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B1260" w14:textId="77777777" w:rsidR="00B33C28" w:rsidRPr="00B97A8E" w:rsidRDefault="00B33C28" w:rsidP="00B33C28">
      <w:pPr>
        <w:pStyle w:val="BodyText"/>
        <w:widowControl w:val="0"/>
        <w:spacing w:after="0"/>
        <w:ind w:firstLine="567"/>
        <w:jc w:val="right"/>
        <w:rPr>
          <w:rFonts w:ascii="GHEA Grapalat" w:eastAsia="GHEA Grapalat" w:hAnsi="GHEA Grapalat" w:cs="GHEA Grapalat"/>
          <w:i/>
          <w:sz w:val="20"/>
          <w:szCs w:val="20"/>
        </w:rPr>
      </w:pPr>
      <w:r w:rsidRPr="00B97A8E">
        <w:rPr>
          <w:rFonts w:ascii="GHEA Grapalat" w:eastAsia="GHEA Grapalat" w:hAnsi="GHEA Grapalat" w:cs="GHEA Grapalat"/>
          <w:i/>
          <w:sz w:val="20"/>
          <w:szCs w:val="20"/>
        </w:rPr>
        <w:t>Утверждено</w:t>
      </w:r>
    </w:p>
    <w:p w14:paraId="10408EB2" w14:textId="5F8318CE" w:rsidR="00532F40" w:rsidRPr="00B97A8E" w:rsidRDefault="00532F40" w:rsidP="00532F40">
      <w:pPr>
        <w:pStyle w:val="BodyText"/>
        <w:widowControl w:val="0"/>
        <w:spacing w:after="0"/>
        <w:ind w:right="-7"/>
        <w:jc w:val="right"/>
        <w:rPr>
          <w:rFonts w:ascii="GHEA Grapalat" w:hAnsi="GHEA Grapalat"/>
        </w:rPr>
      </w:pPr>
      <w:r w:rsidRPr="00B97A8E">
        <w:rPr>
          <w:rFonts w:ascii="GHEA Grapalat" w:eastAsia="GHEA Grapalat" w:hAnsi="GHEA Grapalat" w:cs="GHEA Grapalat"/>
          <w:i/>
          <w:sz w:val="20"/>
          <w:szCs w:val="20"/>
        </w:rPr>
        <w:t>Протоколом N1</w:t>
      </w:r>
      <w:r w:rsidRPr="00B97A8E">
        <w:rPr>
          <w:rFonts w:ascii="GHEA Grapalat" w:eastAsia="GHEA Grapalat" w:hAnsi="GHEA Grapalat" w:cs="GHEA Grapalat"/>
          <w:i/>
          <w:sz w:val="20"/>
          <w:szCs w:val="20"/>
          <w:lang w:val="hy-AM"/>
        </w:rPr>
        <w:t xml:space="preserve"> </w:t>
      </w:r>
      <w:r w:rsidRPr="00B97A8E">
        <w:rPr>
          <w:rFonts w:ascii="GHEA Grapalat" w:eastAsia="GHEA Grapalat" w:hAnsi="GHEA Grapalat" w:cs="GHEA Grapalat"/>
          <w:i/>
          <w:sz w:val="20"/>
          <w:szCs w:val="20"/>
        </w:rPr>
        <w:t>комиссии запроса катировки</w:t>
      </w:r>
      <w:r w:rsidRPr="00B97A8E">
        <w:rPr>
          <w:rFonts w:ascii="GHEA Grapalat" w:eastAsia="GHEA Grapalat" w:hAnsi="GHEA Grapalat" w:cs="GHEA Grapalat"/>
          <w:i/>
          <w:sz w:val="20"/>
          <w:szCs w:val="20"/>
        </w:rPr>
        <w:br/>
        <w:t xml:space="preserve">под кодом </w:t>
      </w:r>
      <w:r w:rsidR="00287585" w:rsidRPr="00B97A8E">
        <w:rPr>
          <w:rFonts w:ascii="GHEA Grapalat" w:eastAsia="GHEA Grapalat" w:hAnsi="GHEA Grapalat" w:cs="GHEA Grapalat"/>
          <w:i/>
          <w:sz w:val="20"/>
          <w:szCs w:val="20"/>
        </w:rPr>
        <w:t>ԿՀԳԿ-ԳՀԱՊՁԲ-25/22</w:t>
      </w:r>
      <w:r w:rsidRPr="00B97A8E">
        <w:rPr>
          <w:rFonts w:ascii="GHEA Grapalat" w:eastAsia="GHEA Grapalat" w:hAnsi="GHEA Grapalat" w:cs="GHEA Grapalat"/>
          <w:i/>
          <w:sz w:val="20"/>
          <w:szCs w:val="20"/>
        </w:rPr>
        <w:br/>
      </w:r>
      <w:r w:rsidR="00704643" w:rsidRPr="00B97A8E">
        <w:rPr>
          <w:rFonts w:ascii="GHEA Grapalat" w:eastAsia="GHEA Grapalat" w:hAnsi="GHEA Grapalat" w:cs="GHEA Grapalat"/>
          <w:i/>
          <w:sz w:val="20"/>
          <w:szCs w:val="20"/>
          <w:lang w:val="hy-AM"/>
        </w:rPr>
        <w:t xml:space="preserve">от </w:t>
      </w:r>
      <w:r w:rsidR="00287585" w:rsidRPr="00B97A8E">
        <w:rPr>
          <w:rFonts w:ascii="GHEA Grapalat" w:eastAsia="GHEA Grapalat" w:hAnsi="GHEA Grapalat" w:cs="GHEA Grapalat"/>
          <w:i/>
          <w:sz w:val="20"/>
          <w:szCs w:val="20"/>
          <w:lang w:val="hy-AM"/>
        </w:rPr>
        <w:t>17 декабря</w:t>
      </w:r>
      <w:r w:rsidRPr="00B97A8E">
        <w:rPr>
          <w:rFonts w:ascii="GHEA Grapalat" w:eastAsia="GHEA Grapalat" w:hAnsi="GHEA Grapalat" w:cs="GHEA Grapalat"/>
          <w:i/>
          <w:sz w:val="20"/>
          <w:szCs w:val="20"/>
        </w:rPr>
        <w:t xml:space="preserve"> 2025 года </w:t>
      </w:r>
    </w:p>
    <w:p w14:paraId="70310778" w14:textId="77777777" w:rsidR="003F28B2" w:rsidRPr="00B97A8E" w:rsidRDefault="003F28B2" w:rsidP="00B46D58">
      <w:pPr>
        <w:pStyle w:val="BodyTextIndent"/>
        <w:widowControl w:val="0"/>
        <w:spacing w:after="160" w:line="240" w:lineRule="auto"/>
        <w:ind w:firstLine="0"/>
        <w:jc w:val="center"/>
        <w:rPr>
          <w:rFonts w:ascii="GHEA Grapalat" w:hAnsi="GHEA Grapalat"/>
          <w:i w:val="0"/>
        </w:rPr>
      </w:pPr>
    </w:p>
    <w:p w14:paraId="0F14337F" w14:textId="33CA3A72" w:rsidR="00642EFE" w:rsidRPr="00B97A8E" w:rsidRDefault="00642EFE" w:rsidP="00B46D58">
      <w:pPr>
        <w:pStyle w:val="BodyTextIndent"/>
        <w:widowControl w:val="0"/>
        <w:spacing w:after="160" w:line="240" w:lineRule="auto"/>
        <w:ind w:firstLine="0"/>
        <w:jc w:val="center"/>
        <w:rPr>
          <w:rFonts w:ascii="GHEA Grapalat" w:hAnsi="GHEA Grapalat"/>
          <w:i w:val="0"/>
        </w:rPr>
      </w:pPr>
      <w:r w:rsidRPr="00B97A8E">
        <w:rPr>
          <w:rFonts w:ascii="GHEA Grapalat" w:hAnsi="GHEA Grapalat"/>
          <w:i w:val="0"/>
        </w:rPr>
        <w:t>ОБЪЯВЛЕНИЕ</w:t>
      </w:r>
    </w:p>
    <w:p w14:paraId="15084503" w14:textId="2E1EE25D" w:rsidR="00642EFE" w:rsidRPr="00B97A8E" w:rsidRDefault="00642EFE" w:rsidP="00B46D58">
      <w:pPr>
        <w:pStyle w:val="BodyTextIndent"/>
        <w:widowControl w:val="0"/>
        <w:spacing w:after="160" w:line="240" w:lineRule="auto"/>
        <w:ind w:firstLine="0"/>
        <w:jc w:val="center"/>
        <w:rPr>
          <w:rFonts w:ascii="GHEA Grapalat" w:hAnsi="GHEA Grapalat"/>
          <w:i w:val="0"/>
        </w:rPr>
      </w:pPr>
      <w:r w:rsidRPr="00B97A8E">
        <w:rPr>
          <w:rFonts w:ascii="GHEA Grapalat" w:hAnsi="GHEA Grapalat"/>
          <w:i w:val="0"/>
        </w:rPr>
        <w:t xml:space="preserve">О </w:t>
      </w:r>
      <w:r w:rsidR="00E94C06" w:rsidRPr="00B97A8E">
        <w:rPr>
          <w:rFonts w:ascii="GHEA Grapalat" w:hAnsi="GHEA Grapalat"/>
          <w:i w:val="0"/>
        </w:rPr>
        <w:t>ЗАПРОСЕ КАТИРОВКИ</w:t>
      </w:r>
    </w:p>
    <w:p w14:paraId="21ACDCFB" w14:textId="77777777" w:rsidR="00230970" w:rsidRPr="00B97A8E" w:rsidRDefault="00230970" w:rsidP="00230970">
      <w:pPr>
        <w:pStyle w:val="BodyTextIndent"/>
        <w:widowControl w:val="0"/>
        <w:spacing w:line="240" w:lineRule="auto"/>
        <w:ind w:firstLine="0"/>
        <w:jc w:val="center"/>
        <w:rPr>
          <w:rFonts w:ascii="GHEA Grapalat" w:hAnsi="GHEA Grapalat"/>
          <w:i w:val="0"/>
        </w:rPr>
      </w:pPr>
    </w:p>
    <w:p w14:paraId="7F6EFFA4" w14:textId="29B023F9" w:rsidR="0046007B" w:rsidRPr="00B97A8E" w:rsidRDefault="0046007B" w:rsidP="00230970">
      <w:pPr>
        <w:pStyle w:val="BodyTextIndent"/>
        <w:widowControl w:val="0"/>
        <w:spacing w:line="240" w:lineRule="auto"/>
        <w:ind w:firstLine="0"/>
        <w:jc w:val="center"/>
        <w:rPr>
          <w:rFonts w:ascii="GHEA Grapalat" w:hAnsi="GHEA Grapalat"/>
          <w:i w:val="0"/>
        </w:rPr>
      </w:pPr>
      <w:r w:rsidRPr="00B97A8E">
        <w:rPr>
          <w:rFonts w:ascii="GHEA Grapalat" w:hAnsi="GHEA Grapalat"/>
          <w:i w:val="0"/>
        </w:rPr>
        <w:t xml:space="preserve">Настоящий текст объявления утвержден Протоколом </w:t>
      </w:r>
      <w:r w:rsidR="001A5D0D" w:rsidRPr="00B97A8E">
        <w:rPr>
          <w:rFonts w:ascii="GHEA Grapalat" w:eastAsia="GHEA Grapalat" w:hAnsi="GHEA Grapalat" w:cs="GHEA Grapalat"/>
          <w:i w:val="0"/>
          <w:iCs/>
        </w:rPr>
        <w:t>N1</w:t>
      </w:r>
      <w:r w:rsidR="001A5D0D" w:rsidRPr="00B97A8E">
        <w:rPr>
          <w:rFonts w:ascii="GHEA Grapalat" w:hAnsi="GHEA Grapalat"/>
          <w:i w:val="0"/>
          <w:iCs/>
        </w:rPr>
        <w:t xml:space="preserve"> </w:t>
      </w:r>
      <w:r w:rsidRPr="00B97A8E">
        <w:rPr>
          <w:rFonts w:ascii="GHEA Grapalat" w:hAnsi="GHEA Grapalat"/>
          <w:i w:val="0"/>
        </w:rPr>
        <w:t xml:space="preserve">Оценочной Комиссии от </w:t>
      </w:r>
      <w:r w:rsidR="00287585" w:rsidRPr="00B97A8E">
        <w:rPr>
          <w:rFonts w:ascii="GHEA Grapalat" w:eastAsia="GHEA Grapalat" w:hAnsi="GHEA Grapalat" w:cs="GHEA Grapalat"/>
          <w:i w:val="0"/>
          <w:iCs/>
          <w:lang w:val="hy-AM"/>
        </w:rPr>
        <w:t>17 декабря</w:t>
      </w:r>
      <w:r w:rsidR="002C7EE0" w:rsidRPr="00B97A8E">
        <w:rPr>
          <w:rFonts w:ascii="GHEA Grapalat" w:eastAsia="GHEA Grapalat" w:hAnsi="GHEA Grapalat" w:cs="GHEA Grapalat"/>
          <w:i w:val="0"/>
          <w:iCs/>
        </w:rPr>
        <w:t xml:space="preserve"> 2025 года </w:t>
      </w:r>
    </w:p>
    <w:p w14:paraId="4D1DA7A0" w14:textId="5D0ABB16" w:rsidR="0091042F" w:rsidRPr="00B97A8E" w:rsidRDefault="0006703E" w:rsidP="00B46D58">
      <w:pPr>
        <w:pStyle w:val="BodyTextIndent"/>
        <w:widowControl w:val="0"/>
        <w:spacing w:after="160" w:line="240" w:lineRule="auto"/>
        <w:ind w:firstLine="0"/>
        <w:jc w:val="center"/>
        <w:rPr>
          <w:rFonts w:ascii="GHEA Grapalat" w:hAnsi="GHEA Grapalat"/>
          <w:i w:val="0"/>
        </w:rPr>
      </w:pPr>
      <w:r w:rsidRPr="00B97A8E">
        <w:rPr>
          <w:rFonts w:ascii="GHEA Grapalat" w:hAnsi="GHEA Grapalat"/>
          <w:i w:val="0"/>
        </w:rPr>
        <w:t xml:space="preserve">Код </w:t>
      </w:r>
      <w:r w:rsidR="00417E48" w:rsidRPr="00B97A8E">
        <w:rPr>
          <w:rFonts w:ascii="GHEA Grapalat" w:hAnsi="GHEA Grapalat"/>
          <w:i w:val="0"/>
        </w:rPr>
        <w:t>процедуры</w:t>
      </w:r>
      <w:r w:rsidR="00B33C28" w:rsidRPr="00B97A8E">
        <w:rPr>
          <w:rFonts w:ascii="GHEA Grapalat" w:hAnsi="GHEA Grapalat"/>
          <w:i w:val="0"/>
        </w:rPr>
        <w:t xml:space="preserve">: </w:t>
      </w:r>
      <w:r w:rsidR="00287585" w:rsidRPr="00B97A8E">
        <w:rPr>
          <w:rFonts w:ascii="GHEA Grapalat" w:hAnsi="GHEA Grapalat"/>
          <w:i w:val="0"/>
        </w:rPr>
        <w:t>ԿՀԳԿ-ԳՀԱՊՁԲ-25/22</w:t>
      </w:r>
    </w:p>
    <w:p w14:paraId="29A557B8" w14:textId="77777777" w:rsidR="00230970" w:rsidRPr="00B97A8E" w:rsidRDefault="00230970" w:rsidP="0046007B">
      <w:pPr>
        <w:pStyle w:val="BodyTextIndent"/>
        <w:widowControl w:val="0"/>
        <w:spacing w:line="240" w:lineRule="auto"/>
        <w:ind w:firstLine="709"/>
        <w:rPr>
          <w:rFonts w:ascii="GHEA Grapalat" w:hAnsi="GHEA Grapalat"/>
          <w:i w:val="0"/>
        </w:rPr>
      </w:pPr>
    </w:p>
    <w:p w14:paraId="47B440B6" w14:textId="6173AE72" w:rsidR="00C40960" w:rsidRPr="00B97A8E" w:rsidRDefault="0046007B" w:rsidP="00BE5135">
      <w:pPr>
        <w:pStyle w:val="BodyTextIndent"/>
        <w:widowControl w:val="0"/>
        <w:spacing w:line="240" w:lineRule="auto"/>
        <w:ind w:firstLine="630"/>
        <w:rPr>
          <w:rFonts w:ascii="GHEA Grapalat" w:hAnsi="GHEA Grapalat"/>
          <w:i w:val="0"/>
          <w:lang w:val="hy-AM"/>
        </w:rPr>
      </w:pPr>
      <w:r w:rsidRPr="00B97A8E">
        <w:rPr>
          <w:rFonts w:ascii="GHEA Grapalat" w:hAnsi="GHEA Grapalat"/>
          <w:i w:val="0"/>
        </w:rPr>
        <w:t xml:space="preserve">Заказчик </w:t>
      </w:r>
      <w:r w:rsidR="002C7EE0" w:rsidRPr="00B97A8E">
        <w:rPr>
          <w:rFonts w:ascii="GHEA Grapalat" w:hAnsi="GHEA Grapalat"/>
          <w:i w:val="0"/>
          <w:lang w:val="af-ZA"/>
        </w:rPr>
        <w:t>«Научный центр зоологии и гидроэкологии» ГНКО</w:t>
      </w:r>
      <w:r w:rsidRPr="00B97A8E">
        <w:rPr>
          <w:rFonts w:ascii="GHEA Grapalat" w:hAnsi="GHEA Grapalat"/>
          <w:i w:val="0"/>
        </w:rPr>
        <w:t>, находящийся по адресу:</w:t>
      </w:r>
      <w:r w:rsidRPr="00B97A8E">
        <w:rPr>
          <w:rFonts w:ascii="GHEA Grapalat" w:hAnsi="GHEA Grapalat"/>
          <w:i w:val="0"/>
          <w:lang w:val="af-ZA"/>
        </w:rPr>
        <w:t xml:space="preserve"> </w:t>
      </w:r>
      <w:r w:rsidR="00BE5135" w:rsidRPr="00B97A8E">
        <w:rPr>
          <w:rFonts w:ascii="GHEA Grapalat" w:hAnsi="GHEA Grapalat"/>
          <w:i w:val="0"/>
          <w:lang w:val="af-ZA"/>
        </w:rPr>
        <w:t>Город Ереван</w:t>
      </w:r>
      <w:r w:rsidR="002C7EE0" w:rsidRPr="00B97A8E">
        <w:rPr>
          <w:rFonts w:ascii="GHEA Grapalat" w:hAnsi="GHEA Grapalat"/>
          <w:i w:val="0"/>
          <w:lang w:val="af-ZA"/>
        </w:rPr>
        <w:t xml:space="preserve">, П. </w:t>
      </w:r>
      <w:r w:rsidR="00BE5135" w:rsidRPr="00B97A8E">
        <w:rPr>
          <w:rFonts w:ascii="GHEA Grapalat" w:hAnsi="GHEA Grapalat"/>
          <w:i w:val="0"/>
          <w:lang w:val="af-ZA"/>
        </w:rPr>
        <w:t>Севака</w:t>
      </w:r>
      <w:r w:rsidR="002C7EE0" w:rsidRPr="00B97A8E">
        <w:rPr>
          <w:rFonts w:ascii="GHEA Grapalat" w:hAnsi="GHEA Grapalat"/>
          <w:i w:val="0"/>
          <w:lang w:val="af-ZA"/>
        </w:rPr>
        <w:t xml:space="preserve"> 7</w:t>
      </w:r>
      <w:r w:rsidRPr="00B97A8E">
        <w:rPr>
          <w:rFonts w:ascii="GHEA Grapalat" w:hAnsi="GHEA Grapalat"/>
          <w:i w:val="0"/>
        </w:rPr>
        <w:t xml:space="preserve"> объявляет </w:t>
      </w:r>
      <w:r w:rsidR="00E94C06" w:rsidRPr="00B97A8E">
        <w:rPr>
          <w:rFonts w:ascii="GHEA Grapalat" w:hAnsi="GHEA Grapalat"/>
          <w:i w:val="0"/>
        </w:rPr>
        <w:t>запрос катировки</w:t>
      </w:r>
      <w:r w:rsidRPr="00B97A8E">
        <w:rPr>
          <w:rFonts w:ascii="GHEA Grapalat" w:hAnsi="GHEA Grapalat"/>
          <w:i w:val="0"/>
        </w:rPr>
        <w:t>, который проводится одним этапом</w:t>
      </w:r>
      <w:r w:rsidRPr="00B97A8E">
        <w:rPr>
          <w:rFonts w:ascii="GHEA Grapalat" w:hAnsi="GHEA Grapalat"/>
          <w:i w:val="0"/>
          <w:lang w:val="hy-AM"/>
        </w:rPr>
        <w:t>.</w:t>
      </w:r>
    </w:p>
    <w:p w14:paraId="7F033241" w14:textId="347D0DDB" w:rsidR="0046007B" w:rsidRPr="00B97A8E" w:rsidRDefault="0046007B" w:rsidP="00230970">
      <w:pPr>
        <w:pStyle w:val="BodyTextIndent"/>
        <w:widowControl w:val="0"/>
        <w:spacing w:line="240" w:lineRule="auto"/>
        <w:ind w:firstLine="630"/>
        <w:rPr>
          <w:rFonts w:ascii="GHEA Grapalat" w:hAnsi="GHEA Grapalat"/>
          <w:i w:val="0"/>
          <w:spacing w:val="6"/>
        </w:rPr>
      </w:pPr>
      <w:r w:rsidRPr="00B97A8E">
        <w:rPr>
          <w:rFonts w:ascii="GHEA Grapalat" w:hAnsi="GHEA Grapalat"/>
          <w:i w:val="0"/>
        </w:rPr>
        <w:t>Участнику, отобранному по итогам настоящей процедуры, в</w:t>
      </w:r>
      <w:r w:rsidRPr="00B97A8E">
        <w:rPr>
          <w:rFonts w:ascii="Calibri" w:hAnsi="Calibri" w:cs="Calibri"/>
          <w:i w:val="0"/>
          <w:lang w:val="en-US"/>
        </w:rPr>
        <w:t> </w:t>
      </w:r>
      <w:r w:rsidRPr="00B97A8E">
        <w:rPr>
          <w:rFonts w:ascii="GHEA Grapalat" w:hAnsi="GHEA Grapalat"/>
          <w:i w:val="0"/>
          <w:spacing w:val="6"/>
        </w:rPr>
        <w:t>установленном</w:t>
      </w:r>
      <w:r w:rsidRPr="00B97A8E">
        <w:rPr>
          <w:rFonts w:ascii="Calibri" w:hAnsi="Calibri" w:cs="Calibri"/>
          <w:i w:val="0"/>
          <w:spacing w:val="6"/>
          <w:lang w:val="en-US"/>
        </w:rPr>
        <w:t> </w:t>
      </w:r>
      <w:r w:rsidRPr="00B97A8E">
        <w:rPr>
          <w:rFonts w:ascii="GHEA Grapalat" w:hAnsi="GHEA Grapalat"/>
          <w:i w:val="0"/>
          <w:spacing w:val="6"/>
        </w:rPr>
        <w:t xml:space="preserve">порядке будет предложено заключить договор на поставку </w:t>
      </w:r>
      <w:r w:rsidR="00704643" w:rsidRPr="00B97A8E">
        <w:rPr>
          <w:rFonts w:ascii="GHEA Grapalat" w:hAnsi="GHEA Grapalat"/>
          <w:i w:val="0"/>
        </w:rPr>
        <w:t>строительных товаров</w:t>
      </w:r>
      <w:r w:rsidR="00736B32" w:rsidRPr="00B97A8E">
        <w:rPr>
          <w:rFonts w:ascii="GHEA Grapalat" w:hAnsi="GHEA Grapalat"/>
          <w:i w:val="0"/>
        </w:rPr>
        <w:t xml:space="preserve"> </w:t>
      </w:r>
      <w:r w:rsidRPr="00B97A8E">
        <w:rPr>
          <w:rFonts w:ascii="GHEA Grapalat" w:hAnsi="GHEA Grapalat"/>
          <w:i w:val="0"/>
        </w:rPr>
        <w:t>(далее — договор).</w:t>
      </w:r>
    </w:p>
    <w:p w14:paraId="7F7383EB" w14:textId="77777777" w:rsidR="00357D48" w:rsidRPr="00B97A8E" w:rsidRDefault="00A20B69" w:rsidP="00230970">
      <w:pPr>
        <w:pStyle w:val="BodyTextIndent"/>
        <w:widowControl w:val="0"/>
        <w:spacing w:line="240" w:lineRule="auto"/>
        <w:ind w:firstLine="630"/>
        <w:rPr>
          <w:rFonts w:ascii="GHEA Grapalat" w:hAnsi="GHEA Grapalat"/>
          <w:i w:val="0"/>
        </w:rPr>
      </w:pPr>
      <w:r w:rsidRPr="00B97A8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97A8E">
        <w:rPr>
          <w:rFonts w:ascii="Calibri" w:hAnsi="Calibri" w:cs="Calibri"/>
          <w:i w:val="0"/>
          <w:lang w:val="en-US"/>
        </w:rPr>
        <w:t> </w:t>
      </w:r>
      <w:r w:rsidR="00F95E94" w:rsidRPr="00B97A8E">
        <w:rPr>
          <w:rFonts w:ascii="GHEA Grapalat" w:hAnsi="GHEA Grapalat"/>
          <w:i w:val="0"/>
        </w:rPr>
        <w:t>настоящей процедуре</w:t>
      </w:r>
      <w:r w:rsidRPr="00B97A8E">
        <w:rPr>
          <w:rFonts w:ascii="GHEA Grapalat" w:hAnsi="GHEA Grapalat"/>
          <w:i w:val="0"/>
        </w:rPr>
        <w:t>.</w:t>
      </w:r>
    </w:p>
    <w:p w14:paraId="0D98DA91" w14:textId="263D7F70" w:rsidR="001E6506" w:rsidRPr="00B97A8E" w:rsidRDefault="00052084" w:rsidP="00230970">
      <w:pPr>
        <w:pStyle w:val="BodyTextIndent"/>
        <w:widowControl w:val="0"/>
        <w:spacing w:line="240" w:lineRule="auto"/>
        <w:ind w:firstLine="630"/>
        <w:rPr>
          <w:rFonts w:ascii="GHEA Grapalat" w:hAnsi="GHEA Grapalat"/>
          <w:i w:val="0"/>
        </w:rPr>
      </w:pPr>
      <w:r w:rsidRPr="00B97A8E">
        <w:rPr>
          <w:rFonts w:ascii="GHEA Grapalat" w:hAnsi="GHEA Grapalat"/>
          <w:i w:val="0"/>
        </w:rPr>
        <w:t xml:space="preserve">Условия </w:t>
      </w:r>
      <w:r w:rsidR="00677658" w:rsidRPr="00B97A8E">
        <w:rPr>
          <w:rFonts w:ascii="GHEA Grapalat" w:hAnsi="GHEA Grapalat"/>
          <w:i w:val="0"/>
        </w:rPr>
        <w:t xml:space="preserve">предъявляемые </w:t>
      </w:r>
      <w:r w:rsidR="00FD0B1A" w:rsidRPr="00B97A8E">
        <w:rPr>
          <w:rFonts w:ascii="GHEA Grapalat" w:hAnsi="GHEA Grapalat"/>
          <w:i w:val="0"/>
        </w:rPr>
        <w:t xml:space="preserve">к </w:t>
      </w:r>
      <w:r w:rsidR="00677658" w:rsidRPr="00B97A8E">
        <w:rPr>
          <w:rFonts w:ascii="GHEA Grapalat" w:hAnsi="GHEA Grapalat"/>
          <w:i w:val="0"/>
        </w:rPr>
        <w:t xml:space="preserve">лицам, не имеющим права на участие в </w:t>
      </w:r>
      <w:r w:rsidRPr="00B97A8E">
        <w:rPr>
          <w:rFonts w:ascii="GHEA Grapalat" w:hAnsi="GHEA Grapalat"/>
          <w:i w:val="0"/>
        </w:rPr>
        <w:t xml:space="preserve">данной </w:t>
      </w:r>
      <w:r w:rsidR="006F297B" w:rsidRPr="00B97A8E">
        <w:rPr>
          <w:rFonts w:ascii="GHEA Grapalat" w:hAnsi="GHEA Grapalat"/>
          <w:i w:val="0"/>
        </w:rPr>
        <w:t>процедуре</w:t>
      </w:r>
      <w:r w:rsidR="00677658" w:rsidRPr="00B97A8E">
        <w:rPr>
          <w:rFonts w:ascii="GHEA Grapalat" w:hAnsi="GHEA Grapalat"/>
          <w:i w:val="0"/>
        </w:rPr>
        <w:t>, а также участникам, установлены приглашением на настоящую процедуру.</w:t>
      </w:r>
      <w:r w:rsidRPr="00B97A8E" w:rsidDel="00052084">
        <w:rPr>
          <w:rFonts w:ascii="GHEA Grapalat" w:hAnsi="GHEA Grapalat"/>
          <w:i w:val="0"/>
        </w:rPr>
        <w:t xml:space="preserve"> </w:t>
      </w:r>
    </w:p>
    <w:p w14:paraId="3C059A75" w14:textId="77777777" w:rsidR="00357D48" w:rsidRPr="00B97A8E" w:rsidRDefault="00EE73A8" w:rsidP="00230970">
      <w:pPr>
        <w:pStyle w:val="BodyTextIndent"/>
        <w:widowControl w:val="0"/>
        <w:spacing w:line="240" w:lineRule="auto"/>
        <w:ind w:firstLine="630"/>
        <w:rPr>
          <w:rFonts w:ascii="GHEA Grapalat" w:hAnsi="GHEA Grapalat"/>
          <w:i w:val="0"/>
        </w:rPr>
      </w:pPr>
      <w:r w:rsidRPr="00B97A8E">
        <w:rPr>
          <w:rFonts w:ascii="GHEA Grapalat" w:hAnsi="GHEA Grapalat"/>
          <w:i w:val="0"/>
        </w:rPr>
        <w:t xml:space="preserve">Отобранный участник определяется из числа участников, подавших заявки, оцененные </w:t>
      </w:r>
      <w:r w:rsidR="007442CF" w:rsidRPr="00B97A8E">
        <w:rPr>
          <w:rFonts w:ascii="GHEA Grapalat" w:hAnsi="GHEA Grapalat"/>
          <w:i w:val="0"/>
        </w:rPr>
        <w:t>удовлетворительно</w:t>
      </w:r>
      <w:r w:rsidR="007442CF" w:rsidRPr="00B97A8E">
        <w:rPr>
          <w:rFonts w:ascii="GHEA Grapalat" w:hAnsi="GHEA Grapalat"/>
          <w:i w:val="0"/>
          <w:lang w:val="hy-AM"/>
        </w:rPr>
        <w:t xml:space="preserve"> </w:t>
      </w:r>
      <w:r w:rsidR="007442CF" w:rsidRPr="00B97A8E">
        <w:rPr>
          <w:rFonts w:ascii="GHEA Grapalat" w:hAnsi="GHEA Grapalat"/>
          <w:i w:val="0"/>
        </w:rPr>
        <w:t xml:space="preserve">по </w:t>
      </w:r>
      <w:r w:rsidR="00830445" w:rsidRPr="00B97A8E">
        <w:rPr>
          <w:rFonts w:ascii="GHEA Grapalat" w:hAnsi="GHEA Grapalat"/>
          <w:i w:val="0"/>
        </w:rPr>
        <w:t xml:space="preserve">неценовым </w:t>
      </w:r>
      <w:r w:rsidR="007442CF" w:rsidRPr="00B97A8E">
        <w:rPr>
          <w:rFonts w:ascii="GHEA Grapalat" w:hAnsi="GHEA Grapalat"/>
          <w:i w:val="0"/>
        </w:rPr>
        <w:t>условиям</w:t>
      </w:r>
      <w:r w:rsidRPr="00B97A8E">
        <w:rPr>
          <w:rFonts w:ascii="GHEA Grapalat" w:hAnsi="GHEA Grapalat"/>
          <w:i w:val="0"/>
        </w:rPr>
        <w:t>, по принципу предпочтения, отдаваемого участнику, представившему м</w:t>
      </w:r>
      <w:r w:rsidR="003F762C" w:rsidRPr="00B97A8E">
        <w:rPr>
          <w:rFonts w:ascii="GHEA Grapalat" w:hAnsi="GHEA Grapalat"/>
          <w:i w:val="0"/>
        </w:rPr>
        <w:t>инимальное ценовое предложение.</w:t>
      </w:r>
    </w:p>
    <w:p w14:paraId="3E0353AB" w14:textId="63E35275" w:rsidR="000E2427" w:rsidRPr="00B97A8E" w:rsidRDefault="000E2427" w:rsidP="00230970">
      <w:pPr>
        <w:pStyle w:val="BodyTextIndent"/>
        <w:widowControl w:val="0"/>
        <w:spacing w:line="240" w:lineRule="auto"/>
        <w:ind w:firstLine="630"/>
        <w:rPr>
          <w:rFonts w:ascii="GHEA Grapalat" w:hAnsi="GHEA Grapalat"/>
          <w:i w:val="0"/>
        </w:rPr>
      </w:pPr>
      <w:r w:rsidRPr="00B97A8E">
        <w:rPr>
          <w:rFonts w:ascii="GHEA Grapalat" w:hAnsi="GHEA Grapalat"/>
          <w:i w:val="0"/>
        </w:rPr>
        <w:t xml:space="preserve">В отношении </w:t>
      </w:r>
      <w:r w:rsidR="00830445" w:rsidRPr="00B97A8E">
        <w:rPr>
          <w:rFonts w:ascii="GHEA Grapalat" w:hAnsi="GHEA Grapalat"/>
          <w:i w:val="0"/>
        </w:rPr>
        <w:t xml:space="preserve">настоящей процедуры </w:t>
      </w:r>
      <w:r w:rsidRPr="00B97A8E">
        <w:rPr>
          <w:rFonts w:ascii="GHEA Grapalat" w:hAnsi="GHEA Grapalat"/>
          <w:i w:val="0"/>
        </w:rPr>
        <w:t>применяются положения Соглашения Всемирной торговой организации по правительственным закупкам.</w:t>
      </w:r>
    </w:p>
    <w:p w14:paraId="20ADA6CF" w14:textId="77777777" w:rsidR="0067579A" w:rsidRPr="00B97A8E" w:rsidRDefault="00357D48" w:rsidP="00230970">
      <w:pPr>
        <w:pStyle w:val="BodyTextIndent"/>
        <w:widowControl w:val="0"/>
        <w:spacing w:line="240" w:lineRule="auto"/>
        <w:ind w:firstLine="630"/>
        <w:rPr>
          <w:rFonts w:ascii="GHEA Grapalat" w:hAnsi="GHEA Grapalat"/>
          <w:i w:val="0"/>
          <w:spacing w:val="-6"/>
        </w:rPr>
      </w:pPr>
      <w:r w:rsidRPr="00B97A8E">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97A8E">
        <w:rPr>
          <w:rFonts w:ascii="Calibri" w:hAnsi="Calibri" w:cs="Calibri"/>
          <w:i w:val="0"/>
          <w:spacing w:val="-6"/>
          <w:lang w:val="en-US"/>
        </w:rPr>
        <w:t> </w:t>
      </w:r>
      <w:r w:rsidRPr="00B97A8E">
        <w:rPr>
          <w:rFonts w:ascii="GHEA Grapalat" w:hAnsi="GHEA Grapalat"/>
          <w:i w:val="0"/>
          <w:spacing w:val="-6"/>
        </w:rPr>
        <w:t xml:space="preserve">электронной форме в течение рабочего дня, следующего за днем получения заявления. </w:t>
      </w:r>
    </w:p>
    <w:p w14:paraId="28359F6C" w14:textId="1ADB0A73" w:rsidR="00230970" w:rsidRPr="00B97A8E" w:rsidRDefault="00230970" w:rsidP="00230970">
      <w:pPr>
        <w:pStyle w:val="BodyTextIndent"/>
        <w:widowControl w:val="0"/>
        <w:spacing w:line="240" w:lineRule="auto"/>
        <w:ind w:firstLine="630"/>
        <w:rPr>
          <w:rFonts w:ascii="GHEA Grapalat" w:hAnsi="GHEA Grapalat"/>
          <w:i w:val="0"/>
        </w:rPr>
      </w:pPr>
      <w:r w:rsidRPr="00B97A8E">
        <w:rPr>
          <w:rFonts w:ascii="GHEA Grapalat" w:hAnsi="GHEA Grapalat"/>
          <w:i w:val="0"/>
        </w:rPr>
        <w:t xml:space="preserve">Заявки на на </w:t>
      </w:r>
      <w:r w:rsidR="00E94C06" w:rsidRPr="00B97A8E">
        <w:rPr>
          <w:rFonts w:ascii="GHEA Grapalat" w:hAnsi="GHEA Grapalat"/>
          <w:i w:val="0"/>
        </w:rPr>
        <w:t>запрос катировки</w:t>
      </w:r>
      <w:r w:rsidRPr="00B97A8E">
        <w:rPr>
          <w:rFonts w:ascii="GHEA Grapalat" w:hAnsi="GHEA Grapalat"/>
          <w:i w:val="0"/>
        </w:rPr>
        <w:t xml:space="preserve"> необходимо подавать по адресу</w:t>
      </w:r>
      <w:r w:rsidRPr="00B97A8E">
        <w:rPr>
          <w:rFonts w:ascii="GHEA Grapalat" w:hAnsi="GHEA Grapalat"/>
          <w:i w:val="0"/>
          <w:spacing w:val="6"/>
        </w:rPr>
        <w:t xml:space="preserve"> </w:t>
      </w:r>
      <w:r w:rsidR="00BE5135" w:rsidRPr="00B97A8E">
        <w:rPr>
          <w:rFonts w:ascii="GHEA Grapalat" w:hAnsi="GHEA Grapalat"/>
          <w:i w:val="0"/>
          <w:iCs/>
          <w:lang w:val="af-ZA"/>
        </w:rPr>
        <w:t>Город Ереван</w:t>
      </w:r>
      <w:r w:rsidR="002C7EE0" w:rsidRPr="00B97A8E">
        <w:rPr>
          <w:rFonts w:ascii="GHEA Grapalat" w:hAnsi="GHEA Grapalat"/>
          <w:i w:val="0"/>
          <w:iCs/>
          <w:lang w:val="af-ZA"/>
        </w:rPr>
        <w:t xml:space="preserve">, </w:t>
      </w:r>
      <w:r w:rsidR="00BE5135" w:rsidRPr="00B97A8E">
        <w:rPr>
          <w:rFonts w:ascii="GHEA Grapalat" w:hAnsi="GHEA Grapalat"/>
          <w:i w:val="0"/>
          <w:iCs/>
          <w:lang w:val="af-ZA"/>
        </w:rPr>
        <w:t>П. Севака 7</w:t>
      </w:r>
      <w:r w:rsidR="00BE5135" w:rsidRPr="00B97A8E">
        <w:rPr>
          <w:rFonts w:ascii="GHEA Grapalat" w:hAnsi="GHEA Grapalat"/>
          <w:i w:val="0"/>
        </w:rPr>
        <w:t xml:space="preserve"> </w:t>
      </w:r>
      <w:r w:rsidRPr="00B97A8E">
        <w:rPr>
          <w:rFonts w:ascii="GHEA Grapalat" w:hAnsi="GHEA Grapalat"/>
          <w:i w:val="0"/>
        </w:rPr>
        <w:t xml:space="preserve">в документарной форме, </w:t>
      </w:r>
      <w:r w:rsidR="00287585" w:rsidRPr="00B97A8E">
        <w:rPr>
          <w:rFonts w:ascii="GHEA Grapalat" w:hAnsi="GHEA Grapalat"/>
          <w:i w:val="0"/>
        </w:rPr>
        <w:t>26 декабря</w:t>
      </w:r>
      <w:r w:rsidR="0016275C" w:rsidRPr="00B97A8E">
        <w:rPr>
          <w:rFonts w:ascii="GHEA Grapalat" w:hAnsi="GHEA Grapalat"/>
          <w:i w:val="0"/>
        </w:rPr>
        <w:t xml:space="preserve"> 2025г. в </w:t>
      </w:r>
      <w:r w:rsidR="00345514" w:rsidRPr="00B97A8E">
        <w:rPr>
          <w:rFonts w:ascii="GHEA Grapalat" w:hAnsi="GHEA Grapalat"/>
          <w:i w:val="0"/>
        </w:rPr>
        <w:t>11:00.</w:t>
      </w:r>
    </w:p>
    <w:p w14:paraId="58995050" w14:textId="374CDC58" w:rsidR="003F6ED1" w:rsidRPr="00B97A8E" w:rsidRDefault="003F6ED1" w:rsidP="00230970">
      <w:pPr>
        <w:pStyle w:val="BodyTextIndent"/>
        <w:widowControl w:val="0"/>
        <w:spacing w:after="160" w:line="240" w:lineRule="auto"/>
        <w:ind w:firstLine="630"/>
        <w:contextualSpacing/>
        <w:rPr>
          <w:rFonts w:ascii="GHEA Grapalat" w:hAnsi="GHEA Grapalat"/>
          <w:i w:val="0"/>
        </w:rPr>
      </w:pPr>
      <w:r w:rsidRPr="00B97A8E">
        <w:rPr>
          <w:rFonts w:ascii="GHEA Grapalat" w:hAnsi="GHEA Grapalat"/>
          <w:i w:val="0"/>
        </w:rPr>
        <w:t>Кроме армянского языка заявки могут быть поданы также на английском или русском языке.</w:t>
      </w:r>
    </w:p>
    <w:p w14:paraId="7DA43DB3" w14:textId="2CE0AD57" w:rsidR="00230970" w:rsidRPr="00B97A8E" w:rsidRDefault="00230970" w:rsidP="00230970">
      <w:pPr>
        <w:pStyle w:val="BodyTextIndent"/>
        <w:widowControl w:val="0"/>
        <w:spacing w:line="240" w:lineRule="auto"/>
        <w:ind w:firstLine="630"/>
        <w:rPr>
          <w:rFonts w:ascii="GHEA Grapalat" w:hAnsi="GHEA Grapalat"/>
          <w:i w:val="0"/>
        </w:rPr>
      </w:pPr>
      <w:r w:rsidRPr="00B97A8E">
        <w:rPr>
          <w:rFonts w:ascii="GHEA Grapalat" w:hAnsi="GHEA Grapalat"/>
          <w:i w:val="0"/>
        </w:rPr>
        <w:t xml:space="preserve">Вскрытие заявок будет проводиться по адресу </w:t>
      </w:r>
      <w:r w:rsidR="00BE5135" w:rsidRPr="00B97A8E">
        <w:rPr>
          <w:rFonts w:ascii="GHEA Grapalat" w:hAnsi="GHEA Grapalat"/>
          <w:i w:val="0"/>
          <w:iCs/>
          <w:lang w:val="af-ZA"/>
        </w:rPr>
        <w:t>Город Ереван</w:t>
      </w:r>
      <w:r w:rsidR="002C7EE0" w:rsidRPr="00B97A8E">
        <w:rPr>
          <w:rFonts w:ascii="GHEA Grapalat" w:hAnsi="GHEA Grapalat"/>
          <w:i w:val="0"/>
          <w:iCs/>
          <w:lang w:val="af-ZA"/>
        </w:rPr>
        <w:t xml:space="preserve">, </w:t>
      </w:r>
      <w:r w:rsidR="00BE5135" w:rsidRPr="00B97A8E">
        <w:rPr>
          <w:rFonts w:ascii="GHEA Grapalat" w:hAnsi="GHEA Grapalat"/>
          <w:i w:val="0"/>
          <w:iCs/>
          <w:lang w:val="af-ZA"/>
        </w:rPr>
        <w:t xml:space="preserve">П. Севака </w:t>
      </w:r>
      <w:r w:rsidR="002C7EE0" w:rsidRPr="00B97A8E">
        <w:rPr>
          <w:rFonts w:ascii="GHEA Grapalat" w:hAnsi="GHEA Grapalat"/>
          <w:i w:val="0"/>
          <w:iCs/>
          <w:lang w:val="af-ZA"/>
        </w:rPr>
        <w:t>7</w:t>
      </w:r>
      <w:r w:rsidRPr="00B97A8E">
        <w:rPr>
          <w:rFonts w:ascii="GHEA Grapalat" w:hAnsi="GHEA Grapalat"/>
          <w:i w:val="0"/>
        </w:rPr>
        <w:t xml:space="preserve">, </w:t>
      </w:r>
      <w:r w:rsidR="00287585" w:rsidRPr="00B97A8E">
        <w:rPr>
          <w:rFonts w:ascii="GHEA Grapalat" w:hAnsi="GHEA Grapalat"/>
          <w:i w:val="0"/>
        </w:rPr>
        <w:t>26 декабря</w:t>
      </w:r>
      <w:r w:rsidR="0016275C" w:rsidRPr="00B97A8E">
        <w:rPr>
          <w:rFonts w:ascii="GHEA Grapalat" w:hAnsi="GHEA Grapalat"/>
          <w:i w:val="0"/>
        </w:rPr>
        <w:t xml:space="preserve"> 2025г. в </w:t>
      </w:r>
      <w:r w:rsidR="00345514" w:rsidRPr="00B97A8E">
        <w:rPr>
          <w:rFonts w:ascii="GHEA Grapalat" w:hAnsi="GHEA Grapalat"/>
          <w:i w:val="0"/>
        </w:rPr>
        <w:t>11:00.</w:t>
      </w:r>
    </w:p>
    <w:p w14:paraId="17B02C52" w14:textId="77777777" w:rsidR="002C09AA" w:rsidRPr="00B97A8E" w:rsidRDefault="002C09AA" w:rsidP="00230970">
      <w:pPr>
        <w:pStyle w:val="BodyTextIndent"/>
        <w:widowControl w:val="0"/>
        <w:spacing w:line="240" w:lineRule="auto"/>
        <w:ind w:firstLine="630"/>
        <w:rPr>
          <w:rFonts w:ascii="GHEA Grapalat" w:hAnsi="GHEA Grapalat"/>
          <w:i w:val="0"/>
        </w:rPr>
      </w:pPr>
      <w:r w:rsidRPr="00B97A8E">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6A654F78" w14:textId="620EA2AC" w:rsidR="00230970" w:rsidRPr="00B97A8E" w:rsidRDefault="00230970" w:rsidP="00230970">
      <w:pPr>
        <w:pStyle w:val="BodyTextIndent"/>
        <w:widowControl w:val="0"/>
        <w:spacing w:line="240" w:lineRule="auto"/>
        <w:ind w:firstLine="540"/>
        <w:rPr>
          <w:rFonts w:ascii="GHEA Grapalat" w:hAnsi="GHEA Grapalat"/>
          <w:i w:val="0"/>
        </w:rPr>
      </w:pPr>
      <w:r w:rsidRPr="00B97A8E">
        <w:rPr>
          <w:rFonts w:ascii="GHEA Grapalat" w:hAnsi="GHEA Grapalat"/>
          <w:i w:val="0"/>
        </w:rPr>
        <w:t>Для получения дополнительной информации, связанной с настоящим</w:t>
      </w:r>
      <w:r w:rsidRPr="00B97A8E">
        <w:rPr>
          <w:rFonts w:ascii="Calibri" w:hAnsi="Calibri" w:cs="Calibri"/>
          <w:i w:val="0"/>
          <w:lang w:val="en-US"/>
        </w:rPr>
        <w:t> </w:t>
      </w:r>
      <w:r w:rsidRPr="00B97A8E">
        <w:rPr>
          <w:rFonts w:ascii="GHEA Grapalat" w:hAnsi="GHEA Grapalat"/>
          <w:i w:val="0"/>
        </w:rPr>
        <w:t xml:space="preserve">объявлением, можете обратиться к секретарю Оценочной комиссии </w:t>
      </w:r>
      <w:r w:rsidR="002C7EE0" w:rsidRPr="00B97A8E">
        <w:rPr>
          <w:rFonts w:ascii="GHEA Grapalat" w:hAnsi="GHEA Grapalat"/>
          <w:i w:val="0"/>
        </w:rPr>
        <w:t>В. Элоян</w:t>
      </w:r>
      <w:bookmarkStart w:id="0" w:name="_Hlk191893774"/>
      <w:r w:rsidRPr="00B97A8E">
        <w:rPr>
          <w:rFonts w:ascii="GHEA Grapalat" w:hAnsi="GHEA Grapalat"/>
          <w:i w:val="0"/>
        </w:rPr>
        <w:t>у</w:t>
      </w:r>
      <w:bookmarkEnd w:id="0"/>
      <w:r w:rsidRPr="00B97A8E">
        <w:rPr>
          <w:rFonts w:ascii="GHEA Grapalat" w:hAnsi="GHEA Grapalat"/>
          <w:i w:val="0"/>
        </w:rPr>
        <w:t>.</w:t>
      </w:r>
    </w:p>
    <w:p w14:paraId="7A6AF7D8" w14:textId="77777777" w:rsidR="00230970" w:rsidRPr="00B97A8E" w:rsidRDefault="00230970" w:rsidP="00230970">
      <w:pPr>
        <w:pStyle w:val="BodyTextIndent"/>
        <w:widowControl w:val="0"/>
        <w:spacing w:line="240" w:lineRule="auto"/>
        <w:ind w:firstLine="540"/>
        <w:rPr>
          <w:rFonts w:ascii="GHEA Grapalat" w:hAnsi="GHEA Grapalat"/>
          <w:i w:val="0"/>
          <w:sz w:val="16"/>
          <w:szCs w:val="16"/>
        </w:rPr>
      </w:pPr>
    </w:p>
    <w:p w14:paraId="58CBFA49" w14:textId="781335BB" w:rsidR="00230970" w:rsidRPr="00B97A8E" w:rsidRDefault="00230970" w:rsidP="00230970">
      <w:pPr>
        <w:pStyle w:val="BodyTextIndent"/>
        <w:widowControl w:val="0"/>
        <w:spacing w:line="240" w:lineRule="auto"/>
        <w:rPr>
          <w:rFonts w:ascii="GHEA Grapalat" w:hAnsi="GHEA Grapalat"/>
          <w:i w:val="0"/>
          <w:u w:val="single"/>
        </w:rPr>
      </w:pPr>
      <w:r w:rsidRPr="00B97A8E">
        <w:rPr>
          <w:rFonts w:ascii="GHEA Grapalat" w:hAnsi="GHEA Grapalat"/>
          <w:i w:val="0"/>
        </w:rPr>
        <w:t xml:space="preserve">Телефон: </w:t>
      </w:r>
      <w:r w:rsidR="002C7EE0" w:rsidRPr="00B97A8E">
        <w:rPr>
          <w:rFonts w:ascii="GHEA Grapalat" w:hAnsi="GHEA Grapalat"/>
          <w:i w:val="0"/>
        </w:rPr>
        <w:t>+374 98 389 689 (</w:t>
      </w:r>
      <w:r w:rsidR="00667B8E" w:rsidRPr="00B97A8E">
        <w:rPr>
          <w:rFonts w:ascii="GHEA Grapalat" w:hAnsi="GHEA Grapalat"/>
          <w:i w:val="0"/>
        </w:rPr>
        <w:t>внутренний номер</w:t>
      </w:r>
      <w:r w:rsidR="00667B8E" w:rsidRPr="00B97A8E">
        <w:rPr>
          <w:rFonts w:ascii="GHEA Grapalat" w:hAnsi="GHEA Grapalat"/>
          <w:i w:val="0"/>
          <w:lang w:val="hy-AM"/>
        </w:rPr>
        <w:t>:</w:t>
      </w:r>
      <w:r w:rsidR="00667B8E" w:rsidRPr="00B97A8E">
        <w:rPr>
          <w:rFonts w:ascii="GHEA Grapalat" w:hAnsi="GHEA Grapalat"/>
          <w:i w:val="0"/>
        </w:rPr>
        <w:t xml:space="preserve"> 1</w:t>
      </w:r>
      <w:r w:rsidR="00736B32" w:rsidRPr="00B97A8E">
        <w:rPr>
          <w:rFonts w:ascii="GHEA Grapalat" w:hAnsi="GHEA Grapalat"/>
          <w:i w:val="0"/>
          <w:lang w:val="hy-AM"/>
        </w:rPr>
        <w:t>1</w:t>
      </w:r>
      <w:r w:rsidR="00667B8E" w:rsidRPr="00B97A8E">
        <w:rPr>
          <w:rFonts w:ascii="GHEA Grapalat" w:hAnsi="GHEA Grapalat"/>
          <w:i w:val="0"/>
        </w:rPr>
        <w:t>)</w:t>
      </w:r>
    </w:p>
    <w:p w14:paraId="244DB024" w14:textId="4A23AD8A" w:rsidR="00230970" w:rsidRPr="00B97A8E" w:rsidRDefault="00230970" w:rsidP="00230970">
      <w:pPr>
        <w:pStyle w:val="BodyTextIndent"/>
        <w:widowControl w:val="0"/>
        <w:spacing w:line="240" w:lineRule="auto"/>
        <w:rPr>
          <w:rFonts w:ascii="GHEA Grapalat" w:hAnsi="GHEA Grapalat"/>
          <w:i w:val="0"/>
          <w:u w:val="single"/>
        </w:rPr>
      </w:pPr>
      <w:r w:rsidRPr="00B97A8E">
        <w:rPr>
          <w:rFonts w:ascii="GHEA Grapalat" w:hAnsi="GHEA Grapalat"/>
          <w:i w:val="0"/>
        </w:rPr>
        <w:t xml:space="preserve">Электронная почта: </w:t>
      </w:r>
      <w:bookmarkStart w:id="1" w:name="_Hlk206602597"/>
      <w:r w:rsidR="00736B32" w:rsidRPr="00B97A8E">
        <w:rPr>
          <w:rFonts w:ascii="GHEA Grapalat" w:hAnsi="GHEA Grapalat"/>
          <w:i w:val="0"/>
          <w:lang w:val="hy-AM"/>
        </w:rPr>
        <w:fldChar w:fldCharType="begin"/>
      </w:r>
      <w:r w:rsidR="00736B32" w:rsidRPr="00B97A8E">
        <w:rPr>
          <w:rFonts w:ascii="GHEA Grapalat" w:hAnsi="GHEA Grapalat"/>
          <w:i w:val="0"/>
          <w:lang w:val="hy-AM"/>
        </w:rPr>
        <w:instrText xml:space="preserve"> HYPERLINK "mailto:l.hayrapetyan</w:instrText>
      </w:r>
      <w:r w:rsidR="00736B32" w:rsidRPr="00B97A8E">
        <w:rPr>
          <w:rFonts w:ascii="GHEA Grapalat" w:hAnsi="GHEA Grapalat"/>
          <w:i w:val="0"/>
        </w:rPr>
        <w:instrText>@</w:instrText>
      </w:r>
      <w:r w:rsidR="00736B32" w:rsidRPr="00B97A8E">
        <w:rPr>
          <w:rFonts w:ascii="GHEA Grapalat" w:hAnsi="GHEA Grapalat"/>
          <w:i w:val="0"/>
          <w:lang w:val="en-US"/>
        </w:rPr>
        <w:instrText>promotion</w:instrText>
      </w:r>
      <w:r w:rsidR="00736B32" w:rsidRPr="00B97A8E">
        <w:rPr>
          <w:rFonts w:ascii="GHEA Grapalat" w:hAnsi="GHEA Grapalat"/>
          <w:i w:val="0"/>
        </w:rPr>
        <w:instrText>.</w:instrText>
      </w:r>
      <w:r w:rsidR="00736B32" w:rsidRPr="00B97A8E">
        <w:rPr>
          <w:rFonts w:ascii="GHEA Grapalat" w:hAnsi="GHEA Grapalat"/>
          <w:i w:val="0"/>
          <w:lang w:val="en-US"/>
        </w:rPr>
        <w:instrText>am</w:instrText>
      </w:r>
      <w:r w:rsidR="00736B32" w:rsidRPr="00B97A8E">
        <w:rPr>
          <w:rFonts w:ascii="GHEA Grapalat" w:hAnsi="GHEA Grapalat"/>
          <w:i w:val="0"/>
          <w:lang w:val="hy-AM"/>
        </w:rPr>
        <w:instrText xml:space="preserve">" </w:instrText>
      </w:r>
      <w:r w:rsidR="00736B32" w:rsidRPr="00B97A8E">
        <w:rPr>
          <w:rFonts w:ascii="GHEA Grapalat" w:hAnsi="GHEA Grapalat"/>
          <w:i w:val="0"/>
          <w:lang w:val="hy-AM"/>
        </w:rPr>
        <w:fldChar w:fldCharType="separate"/>
      </w:r>
      <w:r w:rsidR="00736B32" w:rsidRPr="00B97A8E">
        <w:rPr>
          <w:rStyle w:val="Hyperlink"/>
          <w:rFonts w:ascii="GHEA Grapalat" w:hAnsi="GHEA Grapalat"/>
          <w:i w:val="0"/>
          <w:color w:val="auto"/>
          <w:lang w:val="hy-AM"/>
        </w:rPr>
        <w:t>l.hayrapetyan</w:t>
      </w:r>
      <w:r w:rsidR="00736B32" w:rsidRPr="00B97A8E">
        <w:rPr>
          <w:rStyle w:val="Hyperlink"/>
          <w:rFonts w:ascii="GHEA Grapalat" w:hAnsi="GHEA Grapalat"/>
          <w:i w:val="0"/>
          <w:color w:val="auto"/>
        </w:rPr>
        <w:t>@</w:t>
      </w:r>
      <w:r w:rsidR="00736B32" w:rsidRPr="00B97A8E">
        <w:rPr>
          <w:rStyle w:val="Hyperlink"/>
          <w:rFonts w:ascii="GHEA Grapalat" w:hAnsi="GHEA Grapalat"/>
          <w:i w:val="0"/>
          <w:color w:val="auto"/>
          <w:lang w:val="en-US"/>
        </w:rPr>
        <w:t>promotion</w:t>
      </w:r>
      <w:r w:rsidR="00736B32" w:rsidRPr="00B97A8E">
        <w:rPr>
          <w:rStyle w:val="Hyperlink"/>
          <w:rFonts w:ascii="GHEA Grapalat" w:hAnsi="GHEA Grapalat"/>
          <w:i w:val="0"/>
          <w:color w:val="auto"/>
        </w:rPr>
        <w:t>.</w:t>
      </w:r>
      <w:r w:rsidR="00736B32" w:rsidRPr="00B97A8E">
        <w:rPr>
          <w:rStyle w:val="Hyperlink"/>
          <w:rFonts w:ascii="GHEA Grapalat" w:hAnsi="GHEA Grapalat"/>
          <w:i w:val="0"/>
          <w:color w:val="auto"/>
          <w:lang w:val="en-US"/>
        </w:rPr>
        <w:t>am</w:t>
      </w:r>
      <w:r w:rsidR="00736B32" w:rsidRPr="00B97A8E">
        <w:rPr>
          <w:rFonts w:ascii="GHEA Grapalat" w:hAnsi="GHEA Grapalat"/>
          <w:i w:val="0"/>
          <w:lang w:val="hy-AM"/>
        </w:rPr>
        <w:fldChar w:fldCharType="end"/>
      </w:r>
      <w:bookmarkEnd w:id="1"/>
      <w:r w:rsidR="004A6333" w:rsidRPr="00B97A8E">
        <w:rPr>
          <w:rFonts w:ascii="GHEA Grapalat" w:hAnsi="GHEA Grapalat"/>
          <w:i w:val="0"/>
        </w:rPr>
        <w:t xml:space="preserve"> </w:t>
      </w:r>
    </w:p>
    <w:p w14:paraId="19EFA47E" w14:textId="48607E95" w:rsidR="00915A97" w:rsidRPr="00B97A8E" w:rsidRDefault="00230970" w:rsidP="00230970">
      <w:pPr>
        <w:pStyle w:val="BodyTextIndent"/>
        <w:widowControl w:val="0"/>
        <w:spacing w:after="160" w:line="240" w:lineRule="auto"/>
        <w:ind w:left="720" w:firstLine="0"/>
        <w:jc w:val="left"/>
        <w:rPr>
          <w:rFonts w:ascii="GHEA Grapalat" w:hAnsi="GHEA Grapalat"/>
          <w:i w:val="0"/>
          <w:sz w:val="16"/>
          <w:szCs w:val="16"/>
        </w:rPr>
      </w:pPr>
      <w:r w:rsidRPr="00B97A8E">
        <w:rPr>
          <w:rFonts w:ascii="GHEA Grapalat" w:hAnsi="GHEA Grapalat"/>
          <w:i w:val="0"/>
        </w:rPr>
        <w:t xml:space="preserve">Заказчик: </w:t>
      </w:r>
      <w:r w:rsidR="002C7EE0" w:rsidRPr="00B97A8E">
        <w:rPr>
          <w:rFonts w:ascii="GHEA Grapalat" w:hAnsi="GHEA Grapalat"/>
          <w:i w:val="0"/>
        </w:rPr>
        <w:t>«Научный центр зоологии и гидроэкологии» ГНКО</w:t>
      </w:r>
      <w:r w:rsidRPr="00B97A8E">
        <w:rPr>
          <w:rFonts w:ascii="GHEA Grapalat" w:hAnsi="GHEA Grapalat"/>
          <w:i w:val="0"/>
          <w:sz w:val="16"/>
          <w:szCs w:val="16"/>
          <w:lang w:val="hy-AM"/>
        </w:rPr>
        <w:t xml:space="preserve"> </w:t>
      </w:r>
      <w:r w:rsidR="00915A97" w:rsidRPr="00B97A8E">
        <w:rPr>
          <w:rFonts w:ascii="GHEA Grapalat" w:hAnsi="GHEA Grapalat" w:cs="Sylfaen"/>
          <w:b/>
        </w:rPr>
        <w:br w:type="page"/>
      </w:r>
    </w:p>
    <w:p w14:paraId="7F24D06A" w14:textId="77777777" w:rsidR="00230970" w:rsidRPr="00B97A8E" w:rsidRDefault="00230970" w:rsidP="00230970">
      <w:pPr>
        <w:pStyle w:val="BodyText"/>
        <w:widowControl w:val="0"/>
        <w:spacing w:after="0"/>
        <w:jc w:val="right"/>
        <w:rPr>
          <w:rFonts w:ascii="GHEA Grapalat" w:eastAsia="GHEA Grapalat" w:hAnsi="GHEA Grapalat" w:cs="GHEA Grapalat"/>
          <w:i/>
          <w:sz w:val="20"/>
          <w:szCs w:val="20"/>
        </w:rPr>
      </w:pPr>
      <w:r w:rsidRPr="00B97A8E">
        <w:rPr>
          <w:rFonts w:ascii="GHEA Grapalat" w:eastAsia="GHEA Grapalat" w:hAnsi="GHEA Grapalat" w:cs="GHEA Grapalat"/>
          <w:i/>
          <w:sz w:val="20"/>
          <w:szCs w:val="20"/>
        </w:rPr>
        <w:lastRenderedPageBreak/>
        <w:t>Утверждено</w:t>
      </w:r>
    </w:p>
    <w:p w14:paraId="425C5C75" w14:textId="50E2FF08" w:rsidR="00230970" w:rsidRPr="00B97A8E" w:rsidRDefault="00230970" w:rsidP="00230970">
      <w:pPr>
        <w:pStyle w:val="BodyText"/>
        <w:widowControl w:val="0"/>
        <w:spacing w:after="0"/>
        <w:ind w:right="-7"/>
        <w:jc w:val="right"/>
        <w:rPr>
          <w:rFonts w:ascii="GHEA Grapalat" w:hAnsi="GHEA Grapalat"/>
        </w:rPr>
      </w:pPr>
      <w:r w:rsidRPr="00B97A8E">
        <w:rPr>
          <w:rFonts w:ascii="GHEA Grapalat" w:eastAsia="GHEA Grapalat" w:hAnsi="GHEA Grapalat" w:cs="GHEA Grapalat"/>
          <w:i/>
          <w:sz w:val="20"/>
          <w:szCs w:val="20"/>
        </w:rPr>
        <w:t xml:space="preserve">Протоколом </w:t>
      </w:r>
      <w:r w:rsidR="00532F40" w:rsidRPr="00B97A8E">
        <w:rPr>
          <w:rFonts w:ascii="GHEA Grapalat" w:eastAsia="GHEA Grapalat" w:hAnsi="GHEA Grapalat" w:cs="GHEA Grapalat"/>
          <w:i/>
          <w:sz w:val="20"/>
          <w:szCs w:val="20"/>
        </w:rPr>
        <w:t>N1</w:t>
      </w:r>
      <w:r w:rsidR="00532F40" w:rsidRPr="00B97A8E">
        <w:rPr>
          <w:rFonts w:ascii="GHEA Grapalat" w:eastAsia="GHEA Grapalat" w:hAnsi="GHEA Grapalat" w:cs="GHEA Grapalat"/>
          <w:i/>
          <w:sz w:val="20"/>
          <w:szCs w:val="20"/>
          <w:lang w:val="hy-AM"/>
        </w:rPr>
        <w:t xml:space="preserve"> </w:t>
      </w:r>
      <w:r w:rsidRPr="00B97A8E">
        <w:rPr>
          <w:rFonts w:ascii="GHEA Grapalat" w:eastAsia="GHEA Grapalat" w:hAnsi="GHEA Grapalat" w:cs="GHEA Grapalat"/>
          <w:i/>
          <w:sz w:val="20"/>
          <w:szCs w:val="20"/>
        </w:rPr>
        <w:t xml:space="preserve">комиссии </w:t>
      </w:r>
      <w:r w:rsidR="00E94C06" w:rsidRPr="00B97A8E">
        <w:rPr>
          <w:rFonts w:ascii="GHEA Grapalat" w:eastAsia="GHEA Grapalat" w:hAnsi="GHEA Grapalat" w:cs="GHEA Grapalat"/>
          <w:i/>
          <w:sz w:val="20"/>
          <w:szCs w:val="20"/>
        </w:rPr>
        <w:t>запроса катировки</w:t>
      </w:r>
      <w:r w:rsidRPr="00B97A8E">
        <w:rPr>
          <w:rFonts w:ascii="GHEA Grapalat" w:eastAsia="GHEA Grapalat" w:hAnsi="GHEA Grapalat" w:cs="GHEA Grapalat"/>
          <w:i/>
          <w:sz w:val="20"/>
          <w:szCs w:val="20"/>
        </w:rPr>
        <w:br/>
        <w:t xml:space="preserve">под кодом </w:t>
      </w:r>
      <w:r w:rsidR="00287585" w:rsidRPr="00B97A8E">
        <w:rPr>
          <w:rFonts w:ascii="GHEA Grapalat" w:eastAsia="GHEA Grapalat" w:hAnsi="GHEA Grapalat" w:cs="GHEA Grapalat"/>
          <w:i/>
          <w:sz w:val="20"/>
          <w:szCs w:val="20"/>
        </w:rPr>
        <w:t>ԿՀԳԿ-ԳՀԱՊՁԲ-25/22</w:t>
      </w:r>
      <w:r w:rsidRPr="00B97A8E">
        <w:rPr>
          <w:rFonts w:ascii="GHEA Grapalat" w:eastAsia="GHEA Grapalat" w:hAnsi="GHEA Grapalat" w:cs="GHEA Grapalat"/>
          <w:i/>
          <w:sz w:val="20"/>
          <w:szCs w:val="20"/>
        </w:rPr>
        <w:br/>
      </w:r>
      <w:r w:rsidR="00287585" w:rsidRPr="00B97A8E">
        <w:rPr>
          <w:rFonts w:ascii="GHEA Grapalat" w:eastAsia="GHEA Grapalat" w:hAnsi="GHEA Grapalat" w:cs="GHEA Grapalat"/>
          <w:i/>
          <w:sz w:val="20"/>
          <w:szCs w:val="20"/>
          <w:lang w:val="hy-AM"/>
        </w:rPr>
        <w:t>17 декабря</w:t>
      </w:r>
      <w:r w:rsidR="002C7EE0" w:rsidRPr="00B97A8E">
        <w:rPr>
          <w:rFonts w:ascii="GHEA Grapalat" w:eastAsia="GHEA Grapalat" w:hAnsi="GHEA Grapalat" w:cs="GHEA Grapalat"/>
          <w:i/>
          <w:sz w:val="20"/>
          <w:szCs w:val="20"/>
        </w:rPr>
        <w:t xml:space="preserve"> 2025 года </w:t>
      </w:r>
    </w:p>
    <w:p w14:paraId="31D02C8F" w14:textId="77777777" w:rsidR="00096865" w:rsidRPr="00B97A8E" w:rsidRDefault="00096865" w:rsidP="00B46D58">
      <w:pPr>
        <w:pStyle w:val="BodyText"/>
        <w:widowControl w:val="0"/>
        <w:spacing w:after="160"/>
        <w:ind w:right="-7" w:firstLine="567"/>
        <w:jc w:val="center"/>
        <w:rPr>
          <w:rFonts w:ascii="GHEA Grapalat" w:hAnsi="GHEA Grapalat"/>
        </w:rPr>
      </w:pPr>
    </w:p>
    <w:p w14:paraId="1A4A381A" w14:textId="77777777" w:rsidR="00096865" w:rsidRPr="00B97A8E" w:rsidRDefault="00096865" w:rsidP="00B46D58">
      <w:pPr>
        <w:pStyle w:val="BodyText"/>
        <w:widowControl w:val="0"/>
        <w:spacing w:after="160"/>
        <w:ind w:right="-7" w:firstLine="567"/>
        <w:jc w:val="center"/>
        <w:rPr>
          <w:rFonts w:ascii="GHEA Grapalat" w:hAnsi="GHEA Grapalat"/>
        </w:rPr>
      </w:pPr>
    </w:p>
    <w:p w14:paraId="042C7502" w14:textId="77777777" w:rsidR="00230970" w:rsidRPr="00B97A8E" w:rsidRDefault="00230970" w:rsidP="00230970">
      <w:pPr>
        <w:pStyle w:val="BodyText"/>
        <w:widowControl w:val="0"/>
        <w:spacing w:after="160"/>
        <w:ind w:right="-7"/>
        <w:jc w:val="center"/>
        <w:rPr>
          <w:rFonts w:ascii="GHEA Grapalat" w:hAnsi="GHEA Grapalat"/>
        </w:rPr>
      </w:pPr>
    </w:p>
    <w:p w14:paraId="38917391" w14:textId="4131311F" w:rsidR="00230970" w:rsidRPr="00B97A8E" w:rsidRDefault="002C7EE0" w:rsidP="00230970">
      <w:pPr>
        <w:pStyle w:val="BodyText"/>
        <w:widowControl w:val="0"/>
        <w:spacing w:after="0"/>
        <w:ind w:right="-7"/>
        <w:jc w:val="center"/>
        <w:rPr>
          <w:rFonts w:ascii="GHEA Grapalat" w:hAnsi="GHEA Grapalat"/>
          <w:sz w:val="20"/>
          <w:szCs w:val="20"/>
        </w:rPr>
      </w:pPr>
      <w:r w:rsidRPr="00B97A8E">
        <w:rPr>
          <w:rFonts w:ascii="GHEA Grapalat" w:hAnsi="GHEA Grapalat"/>
          <w:i/>
          <w:sz w:val="20"/>
          <w:szCs w:val="20"/>
        </w:rPr>
        <w:t>«НАУЧНЫЙ ЦЕНТР ЗООЛОГИИ И ГИДРОЭКОЛОГИИ» ГНКО</w:t>
      </w:r>
    </w:p>
    <w:p w14:paraId="3F0B511A" w14:textId="77777777" w:rsidR="00230970" w:rsidRPr="00B97A8E" w:rsidRDefault="00230970" w:rsidP="00230970">
      <w:pPr>
        <w:pStyle w:val="BodyText"/>
        <w:widowControl w:val="0"/>
        <w:spacing w:after="0"/>
        <w:ind w:right="-7"/>
        <w:jc w:val="center"/>
        <w:rPr>
          <w:rFonts w:ascii="GHEA Grapalat" w:hAnsi="GHEA Grapalat"/>
          <w:sz w:val="20"/>
          <w:szCs w:val="20"/>
        </w:rPr>
      </w:pPr>
    </w:p>
    <w:p w14:paraId="30331A9A" w14:textId="77777777" w:rsidR="00230970" w:rsidRPr="00B97A8E" w:rsidRDefault="00230970" w:rsidP="00230970">
      <w:pPr>
        <w:pStyle w:val="BodyText"/>
        <w:widowControl w:val="0"/>
        <w:spacing w:after="0"/>
        <w:ind w:right="-7"/>
        <w:jc w:val="center"/>
        <w:rPr>
          <w:rFonts w:ascii="GHEA Grapalat" w:hAnsi="GHEA Grapalat"/>
          <w:sz w:val="20"/>
          <w:szCs w:val="20"/>
        </w:rPr>
      </w:pPr>
    </w:p>
    <w:p w14:paraId="33905CB7" w14:textId="77777777" w:rsidR="00230970" w:rsidRPr="00B97A8E" w:rsidRDefault="00230970" w:rsidP="00230970">
      <w:pPr>
        <w:pStyle w:val="BodyText"/>
        <w:widowControl w:val="0"/>
        <w:spacing w:after="0"/>
        <w:ind w:right="-7"/>
        <w:jc w:val="center"/>
        <w:rPr>
          <w:rFonts w:ascii="GHEA Grapalat" w:hAnsi="GHEA Grapalat"/>
          <w:sz w:val="20"/>
          <w:szCs w:val="20"/>
        </w:rPr>
      </w:pPr>
    </w:p>
    <w:p w14:paraId="444198FE" w14:textId="77777777" w:rsidR="00230970" w:rsidRPr="00B97A8E" w:rsidRDefault="00230970" w:rsidP="00230970">
      <w:pPr>
        <w:pStyle w:val="BodyText"/>
        <w:widowControl w:val="0"/>
        <w:spacing w:after="0"/>
        <w:ind w:right="-7"/>
        <w:jc w:val="center"/>
        <w:rPr>
          <w:rFonts w:ascii="GHEA Grapalat" w:hAnsi="GHEA Grapalat"/>
          <w:sz w:val="20"/>
          <w:szCs w:val="20"/>
        </w:rPr>
      </w:pPr>
    </w:p>
    <w:p w14:paraId="2397312D" w14:textId="77777777" w:rsidR="00230970" w:rsidRPr="00B97A8E" w:rsidRDefault="00230970" w:rsidP="00230970">
      <w:pPr>
        <w:pStyle w:val="BodyText"/>
        <w:widowControl w:val="0"/>
        <w:spacing w:after="0"/>
        <w:ind w:right="-7"/>
        <w:jc w:val="center"/>
        <w:rPr>
          <w:rFonts w:ascii="GHEA Grapalat" w:hAnsi="GHEA Grapalat"/>
          <w:sz w:val="20"/>
          <w:szCs w:val="20"/>
        </w:rPr>
      </w:pPr>
    </w:p>
    <w:p w14:paraId="7A464A36" w14:textId="77777777" w:rsidR="00230970" w:rsidRPr="00B97A8E" w:rsidRDefault="00230970" w:rsidP="00230970">
      <w:pPr>
        <w:pStyle w:val="BodyText"/>
        <w:widowControl w:val="0"/>
        <w:spacing w:after="0"/>
        <w:ind w:right="-7"/>
        <w:jc w:val="center"/>
        <w:rPr>
          <w:rFonts w:ascii="GHEA Grapalat" w:hAnsi="GHEA Grapalat"/>
          <w:sz w:val="20"/>
          <w:szCs w:val="20"/>
        </w:rPr>
      </w:pPr>
      <w:r w:rsidRPr="00B97A8E">
        <w:rPr>
          <w:rFonts w:ascii="GHEA Grapalat" w:hAnsi="GHEA Grapalat"/>
          <w:sz w:val="20"/>
          <w:szCs w:val="20"/>
        </w:rPr>
        <w:t>ПРИГЛАШЕНИЕ</w:t>
      </w:r>
    </w:p>
    <w:p w14:paraId="7599E2AA" w14:textId="77777777" w:rsidR="00230970" w:rsidRPr="00B97A8E" w:rsidRDefault="00230970" w:rsidP="00230970">
      <w:pPr>
        <w:pStyle w:val="BodyText"/>
        <w:widowControl w:val="0"/>
        <w:spacing w:after="0"/>
        <w:ind w:right="-7"/>
        <w:jc w:val="center"/>
        <w:rPr>
          <w:rFonts w:ascii="GHEA Grapalat" w:hAnsi="GHEA Grapalat"/>
          <w:sz w:val="20"/>
          <w:szCs w:val="20"/>
        </w:rPr>
      </w:pPr>
    </w:p>
    <w:p w14:paraId="2B998713" w14:textId="77777777" w:rsidR="00230970" w:rsidRPr="00B97A8E" w:rsidRDefault="00230970" w:rsidP="00230970">
      <w:pPr>
        <w:pStyle w:val="BodyText"/>
        <w:widowControl w:val="0"/>
        <w:spacing w:after="0"/>
        <w:ind w:right="-7"/>
        <w:jc w:val="center"/>
        <w:rPr>
          <w:rFonts w:ascii="GHEA Grapalat" w:hAnsi="GHEA Grapalat" w:cs="Sylfaen"/>
          <w:sz w:val="20"/>
          <w:szCs w:val="20"/>
        </w:rPr>
      </w:pPr>
    </w:p>
    <w:p w14:paraId="3BDFAC5C" w14:textId="77777777" w:rsidR="00230970" w:rsidRPr="00B97A8E" w:rsidRDefault="00230970" w:rsidP="00230970">
      <w:pPr>
        <w:pStyle w:val="BodyText"/>
        <w:widowControl w:val="0"/>
        <w:spacing w:after="0"/>
        <w:ind w:right="-7"/>
        <w:jc w:val="center"/>
        <w:rPr>
          <w:rFonts w:ascii="GHEA Grapalat" w:hAnsi="GHEA Grapalat" w:cs="Sylfaen"/>
          <w:sz w:val="20"/>
          <w:szCs w:val="20"/>
        </w:rPr>
      </w:pPr>
    </w:p>
    <w:p w14:paraId="0EE411B4" w14:textId="77777777" w:rsidR="00230970" w:rsidRPr="00B97A8E" w:rsidRDefault="00230970" w:rsidP="00230970">
      <w:pPr>
        <w:pStyle w:val="BodyText"/>
        <w:widowControl w:val="0"/>
        <w:spacing w:after="0"/>
        <w:ind w:right="-7"/>
        <w:jc w:val="center"/>
        <w:rPr>
          <w:rFonts w:ascii="GHEA Grapalat" w:hAnsi="GHEA Grapalat" w:cs="Sylfaen"/>
          <w:sz w:val="20"/>
          <w:szCs w:val="20"/>
        </w:rPr>
      </w:pPr>
    </w:p>
    <w:p w14:paraId="5E87D66B" w14:textId="0268A46D" w:rsidR="00230970" w:rsidRPr="00B97A8E" w:rsidRDefault="00230970" w:rsidP="00230970">
      <w:pPr>
        <w:pStyle w:val="BodyText"/>
        <w:widowControl w:val="0"/>
        <w:spacing w:after="160"/>
        <w:ind w:right="-7"/>
        <w:jc w:val="center"/>
        <w:rPr>
          <w:rFonts w:ascii="GHEA Grapalat" w:hAnsi="GHEA Grapalat"/>
        </w:rPr>
      </w:pPr>
      <w:r w:rsidRPr="00B97A8E">
        <w:rPr>
          <w:rFonts w:ascii="GHEA Grapalat" w:hAnsi="GHEA Grapalat"/>
          <w:sz w:val="20"/>
          <w:szCs w:val="20"/>
        </w:rPr>
        <w:t xml:space="preserve">НА </w:t>
      </w:r>
      <w:r w:rsidR="00E94C06" w:rsidRPr="00B97A8E">
        <w:rPr>
          <w:rFonts w:ascii="GHEA Grapalat" w:hAnsi="GHEA Grapalat"/>
          <w:sz w:val="20"/>
          <w:szCs w:val="20"/>
        </w:rPr>
        <w:t>ЗАПРОС КАТИРОВКИ</w:t>
      </w:r>
      <w:r w:rsidRPr="00B97A8E">
        <w:rPr>
          <w:rFonts w:ascii="GHEA Grapalat" w:hAnsi="GHEA Grapalat"/>
          <w:sz w:val="20"/>
          <w:szCs w:val="20"/>
        </w:rPr>
        <w:t>,</w:t>
      </w:r>
      <w:r w:rsidR="00736B32" w:rsidRPr="00B97A8E">
        <w:rPr>
          <w:rFonts w:ascii="GHEA Grapalat" w:hAnsi="GHEA Grapalat"/>
          <w:sz w:val="20"/>
          <w:szCs w:val="20"/>
        </w:rPr>
        <w:t xml:space="preserve"> ОБЪЯВЛЕННЫЙ С ЦЕЛЬЮ ПРИОБРЕТЕ</w:t>
      </w:r>
      <w:r w:rsidR="003F28B2" w:rsidRPr="00B97A8E">
        <w:rPr>
          <w:rFonts w:ascii="GHEA Grapalat" w:hAnsi="GHEA Grapalat"/>
          <w:sz w:val="20"/>
          <w:szCs w:val="20"/>
        </w:rPr>
        <w:t xml:space="preserve">НИЯ СТРОИТЕЛЬНЫХ ТОВАРОВ ДЛЯ НУЖД </w:t>
      </w:r>
      <w:r w:rsidR="003F28B2" w:rsidRPr="00B97A8E">
        <w:rPr>
          <w:rFonts w:ascii="GHEA Grapalat" w:hAnsi="GHEA Grapalat" w:cs="Sylfaen"/>
          <w:sz w:val="20"/>
          <w:szCs w:val="20"/>
          <w:lang w:val="af-ZA"/>
        </w:rPr>
        <w:t>«НАУЧНЫЙ ЦЕНТР ЗООЛОГИИ И ГИДРОЭКОЛОГИИ» ГН</w:t>
      </w:r>
      <w:r w:rsidR="002C7EE0" w:rsidRPr="00B97A8E">
        <w:rPr>
          <w:rFonts w:ascii="GHEA Grapalat" w:hAnsi="GHEA Grapalat" w:cs="Sylfaen"/>
          <w:sz w:val="20"/>
          <w:szCs w:val="20"/>
          <w:lang w:val="af-ZA"/>
        </w:rPr>
        <w:t>КО</w:t>
      </w:r>
    </w:p>
    <w:p w14:paraId="1C39B146" w14:textId="77777777" w:rsidR="00230970" w:rsidRPr="00B97A8E" w:rsidRDefault="00230970" w:rsidP="00230970">
      <w:pPr>
        <w:pStyle w:val="BodyText"/>
        <w:widowControl w:val="0"/>
        <w:spacing w:after="160"/>
        <w:ind w:right="-7" w:firstLine="567"/>
        <w:jc w:val="center"/>
        <w:rPr>
          <w:rFonts w:ascii="GHEA Grapalat" w:hAnsi="GHEA Grapalat"/>
        </w:rPr>
      </w:pPr>
    </w:p>
    <w:p w14:paraId="6963E9EE" w14:textId="77777777" w:rsidR="00CE0D95" w:rsidRPr="00B97A8E" w:rsidRDefault="00CE0D95" w:rsidP="00B46D58">
      <w:pPr>
        <w:pStyle w:val="BodyText"/>
        <w:widowControl w:val="0"/>
        <w:spacing w:after="160"/>
        <w:ind w:right="-7" w:firstLine="567"/>
        <w:jc w:val="center"/>
        <w:rPr>
          <w:rFonts w:ascii="GHEA Grapalat" w:hAnsi="GHEA Grapalat"/>
        </w:rPr>
      </w:pPr>
    </w:p>
    <w:p w14:paraId="39124792" w14:textId="77777777" w:rsidR="00CE0D95" w:rsidRPr="00B97A8E" w:rsidRDefault="00CE0D95" w:rsidP="00B46D58">
      <w:pPr>
        <w:pStyle w:val="BodyText"/>
        <w:widowControl w:val="0"/>
        <w:spacing w:after="160"/>
        <w:ind w:right="-7" w:firstLine="567"/>
        <w:jc w:val="center"/>
        <w:rPr>
          <w:rFonts w:ascii="GHEA Grapalat" w:hAnsi="GHEA Grapalat"/>
        </w:rPr>
      </w:pPr>
    </w:p>
    <w:p w14:paraId="0D508C66" w14:textId="77777777" w:rsidR="000763E5" w:rsidRPr="00B97A8E" w:rsidRDefault="000763E5" w:rsidP="00B46D58">
      <w:pPr>
        <w:rPr>
          <w:rFonts w:ascii="GHEA Grapalat" w:hAnsi="GHEA Grapalat"/>
        </w:rPr>
      </w:pPr>
      <w:r w:rsidRPr="00B97A8E">
        <w:rPr>
          <w:rFonts w:ascii="GHEA Grapalat" w:hAnsi="GHEA Grapalat"/>
        </w:rPr>
        <w:br w:type="page"/>
      </w:r>
    </w:p>
    <w:p w14:paraId="6626EF28" w14:textId="77777777" w:rsidR="001A43A4" w:rsidRPr="00B97A8E" w:rsidRDefault="00096865" w:rsidP="00B46D58">
      <w:pPr>
        <w:widowControl w:val="0"/>
        <w:spacing w:after="160"/>
        <w:ind w:firstLine="567"/>
        <w:jc w:val="both"/>
        <w:rPr>
          <w:rFonts w:ascii="GHEA Grapalat" w:hAnsi="GHEA Grapalat" w:cs="Sylfaen"/>
          <w:i/>
          <w:sz w:val="20"/>
          <w:szCs w:val="20"/>
        </w:rPr>
      </w:pPr>
      <w:r w:rsidRPr="00B97A8E">
        <w:rPr>
          <w:rFonts w:ascii="GHEA Grapalat" w:hAnsi="GHEA Grapalat"/>
          <w:i/>
          <w:sz w:val="20"/>
          <w:szCs w:val="20"/>
        </w:rPr>
        <w:lastRenderedPageBreak/>
        <w:t>Уважаемый участник, прежде чем составить и подать заявку просим Вас</w:t>
      </w:r>
      <w:r w:rsidR="001D209D" w:rsidRPr="00B97A8E">
        <w:rPr>
          <w:rFonts w:ascii="Courier New" w:hAnsi="Courier New" w:cs="Courier New"/>
          <w:i/>
          <w:sz w:val="20"/>
          <w:szCs w:val="20"/>
          <w:lang w:val="en-US"/>
        </w:rPr>
        <w:t> </w:t>
      </w:r>
      <w:r w:rsidRPr="00B97A8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7EB1C405" w14:textId="77777777" w:rsidR="00984BDB" w:rsidRPr="00B97A8E" w:rsidRDefault="00984BDB" w:rsidP="00B46D58">
      <w:pPr>
        <w:widowControl w:val="0"/>
        <w:spacing w:after="160"/>
        <w:ind w:firstLine="567"/>
        <w:jc w:val="both"/>
        <w:rPr>
          <w:rFonts w:ascii="GHEA Grapalat" w:hAnsi="GHEA Grapalat"/>
          <w:i/>
        </w:rPr>
      </w:pPr>
    </w:p>
    <w:p w14:paraId="04B9E2A4" w14:textId="77777777" w:rsidR="00160AE4" w:rsidRPr="00B97A8E" w:rsidRDefault="00994A77" w:rsidP="00B46D58">
      <w:pPr>
        <w:widowControl w:val="0"/>
        <w:spacing w:after="160"/>
        <w:ind w:firstLine="567"/>
        <w:jc w:val="center"/>
        <w:rPr>
          <w:rFonts w:ascii="GHEA Grapalat" w:hAnsi="GHEA Grapalat" w:cs="Sylfaen"/>
          <w:b/>
        </w:rPr>
      </w:pPr>
      <w:r w:rsidRPr="00B97A8E">
        <w:rPr>
          <w:rFonts w:ascii="GHEA Grapalat" w:hAnsi="GHEA Grapalat"/>
        </w:rPr>
        <w:br w:type="page"/>
      </w:r>
    </w:p>
    <w:p w14:paraId="4E0C7D14" w14:textId="77777777" w:rsidR="00230970" w:rsidRPr="00B97A8E" w:rsidRDefault="00230970" w:rsidP="00230970">
      <w:pPr>
        <w:widowControl w:val="0"/>
        <w:jc w:val="center"/>
        <w:rPr>
          <w:rFonts w:ascii="GHEA Grapalat" w:hAnsi="GHEA Grapalat"/>
          <w:b/>
          <w:sz w:val="20"/>
          <w:szCs w:val="20"/>
        </w:rPr>
      </w:pPr>
      <w:bookmarkStart w:id="2" w:name="_Hlk191894261"/>
      <w:r w:rsidRPr="00B97A8E">
        <w:rPr>
          <w:rFonts w:ascii="GHEA Grapalat" w:hAnsi="GHEA Grapalat"/>
          <w:b/>
          <w:sz w:val="20"/>
          <w:szCs w:val="20"/>
        </w:rPr>
        <w:lastRenderedPageBreak/>
        <w:t>СОДЕРЖАНИЕ</w:t>
      </w:r>
    </w:p>
    <w:p w14:paraId="0EE8E2EC" w14:textId="77777777" w:rsidR="00230970" w:rsidRPr="00B97A8E" w:rsidRDefault="00230970" w:rsidP="00230970">
      <w:pPr>
        <w:widowControl w:val="0"/>
        <w:tabs>
          <w:tab w:val="left" w:pos="5954"/>
        </w:tabs>
        <w:rPr>
          <w:rFonts w:ascii="GHEA Grapalat" w:hAnsi="GHEA Grapalat"/>
          <w:sz w:val="20"/>
          <w:szCs w:val="20"/>
        </w:rPr>
      </w:pPr>
      <w:r w:rsidRPr="00B97A8E">
        <w:rPr>
          <w:rFonts w:ascii="GHEA Grapalat" w:hAnsi="GHEA Grapalat"/>
          <w:sz w:val="20"/>
          <w:szCs w:val="20"/>
        </w:rPr>
        <w:tab/>
      </w:r>
    </w:p>
    <w:p w14:paraId="175627B1" w14:textId="2A8AD763" w:rsidR="00230970" w:rsidRPr="00B97A8E" w:rsidRDefault="00230970" w:rsidP="00230970">
      <w:pPr>
        <w:widowControl w:val="0"/>
        <w:spacing w:after="160"/>
        <w:jc w:val="center"/>
        <w:rPr>
          <w:rFonts w:ascii="GHEA Grapalat" w:hAnsi="GHEA Grapalat"/>
          <w:i/>
          <w:sz w:val="20"/>
          <w:szCs w:val="20"/>
        </w:rPr>
      </w:pPr>
      <w:r w:rsidRPr="00B97A8E">
        <w:rPr>
          <w:rFonts w:ascii="GHEA Grapalat" w:hAnsi="GHEA Grapalat"/>
          <w:b/>
          <w:sz w:val="20"/>
          <w:szCs w:val="20"/>
        </w:rPr>
        <w:t xml:space="preserve">ПРИГЛАШЕНИЯ НА </w:t>
      </w:r>
      <w:r w:rsidR="00E94C06" w:rsidRPr="00B97A8E">
        <w:rPr>
          <w:rFonts w:ascii="GHEA Grapalat" w:hAnsi="GHEA Grapalat"/>
          <w:b/>
          <w:sz w:val="20"/>
          <w:szCs w:val="20"/>
        </w:rPr>
        <w:t>ЗАПРОС К</w:t>
      </w:r>
      <w:r w:rsidR="003F28B2" w:rsidRPr="00B97A8E">
        <w:rPr>
          <w:rFonts w:ascii="GHEA Grapalat" w:hAnsi="GHEA Grapalat"/>
          <w:b/>
          <w:sz w:val="20"/>
          <w:szCs w:val="20"/>
        </w:rPr>
        <w:t>АТИРОВКИ, ОБЪЯВЛЕННЫЙ С ЦЕЛЬЮ ПРИОБРЕТЕНИЯ СТРОИТЕЛЬНЫХ ТОВАРОВ ДЛЯ НУЖД</w:t>
      </w:r>
      <w:r w:rsidR="00736B32" w:rsidRPr="00B97A8E">
        <w:rPr>
          <w:rFonts w:ascii="GHEA Grapalat" w:hAnsi="GHEA Grapalat"/>
          <w:b/>
          <w:sz w:val="20"/>
          <w:szCs w:val="20"/>
        </w:rPr>
        <w:t xml:space="preserve"> «НАУЧНЫЙ ЦЕНТР ЗООЛОГИИ</w:t>
      </w:r>
      <w:r w:rsidR="002C7EE0" w:rsidRPr="00B97A8E">
        <w:rPr>
          <w:rFonts w:ascii="GHEA Grapalat" w:hAnsi="GHEA Grapalat"/>
          <w:b/>
          <w:sz w:val="20"/>
          <w:szCs w:val="20"/>
        </w:rPr>
        <w:t xml:space="preserve"> И ГИДРОЭКОЛОГИИ» ГНКО</w:t>
      </w:r>
      <w:bookmarkEnd w:id="2"/>
    </w:p>
    <w:p w14:paraId="32EEDBD5" w14:textId="271D8A20" w:rsidR="00096865" w:rsidRPr="00B97A8E" w:rsidRDefault="00096865" w:rsidP="00B46D58">
      <w:pPr>
        <w:widowControl w:val="0"/>
        <w:spacing w:after="160"/>
        <w:jc w:val="center"/>
        <w:rPr>
          <w:rFonts w:ascii="GHEA Grapalat" w:hAnsi="GHEA Grapalat"/>
          <w:b/>
          <w:sz w:val="20"/>
          <w:szCs w:val="20"/>
        </w:rPr>
      </w:pPr>
      <w:r w:rsidRPr="00B97A8E">
        <w:rPr>
          <w:rFonts w:ascii="GHEA Grapalat" w:hAnsi="GHEA Grapalat"/>
          <w:b/>
          <w:sz w:val="20"/>
          <w:szCs w:val="20"/>
        </w:rPr>
        <w:t>ЧАСТЬ I.</w:t>
      </w:r>
    </w:p>
    <w:p w14:paraId="107438DF" w14:textId="77777777" w:rsidR="002E069D" w:rsidRPr="00B97A8E" w:rsidRDefault="002E069D" w:rsidP="00B46D58">
      <w:pPr>
        <w:widowControl w:val="0"/>
        <w:spacing w:after="160"/>
        <w:jc w:val="center"/>
        <w:rPr>
          <w:rFonts w:ascii="GHEA Grapalat" w:hAnsi="GHEA Grapalat"/>
          <w:sz w:val="20"/>
          <w:szCs w:val="20"/>
        </w:rPr>
      </w:pPr>
    </w:p>
    <w:p w14:paraId="55B68938" w14:textId="77777777" w:rsidR="00096865" w:rsidRPr="00B97A8E" w:rsidRDefault="00096865" w:rsidP="00532F40">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1.</w:t>
      </w:r>
      <w:r w:rsidR="005C1BF7" w:rsidRPr="00B97A8E">
        <w:rPr>
          <w:rFonts w:ascii="GHEA Grapalat" w:hAnsi="GHEA Grapalat"/>
          <w:sz w:val="20"/>
          <w:szCs w:val="20"/>
        </w:rPr>
        <w:tab/>
      </w:r>
      <w:r w:rsidR="00543BAE" w:rsidRPr="00B97A8E">
        <w:rPr>
          <w:rFonts w:ascii="GHEA Grapalat" w:hAnsi="GHEA Grapalat"/>
          <w:sz w:val="20"/>
          <w:szCs w:val="20"/>
        </w:rPr>
        <w:t>Характеристика предмета закупки</w:t>
      </w:r>
      <w:r w:rsidRPr="00B97A8E">
        <w:rPr>
          <w:rFonts w:ascii="GHEA Grapalat" w:hAnsi="GHEA Grapalat"/>
          <w:sz w:val="20"/>
          <w:szCs w:val="20"/>
        </w:rPr>
        <w:t xml:space="preserve"> </w:t>
      </w:r>
    </w:p>
    <w:p w14:paraId="56BB0AC0" w14:textId="77777777" w:rsidR="00096865" w:rsidRPr="00B97A8E" w:rsidRDefault="00096865" w:rsidP="00532F40">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2.</w:t>
      </w:r>
      <w:r w:rsidR="005D191A" w:rsidRPr="00B97A8E">
        <w:rPr>
          <w:rFonts w:ascii="GHEA Grapalat" w:hAnsi="GHEA Grapalat"/>
          <w:sz w:val="20"/>
          <w:szCs w:val="20"/>
        </w:rPr>
        <w:tab/>
      </w:r>
      <w:r w:rsidRPr="00B97A8E">
        <w:rPr>
          <w:rFonts w:ascii="GHEA Grapalat" w:hAnsi="GHEA Grapalat"/>
          <w:sz w:val="20"/>
          <w:szCs w:val="20"/>
        </w:rPr>
        <w:t>Требования к праву участника на участие</w:t>
      </w:r>
      <w:r w:rsidR="00543BAE" w:rsidRPr="00B97A8E">
        <w:rPr>
          <w:rFonts w:ascii="GHEA Grapalat" w:hAnsi="GHEA Grapalat"/>
          <w:sz w:val="20"/>
          <w:szCs w:val="20"/>
        </w:rPr>
        <w:t xml:space="preserve"> и порядок их оценки</w:t>
      </w:r>
      <w:r w:rsidR="003D0E3C" w:rsidRPr="00B97A8E">
        <w:rPr>
          <w:rFonts w:ascii="GHEA Grapalat" w:hAnsi="GHEA Grapalat"/>
          <w:sz w:val="20"/>
          <w:szCs w:val="20"/>
        </w:rPr>
        <w:t>, в случае признания отобранным участником-условия представления обеспечения квалификации.</w:t>
      </w:r>
    </w:p>
    <w:p w14:paraId="609846AF" w14:textId="77777777" w:rsidR="00096865" w:rsidRPr="00B97A8E" w:rsidRDefault="00096865" w:rsidP="00532F40">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3.</w:t>
      </w:r>
      <w:r w:rsidR="005D191A" w:rsidRPr="00B97A8E">
        <w:rPr>
          <w:rFonts w:ascii="GHEA Grapalat" w:hAnsi="GHEA Grapalat"/>
          <w:sz w:val="20"/>
          <w:szCs w:val="20"/>
        </w:rPr>
        <w:tab/>
      </w:r>
      <w:r w:rsidRPr="00B97A8E">
        <w:rPr>
          <w:rFonts w:ascii="GHEA Grapalat" w:hAnsi="GHEA Grapalat"/>
          <w:sz w:val="20"/>
          <w:szCs w:val="20"/>
        </w:rPr>
        <w:t>Разъяснение приглашения и порядок вне</w:t>
      </w:r>
      <w:r w:rsidR="00543BAE" w:rsidRPr="00B97A8E">
        <w:rPr>
          <w:rFonts w:ascii="GHEA Grapalat" w:hAnsi="GHEA Grapalat"/>
          <w:sz w:val="20"/>
          <w:szCs w:val="20"/>
        </w:rPr>
        <w:t>сения изменения в приглашение</w:t>
      </w:r>
    </w:p>
    <w:p w14:paraId="4CDC86BC" w14:textId="77777777" w:rsidR="00087A30" w:rsidRPr="00B97A8E" w:rsidRDefault="00096865" w:rsidP="00532F40">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4.</w:t>
      </w:r>
      <w:r w:rsidR="005D191A" w:rsidRPr="00B97A8E">
        <w:rPr>
          <w:rFonts w:ascii="GHEA Grapalat" w:hAnsi="GHEA Grapalat"/>
          <w:sz w:val="20"/>
          <w:szCs w:val="20"/>
        </w:rPr>
        <w:tab/>
      </w:r>
      <w:r w:rsidRPr="00B97A8E">
        <w:rPr>
          <w:rFonts w:ascii="GHEA Grapalat" w:hAnsi="GHEA Grapalat"/>
          <w:sz w:val="20"/>
          <w:szCs w:val="20"/>
        </w:rPr>
        <w:t>Порядок подачи заявки</w:t>
      </w:r>
    </w:p>
    <w:p w14:paraId="4329A7FF" w14:textId="77777777" w:rsidR="00096865" w:rsidRPr="00B97A8E" w:rsidRDefault="00543BAE" w:rsidP="00532F40">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5.</w:t>
      </w:r>
      <w:r w:rsidRPr="00B97A8E">
        <w:rPr>
          <w:rFonts w:ascii="GHEA Grapalat" w:hAnsi="GHEA Grapalat"/>
          <w:sz w:val="20"/>
          <w:szCs w:val="20"/>
        </w:rPr>
        <w:tab/>
        <w:t>Ценовое предложение заявки</w:t>
      </w:r>
      <w:r w:rsidR="00087A30" w:rsidRPr="00B97A8E">
        <w:rPr>
          <w:rFonts w:ascii="GHEA Grapalat" w:hAnsi="GHEA Grapalat"/>
          <w:sz w:val="20"/>
          <w:szCs w:val="20"/>
        </w:rPr>
        <w:t xml:space="preserve"> </w:t>
      </w:r>
    </w:p>
    <w:p w14:paraId="2D24F521" w14:textId="173A7E2C" w:rsidR="00C71006" w:rsidRPr="00B97A8E" w:rsidRDefault="00087A30" w:rsidP="00532F40">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6.</w:t>
      </w:r>
      <w:r w:rsidR="005D191A" w:rsidRPr="00B97A8E">
        <w:rPr>
          <w:rFonts w:ascii="GHEA Grapalat" w:hAnsi="GHEA Grapalat"/>
          <w:sz w:val="20"/>
          <w:szCs w:val="20"/>
        </w:rPr>
        <w:tab/>
      </w:r>
      <w:r w:rsidRPr="00B97A8E">
        <w:rPr>
          <w:rFonts w:ascii="GHEA Grapalat" w:hAnsi="GHEA Grapalat"/>
          <w:sz w:val="20"/>
          <w:szCs w:val="20"/>
        </w:rPr>
        <w:t>Срок действия заявки, порядок внесения</w:t>
      </w:r>
      <w:r w:rsidR="005D191A" w:rsidRPr="00B97A8E">
        <w:rPr>
          <w:rFonts w:ascii="GHEA Grapalat" w:hAnsi="GHEA Grapalat"/>
          <w:sz w:val="20"/>
          <w:szCs w:val="20"/>
        </w:rPr>
        <w:t xml:space="preserve"> изменений в заявки и их отзыва</w:t>
      </w:r>
      <w:r w:rsidRPr="00B97A8E">
        <w:rPr>
          <w:rFonts w:ascii="GHEA Grapalat" w:hAnsi="GHEA Grapalat"/>
          <w:sz w:val="20"/>
          <w:szCs w:val="20"/>
        </w:rPr>
        <w:t xml:space="preserve"> </w:t>
      </w:r>
    </w:p>
    <w:p w14:paraId="41475770" w14:textId="77777777" w:rsidR="00096865" w:rsidRPr="00B97A8E" w:rsidRDefault="00087A30" w:rsidP="00532F40">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8.</w:t>
      </w:r>
      <w:r w:rsidR="005D191A" w:rsidRPr="00B97A8E">
        <w:rPr>
          <w:rFonts w:ascii="GHEA Grapalat" w:hAnsi="GHEA Grapalat"/>
          <w:sz w:val="20"/>
          <w:szCs w:val="20"/>
        </w:rPr>
        <w:tab/>
      </w:r>
      <w:r w:rsidRPr="00B97A8E">
        <w:rPr>
          <w:rFonts w:ascii="GHEA Grapalat" w:hAnsi="GHEA Grapalat"/>
          <w:sz w:val="20"/>
          <w:szCs w:val="20"/>
        </w:rPr>
        <w:t>Вскрытие, оц</w:t>
      </w:r>
      <w:r w:rsidR="000B2CFA" w:rsidRPr="00B97A8E">
        <w:rPr>
          <w:rFonts w:ascii="GHEA Grapalat" w:hAnsi="GHEA Grapalat"/>
          <w:sz w:val="20"/>
          <w:szCs w:val="20"/>
        </w:rPr>
        <w:t>енка заявок и подведение итогов</w:t>
      </w:r>
    </w:p>
    <w:p w14:paraId="68F22A7E" w14:textId="77777777" w:rsidR="00096865" w:rsidRPr="00B97A8E" w:rsidRDefault="00087A30" w:rsidP="00532F40">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9.</w:t>
      </w:r>
      <w:r w:rsidR="005D191A" w:rsidRPr="00B97A8E">
        <w:rPr>
          <w:rFonts w:ascii="GHEA Grapalat" w:hAnsi="GHEA Grapalat"/>
          <w:sz w:val="20"/>
          <w:szCs w:val="20"/>
        </w:rPr>
        <w:tab/>
      </w:r>
      <w:r w:rsidRPr="00B97A8E">
        <w:rPr>
          <w:rFonts w:ascii="GHEA Grapalat" w:hAnsi="GHEA Grapalat"/>
          <w:sz w:val="20"/>
          <w:szCs w:val="20"/>
        </w:rPr>
        <w:t>Заключение догово</w:t>
      </w:r>
      <w:r w:rsidR="00543BAE" w:rsidRPr="00B97A8E">
        <w:rPr>
          <w:rFonts w:ascii="GHEA Grapalat" w:hAnsi="GHEA Grapalat"/>
          <w:sz w:val="20"/>
          <w:szCs w:val="20"/>
        </w:rPr>
        <w:t>ра</w:t>
      </w:r>
    </w:p>
    <w:p w14:paraId="2D551691" w14:textId="77777777" w:rsidR="00096865" w:rsidRPr="00B97A8E" w:rsidRDefault="00087A30" w:rsidP="00532F40">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10.</w:t>
      </w:r>
      <w:r w:rsidR="005D191A" w:rsidRPr="00B97A8E">
        <w:rPr>
          <w:rFonts w:ascii="GHEA Grapalat" w:hAnsi="GHEA Grapalat"/>
          <w:sz w:val="20"/>
          <w:szCs w:val="20"/>
        </w:rPr>
        <w:tab/>
      </w:r>
      <w:r w:rsidR="003E1D9D" w:rsidRPr="00B97A8E">
        <w:rPr>
          <w:rFonts w:ascii="GHEA Grapalat" w:hAnsi="GHEA Grapalat"/>
          <w:sz w:val="20"/>
          <w:szCs w:val="20"/>
        </w:rPr>
        <w:t xml:space="preserve">Обеспечения </w:t>
      </w:r>
      <w:r w:rsidR="00174DAB" w:rsidRPr="00B97A8E">
        <w:rPr>
          <w:rFonts w:ascii="GHEA Grapalat" w:hAnsi="GHEA Grapalat"/>
          <w:sz w:val="20"/>
          <w:szCs w:val="20"/>
        </w:rPr>
        <w:t xml:space="preserve">квалификации  и </w:t>
      </w:r>
      <w:r w:rsidR="00543BAE" w:rsidRPr="00B97A8E">
        <w:rPr>
          <w:rFonts w:ascii="GHEA Grapalat" w:hAnsi="GHEA Grapalat"/>
          <w:sz w:val="20"/>
          <w:szCs w:val="20"/>
        </w:rPr>
        <w:t>договора</w:t>
      </w:r>
      <w:r w:rsidRPr="00B97A8E">
        <w:rPr>
          <w:rFonts w:ascii="GHEA Grapalat" w:hAnsi="GHEA Grapalat"/>
          <w:sz w:val="20"/>
          <w:szCs w:val="20"/>
        </w:rPr>
        <w:t xml:space="preserve"> </w:t>
      </w:r>
    </w:p>
    <w:p w14:paraId="344F76A4" w14:textId="77777777" w:rsidR="00096865" w:rsidRPr="00B97A8E" w:rsidRDefault="00096865" w:rsidP="00532F40">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11.</w:t>
      </w:r>
      <w:r w:rsidR="005D191A" w:rsidRPr="00B97A8E">
        <w:rPr>
          <w:rFonts w:ascii="GHEA Grapalat" w:hAnsi="GHEA Grapalat"/>
          <w:sz w:val="20"/>
          <w:szCs w:val="20"/>
        </w:rPr>
        <w:tab/>
      </w:r>
      <w:r w:rsidRPr="00B97A8E">
        <w:rPr>
          <w:rFonts w:ascii="GHEA Grapalat" w:hAnsi="GHEA Grapalat"/>
          <w:sz w:val="20"/>
          <w:szCs w:val="20"/>
        </w:rPr>
        <w:t>Объяв</w:t>
      </w:r>
      <w:r w:rsidR="00543BAE" w:rsidRPr="00B97A8E">
        <w:rPr>
          <w:rFonts w:ascii="GHEA Grapalat" w:hAnsi="GHEA Grapalat"/>
          <w:sz w:val="20"/>
          <w:szCs w:val="20"/>
        </w:rPr>
        <w:t>ление процедуры несостоявшейся</w:t>
      </w:r>
      <w:r w:rsidRPr="00B97A8E">
        <w:rPr>
          <w:rFonts w:ascii="GHEA Grapalat" w:hAnsi="GHEA Grapalat"/>
          <w:sz w:val="20"/>
          <w:szCs w:val="20"/>
        </w:rPr>
        <w:t xml:space="preserve"> </w:t>
      </w:r>
    </w:p>
    <w:p w14:paraId="678753BB" w14:textId="77777777" w:rsidR="00096865" w:rsidRPr="00B97A8E" w:rsidRDefault="00096865" w:rsidP="00532F40">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12.</w:t>
      </w:r>
      <w:r w:rsidR="005D191A" w:rsidRPr="00B97A8E">
        <w:rPr>
          <w:rFonts w:ascii="GHEA Grapalat" w:hAnsi="GHEA Grapalat"/>
          <w:sz w:val="20"/>
          <w:szCs w:val="20"/>
        </w:rPr>
        <w:tab/>
      </w:r>
      <w:r w:rsidRPr="00B97A8E">
        <w:rPr>
          <w:rFonts w:ascii="GHEA Grapalat" w:hAnsi="GHEA Grapalat"/>
          <w:sz w:val="20"/>
          <w:szCs w:val="20"/>
        </w:rPr>
        <w:t>Право участника и порядок обжалования им действий и (или) принятых решений</w:t>
      </w:r>
      <w:r w:rsidR="00543BAE" w:rsidRPr="00B97A8E">
        <w:rPr>
          <w:rFonts w:ascii="GHEA Grapalat" w:hAnsi="GHEA Grapalat"/>
          <w:sz w:val="20"/>
          <w:szCs w:val="20"/>
        </w:rPr>
        <w:t>, связанных с процессом закупки</w:t>
      </w:r>
    </w:p>
    <w:p w14:paraId="4DA42B30" w14:textId="77777777" w:rsidR="00520F57" w:rsidRPr="00B97A8E" w:rsidRDefault="00520F57" w:rsidP="00B46D58">
      <w:pPr>
        <w:widowControl w:val="0"/>
        <w:spacing w:after="160"/>
        <w:jc w:val="center"/>
        <w:rPr>
          <w:rFonts w:ascii="GHEA Grapalat" w:hAnsi="GHEA Grapalat"/>
          <w:b/>
          <w:sz w:val="20"/>
          <w:szCs w:val="20"/>
        </w:rPr>
      </w:pPr>
    </w:p>
    <w:p w14:paraId="2A051333" w14:textId="77777777" w:rsidR="008842CE" w:rsidRPr="00B97A8E" w:rsidRDefault="00CA590C" w:rsidP="00B46D58">
      <w:pPr>
        <w:widowControl w:val="0"/>
        <w:spacing w:after="160"/>
        <w:jc w:val="center"/>
        <w:rPr>
          <w:rFonts w:ascii="GHEA Grapalat" w:hAnsi="GHEA Grapalat"/>
          <w:b/>
          <w:sz w:val="20"/>
          <w:szCs w:val="20"/>
        </w:rPr>
      </w:pPr>
      <w:r w:rsidRPr="00B97A8E">
        <w:rPr>
          <w:rFonts w:ascii="GHEA Grapalat" w:hAnsi="GHEA Grapalat"/>
          <w:b/>
          <w:sz w:val="20"/>
          <w:szCs w:val="20"/>
        </w:rPr>
        <w:t xml:space="preserve">ЧАСТЬ II. </w:t>
      </w:r>
    </w:p>
    <w:p w14:paraId="49A1EEB2" w14:textId="77777777" w:rsidR="00230970" w:rsidRPr="00B97A8E" w:rsidRDefault="00230970" w:rsidP="00B46D58">
      <w:pPr>
        <w:widowControl w:val="0"/>
        <w:spacing w:after="160"/>
        <w:jc w:val="center"/>
        <w:rPr>
          <w:rFonts w:ascii="GHEA Grapalat" w:hAnsi="GHEA Grapalat"/>
          <w:b/>
          <w:sz w:val="20"/>
          <w:szCs w:val="20"/>
        </w:rPr>
      </w:pPr>
    </w:p>
    <w:p w14:paraId="63105DAD" w14:textId="642CE525" w:rsidR="00096865" w:rsidRPr="00B97A8E" w:rsidRDefault="00096865" w:rsidP="00B46D58">
      <w:pPr>
        <w:widowControl w:val="0"/>
        <w:spacing w:after="160"/>
        <w:jc w:val="center"/>
        <w:rPr>
          <w:rFonts w:ascii="GHEA Grapalat" w:hAnsi="GHEA Grapalat"/>
          <w:b/>
          <w:sz w:val="20"/>
          <w:szCs w:val="20"/>
        </w:rPr>
      </w:pPr>
      <w:r w:rsidRPr="00B97A8E">
        <w:rPr>
          <w:rFonts w:ascii="GHEA Grapalat" w:hAnsi="GHEA Grapalat"/>
          <w:b/>
          <w:sz w:val="20"/>
          <w:szCs w:val="20"/>
        </w:rPr>
        <w:t xml:space="preserve">ИНСТРУКЦИЯ ПО ПОДГОТОВКЕ ЗАЯВКИ </w:t>
      </w:r>
      <w:r w:rsidR="00CA590C" w:rsidRPr="00B97A8E">
        <w:rPr>
          <w:rFonts w:ascii="GHEA Grapalat" w:hAnsi="GHEA Grapalat"/>
          <w:b/>
          <w:sz w:val="20"/>
          <w:szCs w:val="20"/>
        </w:rPr>
        <w:br/>
      </w:r>
      <w:r w:rsidRPr="00B97A8E">
        <w:rPr>
          <w:rFonts w:ascii="GHEA Grapalat" w:hAnsi="GHEA Grapalat"/>
          <w:b/>
          <w:sz w:val="20"/>
          <w:szCs w:val="20"/>
        </w:rPr>
        <w:t xml:space="preserve">НА </w:t>
      </w:r>
      <w:r w:rsidR="00E94C06" w:rsidRPr="00B97A8E">
        <w:rPr>
          <w:rFonts w:ascii="GHEA Grapalat" w:hAnsi="GHEA Grapalat"/>
          <w:b/>
          <w:sz w:val="20"/>
          <w:szCs w:val="20"/>
        </w:rPr>
        <w:t>ЗАПРОС КАТИРОВКИ</w:t>
      </w:r>
    </w:p>
    <w:p w14:paraId="7C9B5CA5" w14:textId="77777777" w:rsidR="00096865" w:rsidRPr="00B97A8E" w:rsidRDefault="00096865" w:rsidP="00230970">
      <w:pPr>
        <w:widowControl w:val="0"/>
        <w:tabs>
          <w:tab w:val="left" w:pos="1134"/>
        </w:tabs>
        <w:ind w:left="1134" w:hanging="567"/>
        <w:jc w:val="both"/>
        <w:rPr>
          <w:rFonts w:ascii="GHEA Grapalat" w:hAnsi="GHEA Grapalat"/>
          <w:sz w:val="20"/>
          <w:szCs w:val="20"/>
        </w:rPr>
      </w:pPr>
      <w:r w:rsidRPr="00B97A8E">
        <w:rPr>
          <w:rFonts w:ascii="GHEA Grapalat" w:hAnsi="GHEA Grapalat"/>
          <w:sz w:val="20"/>
          <w:szCs w:val="20"/>
        </w:rPr>
        <w:t>1.</w:t>
      </w:r>
      <w:r w:rsidRPr="00B97A8E">
        <w:rPr>
          <w:rFonts w:ascii="GHEA Grapalat" w:hAnsi="GHEA Grapalat"/>
          <w:sz w:val="20"/>
          <w:szCs w:val="20"/>
        </w:rPr>
        <w:tab/>
        <w:t>Общ</w:t>
      </w:r>
      <w:r w:rsidR="00543BAE" w:rsidRPr="00B97A8E">
        <w:rPr>
          <w:rFonts w:ascii="GHEA Grapalat" w:hAnsi="GHEA Grapalat"/>
          <w:sz w:val="20"/>
          <w:szCs w:val="20"/>
        </w:rPr>
        <w:t>ие положения</w:t>
      </w:r>
    </w:p>
    <w:p w14:paraId="6F3E1E46" w14:textId="77777777" w:rsidR="00096865" w:rsidRPr="00B97A8E" w:rsidRDefault="00543BAE" w:rsidP="00230970">
      <w:pPr>
        <w:widowControl w:val="0"/>
        <w:tabs>
          <w:tab w:val="left" w:pos="1134"/>
        </w:tabs>
        <w:ind w:left="1134" w:hanging="567"/>
        <w:jc w:val="both"/>
        <w:rPr>
          <w:rFonts w:ascii="GHEA Grapalat" w:hAnsi="GHEA Grapalat"/>
          <w:sz w:val="20"/>
          <w:szCs w:val="20"/>
        </w:rPr>
      </w:pPr>
      <w:r w:rsidRPr="00B97A8E">
        <w:rPr>
          <w:rFonts w:ascii="GHEA Grapalat" w:hAnsi="GHEA Grapalat"/>
          <w:sz w:val="20"/>
          <w:szCs w:val="20"/>
        </w:rPr>
        <w:t>2.</w:t>
      </w:r>
      <w:r w:rsidRPr="00B97A8E">
        <w:rPr>
          <w:rFonts w:ascii="GHEA Grapalat" w:hAnsi="GHEA Grapalat"/>
          <w:sz w:val="20"/>
          <w:szCs w:val="20"/>
        </w:rPr>
        <w:tab/>
        <w:t>Заявка на процедуру</w:t>
      </w:r>
    </w:p>
    <w:p w14:paraId="3D1C58D8" w14:textId="77777777" w:rsidR="0061522D" w:rsidRPr="00B97A8E" w:rsidRDefault="00450C30" w:rsidP="00230970">
      <w:pPr>
        <w:widowControl w:val="0"/>
        <w:tabs>
          <w:tab w:val="left" w:pos="1134"/>
        </w:tabs>
        <w:ind w:left="1134" w:hanging="567"/>
        <w:jc w:val="both"/>
        <w:rPr>
          <w:rFonts w:ascii="GHEA Grapalat" w:hAnsi="GHEA Grapalat"/>
          <w:sz w:val="20"/>
          <w:szCs w:val="20"/>
        </w:rPr>
      </w:pPr>
      <w:r w:rsidRPr="00B97A8E">
        <w:rPr>
          <w:rFonts w:ascii="GHEA Grapalat" w:hAnsi="GHEA Grapalat"/>
          <w:sz w:val="20"/>
          <w:szCs w:val="20"/>
        </w:rPr>
        <w:t>3</w:t>
      </w:r>
      <w:r w:rsidR="00543BAE" w:rsidRPr="00B97A8E">
        <w:rPr>
          <w:rFonts w:ascii="GHEA Grapalat" w:hAnsi="GHEA Grapalat"/>
          <w:sz w:val="20"/>
          <w:szCs w:val="20"/>
        </w:rPr>
        <w:t>.</w:t>
      </w:r>
      <w:r w:rsidR="00543BAE" w:rsidRPr="00B97A8E">
        <w:rPr>
          <w:rFonts w:ascii="GHEA Grapalat" w:hAnsi="GHEA Grapalat"/>
          <w:sz w:val="20"/>
          <w:szCs w:val="20"/>
        </w:rPr>
        <w:tab/>
        <w:t>Приложения № 1-</w:t>
      </w:r>
      <w:r w:rsidR="003529EA" w:rsidRPr="00B97A8E">
        <w:rPr>
          <w:rFonts w:ascii="GHEA Grapalat" w:hAnsi="GHEA Grapalat"/>
          <w:sz w:val="20"/>
          <w:szCs w:val="20"/>
        </w:rPr>
        <w:t>6</w:t>
      </w:r>
    </w:p>
    <w:p w14:paraId="0ABC893E" w14:textId="77777777" w:rsidR="002F529A" w:rsidRPr="00B97A8E" w:rsidRDefault="002F529A" w:rsidP="002F529A">
      <w:pPr>
        <w:rPr>
          <w:rFonts w:ascii="GHEA Grapalat" w:hAnsi="GHEA Grapalat"/>
          <w:spacing w:val="-6"/>
        </w:rPr>
      </w:pPr>
    </w:p>
    <w:p w14:paraId="0B2A1157" w14:textId="77777777" w:rsidR="002F529A" w:rsidRPr="00B97A8E" w:rsidRDefault="002F529A" w:rsidP="002F529A">
      <w:pPr>
        <w:rPr>
          <w:rFonts w:ascii="GHEA Grapalat" w:hAnsi="GHEA Grapalat"/>
          <w:spacing w:val="-6"/>
        </w:rPr>
      </w:pPr>
    </w:p>
    <w:p w14:paraId="3EF2B0AF" w14:textId="4C6CD6F5" w:rsidR="00096865" w:rsidRPr="00B97A8E" w:rsidRDefault="00E17B7F" w:rsidP="002F529A">
      <w:pPr>
        <w:tabs>
          <w:tab w:val="left" w:pos="1421"/>
        </w:tabs>
        <w:ind w:firstLine="630"/>
        <w:jc w:val="both"/>
        <w:rPr>
          <w:rFonts w:ascii="GHEA Grapalat" w:hAnsi="GHEA Grapalat"/>
          <w:spacing w:val="-6"/>
          <w:sz w:val="20"/>
          <w:szCs w:val="20"/>
        </w:rPr>
      </w:pPr>
      <w:r w:rsidRPr="00B97A8E">
        <w:rPr>
          <w:rFonts w:ascii="GHEA Grapalat" w:hAnsi="GHEA Grapalat"/>
          <w:spacing w:val="-6"/>
          <w:sz w:val="20"/>
          <w:szCs w:val="20"/>
        </w:rPr>
        <w:t xml:space="preserve"> </w:t>
      </w:r>
      <w:r w:rsidR="00096865" w:rsidRPr="00B97A8E">
        <w:rPr>
          <w:rFonts w:ascii="GHEA Grapalat" w:hAnsi="GHEA Grapalat"/>
          <w:spacing w:val="-6"/>
          <w:sz w:val="20"/>
          <w:szCs w:val="20"/>
        </w:rPr>
        <w:t xml:space="preserve">Настоящее Приглашение предоставляется в дополнение к объявлению об </w:t>
      </w:r>
      <w:r w:rsidR="00E94C06" w:rsidRPr="00B97A8E">
        <w:rPr>
          <w:rFonts w:ascii="GHEA Grapalat" w:hAnsi="GHEA Grapalat"/>
          <w:spacing w:val="-6"/>
          <w:sz w:val="20"/>
          <w:szCs w:val="20"/>
        </w:rPr>
        <w:t>запросе катировки</w:t>
      </w:r>
      <w:r w:rsidR="00096865" w:rsidRPr="00B97A8E">
        <w:rPr>
          <w:rFonts w:ascii="GHEA Grapalat" w:hAnsi="GHEA Grapalat"/>
          <w:spacing w:val="-6"/>
          <w:sz w:val="20"/>
          <w:szCs w:val="20"/>
        </w:rPr>
        <w:t xml:space="preserve">, </w:t>
      </w:r>
      <w:r w:rsidR="002F529A" w:rsidRPr="00B97A8E">
        <w:rPr>
          <w:rFonts w:ascii="GHEA Grapalat" w:hAnsi="GHEA Grapalat"/>
          <w:spacing w:val="-6"/>
          <w:sz w:val="20"/>
          <w:szCs w:val="20"/>
        </w:rPr>
        <w:t xml:space="preserve"> </w:t>
      </w:r>
      <w:r w:rsidR="00096865" w:rsidRPr="00B97A8E">
        <w:rPr>
          <w:rFonts w:ascii="GHEA Grapalat" w:hAnsi="GHEA Grapalat"/>
          <w:spacing w:val="-6"/>
          <w:sz w:val="20"/>
          <w:szCs w:val="20"/>
        </w:rPr>
        <w:t xml:space="preserve">проводимом под кодом </w:t>
      </w:r>
      <w:r w:rsidR="00287585" w:rsidRPr="00B97A8E">
        <w:rPr>
          <w:rFonts w:ascii="GHEA Grapalat" w:hAnsi="GHEA Grapalat" w:cs="Times Armenian"/>
          <w:sz w:val="20"/>
          <w:szCs w:val="20"/>
          <w:lang w:val="af-ZA"/>
        </w:rPr>
        <w:t>ԿՀԳԿ-ԳՀԱՊՁԲ-25/22</w:t>
      </w:r>
      <w:r w:rsidR="00573ACD" w:rsidRPr="00B97A8E">
        <w:rPr>
          <w:rFonts w:ascii="GHEA Grapalat" w:hAnsi="GHEA Grapalat" w:cs="Times Armenian"/>
          <w:sz w:val="20"/>
          <w:szCs w:val="20"/>
          <w:lang w:val="af-ZA"/>
        </w:rPr>
        <w:t xml:space="preserve"> </w:t>
      </w:r>
      <w:r w:rsidR="00096865" w:rsidRPr="00B97A8E">
        <w:rPr>
          <w:rFonts w:ascii="GHEA Grapalat" w:hAnsi="GHEA Grapalat"/>
          <w:spacing w:val="-6"/>
          <w:sz w:val="20"/>
          <w:szCs w:val="20"/>
        </w:rPr>
        <w:t>(далее — процедура).</w:t>
      </w:r>
    </w:p>
    <w:p w14:paraId="7F710A74" w14:textId="4D8E8A39" w:rsidR="00096865" w:rsidRPr="00B97A8E" w:rsidRDefault="00096865" w:rsidP="002F529A">
      <w:pPr>
        <w:widowControl w:val="0"/>
        <w:ind w:firstLine="630"/>
        <w:jc w:val="both"/>
        <w:rPr>
          <w:rFonts w:ascii="GHEA Grapalat" w:hAnsi="GHEA Grapalat"/>
          <w:sz w:val="20"/>
          <w:szCs w:val="20"/>
        </w:rPr>
      </w:pPr>
      <w:r w:rsidRPr="00B97A8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97A8E">
        <w:rPr>
          <w:rFonts w:ascii="Calibri" w:hAnsi="Calibri" w:cs="Calibri"/>
          <w:sz w:val="20"/>
          <w:szCs w:val="20"/>
          <w:lang w:val="en-US"/>
        </w:rPr>
        <w:t> </w:t>
      </w:r>
      <w:r w:rsidRPr="00B97A8E">
        <w:rPr>
          <w:rFonts w:ascii="GHEA Grapalat" w:hAnsi="GHEA Grapalat"/>
          <w:sz w:val="20"/>
          <w:szCs w:val="20"/>
        </w:rPr>
        <w:t>4</w:t>
      </w:r>
      <w:r w:rsidR="006D2DF7" w:rsidRPr="00B97A8E">
        <w:rPr>
          <w:rFonts w:ascii="Calibri" w:hAnsi="Calibri" w:cs="Calibri"/>
          <w:sz w:val="20"/>
          <w:szCs w:val="20"/>
          <w:lang w:val="en-US"/>
        </w:rPr>
        <w:t> </w:t>
      </w:r>
      <w:r w:rsidRPr="00B97A8E">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C7EE0" w:rsidRPr="00B97A8E">
        <w:rPr>
          <w:rFonts w:ascii="GHEA Grapalat" w:hAnsi="GHEA Grapalat"/>
          <w:sz w:val="20"/>
          <w:szCs w:val="20"/>
          <w:lang w:val="af-ZA"/>
        </w:rPr>
        <w:t>«Научный центр зоологии и гидроэкологии» ГНКО</w:t>
      </w:r>
      <w:r w:rsidRPr="00B97A8E">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EAAFF06" w14:textId="77777777" w:rsidR="00096865" w:rsidRPr="00B97A8E" w:rsidRDefault="00096865" w:rsidP="002F529A">
      <w:pPr>
        <w:widowControl w:val="0"/>
        <w:ind w:firstLine="630"/>
        <w:jc w:val="both"/>
        <w:rPr>
          <w:rFonts w:ascii="GHEA Grapalat" w:hAnsi="GHEA Grapalat"/>
          <w:sz w:val="20"/>
          <w:szCs w:val="20"/>
        </w:rPr>
      </w:pPr>
      <w:r w:rsidRPr="00B97A8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71065ED2" w14:textId="77777777" w:rsidR="00096865" w:rsidRPr="00B97A8E" w:rsidRDefault="00096865" w:rsidP="002F529A">
      <w:pPr>
        <w:widowControl w:val="0"/>
        <w:ind w:firstLine="630"/>
        <w:jc w:val="both"/>
        <w:rPr>
          <w:rFonts w:ascii="GHEA Grapalat" w:hAnsi="GHEA Grapalat" w:cs="Times Armenian"/>
          <w:sz w:val="20"/>
          <w:szCs w:val="20"/>
        </w:rPr>
      </w:pPr>
      <w:r w:rsidRPr="00B97A8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C708FBC" w14:textId="5D5C790D" w:rsidR="003E1421" w:rsidRPr="00B97A8E" w:rsidRDefault="00A81DD5" w:rsidP="002F529A">
      <w:pPr>
        <w:pStyle w:val="BodyTextIndent2"/>
        <w:widowControl w:val="0"/>
        <w:spacing w:line="240" w:lineRule="auto"/>
        <w:ind w:firstLine="630"/>
        <w:rPr>
          <w:rFonts w:ascii="GHEA Grapalat" w:hAnsi="GHEA Grapalat"/>
        </w:rPr>
      </w:pPr>
      <w:r w:rsidRPr="00B97A8E">
        <w:rPr>
          <w:rFonts w:ascii="GHEA Grapalat" w:hAnsi="GHEA Grapalat"/>
        </w:rPr>
        <w:t xml:space="preserve">Адрес электронной почты секретаря оценочной комиссии </w:t>
      </w:r>
      <w:hyperlink r:id="rId8" w:history="1">
        <w:r w:rsidR="00736B32" w:rsidRPr="00B97A8E">
          <w:rPr>
            <w:rStyle w:val="Hyperlink"/>
            <w:rFonts w:ascii="GHEA Grapalat" w:hAnsi="GHEA Grapalat"/>
            <w:color w:val="auto"/>
            <w:lang w:val="hy-AM"/>
          </w:rPr>
          <w:t>l.hayrapetyan</w:t>
        </w:r>
        <w:r w:rsidR="00736B32" w:rsidRPr="00B97A8E">
          <w:rPr>
            <w:rStyle w:val="Hyperlink"/>
            <w:rFonts w:ascii="GHEA Grapalat" w:hAnsi="GHEA Grapalat"/>
            <w:color w:val="auto"/>
          </w:rPr>
          <w:t>@</w:t>
        </w:r>
        <w:r w:rsidR="00736B32" w:rsidRPr="00B97A8E">
          <w:rPr>
            <w:rStyle w:val="Hyperlink"/>
            <w:rFonts w:ascii="GHEA Grapalat" w:hAnsi="GHEA Grapalat"/>
            <w:color w:val="auto"/>
            <w:lang w:val="en-US"/>
          </w:rPr>
          <w:t>promotion</w:t>
        </w:r>
        <w:r w:rsidR="00736B32" w:rsidRPr="00B97A8E">
          <w:rPr>
            <w:rStyle w:val="Hyperlink"/>
            <w:rFonts w:ascii="GHEA Grapalat" w:hAnsi="GHEA Grapalat"/>
            <w:color w:val="auto"/>
          </w:rPr>
          <w:t>.</w:t>
        </w:r>
        <w:r w:rsidR="00736B32" w:rsidRPr="00B97A8E">
          <w:rPr>
            <w:rStyle w:val="Hyperlink"/>
            <w:rFonts w:ascii="GHEA Grapalat" w:hAnsi="GHEA Grapalat"/>
            <w:color w:val="auto"/>
            <w:lang w:val="en-US"/>
          </w:rPr>
          <w:t>am</w:t>
        </w:r>
      </w:hyperlink>
      <w:r w:rsidRPr="00B97A8E">
        <w:rPr>
          <w:rFonts w:ascii="GHEA Grapalat" w:hAnsi="GHEA Grapalat"/>
        </w:rPr>
        <w:t>.</w:t>
      </w:r>
    </w:p>
    <w:p w14:paraId="2546D313" w14:textId="77777777" w:rsidR="00096865" w:rsidRPr="00B97A8E" w:rsidRDefault="00F5653D" w:rsidP="002F529A">
      <w:pPr>
        <w:widowControl w:val="0"/>
        <w:ind w:firstLine="630"/>
        <w:jc w:val="center"/>
        <w:rPr>
          <w:rFonts w:ascii="GHEA Grapalat" w:hAnsi="GHEA Grapalat"/>
          <w:sz w:val="20"/>
          <w:szCs w:val="20"/>
        </w:rPr>
      </w:pPr>
      <w:r w:rsidRPr="00B97A8E">
        <w:rPr>
          <w:rFonts w:ascii="GHEA Grapalat" w:hAnsi="GHEA Grapalat"/>
          <w:sz w:val="20"/>
          <w:szCs w:val="20"/>
        </w:rPr>
        <w:br w:type="page"/>
      </w:r>
      <w:r w:rsidRPr="00B97A8E">
        <w:rPr>
          <w:rFonts w:ascii="GHEA Grapalat" w:hAnsi="GHEA Grapalat"/>
          <w:sz w:val="20"/>
          <w:szCs w:val="20"/>
        </w:rPr>
        <w:lastRenderedPageBreak/>
        <w:t>ЧАСТЬ I</w:t>
      </w:r>
    </w:p>
    <w:p w14:paraId="72BC2D0E" w14:textId="77777777" w:rsidR="00230970" w:rsidRPr="00B97A8E" w:rsidRDefault="00230970" w:rsidP="00230970">
      <w:pPr>
        <w:widowControl w:val="0"/>
        <w:jc w:val="center"/>
        <w:rPr>
          <w:rFonts w:ascii="GHEA Grapalat" w:hAnsi="GHEA Grapalat"/>
          <w:b/>
          <w:sz w:val="20"/>
          <w:szCs w:val="20"/>
        </w:rPr>
      </w:pPr>
    </w:p>
    <w:p w14:paraId="3CDFDFE6" w14:textId="30958280" w:rsidR="00096865" w:rsidRPr="00B97A8E" w:rsidRDefault="00F63BBB" w:rsidP="00B46D58">
      <w:pPr>
        <w:widowControl w:val="0"/>
        <w:spacing w:after="160"/>
        <w:jc w:val="center"/>
        <w:rPr>
          <w:rFonts w:ascii="GHEA Grapalat" w:hAnsi="GHEA Grapalat" w:cs="Sylfaen"/>
          <w:b/>
          <w:sz w:val="20"/>
          <w:szCs w:val="20"/>
        </w:rPr>
      </w:pPr>
      <w:r w:rsidRPr="00B97A8E">
        <w:rPr>
          <w:rFonts w:ascii="GHEA Grapalat" w:hAnsi="GHEA Grapalat"/>
          <w:b/>
          <w:sz w:val="20"/>
          <w:szCs w:val="20"/>
        </w:rPr>
        <w:t xml:space="preserve">1. </w:t>
      </w:r>
      <w:r w:rsidR="002B32D6" w:rsidRPr="00B97A8E">
        <w:rPr>
          <w:rFonts w:ascii="GHEA Grapalat" w:hAnsi="GHEA Grapalat"/>
          <w:b/>
          <w:sz w:val="20"/>
          <w:szCs w:val="20"/>
        </w:rPr>
        <w:t>ХАРАКТЕРИСТИКА ПРЕДМЕТА ЗАКУПКИ</w:t>
      </w:r>
    </w:p>
    <w:p w14:paraId="739D4A47" w14:textId="5CFD6686" w:rsidR="00096865" w:rsidRPr="00B97A8E" w:rsidRDefault="00845AA5" w:rsidP="00B46D58">
      <w:pPr>
        <w:pStyle w:val="Heading3"/>
        <w:keepNext w:val="0"/>
        <w:widowControl w:val="0"/>
        <w:tabs>
          <w:tab w:val="left" w:pos="1134"/>
        </w:tabs>
        <w:spacing w:after="160" w:line="240" w:lineRule="auto"/>
        <w:ind w:firstLine="567"/>
        <w:jc w:val="both"/>
        <w:rPr>
          <w:rFonts w:ascii="GHEA Grapalat" w:hAnsi="GHEA Grapalat"/>
          <w:i w:val="0"/>
        </w:rPr>
      </w:pPr>
      <w:r w:rsidRPr="00B97A8E">
        <w:rPr>
          <w:rFonts w:ascii="GHEA Grapalat" w:hAnsi="GHEA Grapalat"/>
          <w:i w:val="0"/>
        </w:rPr>
        <w:t>1.1</w:t>
      </w:r>
      <w:r w:rsidR="008E6E51" w:rsidRPr="00B97A8E">
        <w:rPr>
          <w:rFonts w:ascii="GHEA Grapalat" w:hAnsi="GHEA Grapalat"/>
          <w:i w:val="0"/>
        </w:rPr>
        <w:t>.</w:t>
      </w:r>
      <w:r w:rsidR="00F63BBB" w:rsidRPr="00B97A8E">
        <w:rPr>
          <w:rFonts w:ascii="GHEA Grapalat" w:hAnsi="GHEA Grapalat"/>
          <w:i w:val="0"/>
        </w:rPr>
        <w:tab/>
      </w:r>
      <w:r w:rsidRPr="00B97A8E">
        <w:rPr>
          <w:rFonts w:ascii="GHEA Grapalat" w:hAnsi="GHEA Grapalat"/>
          <w:i w:val="0"/>
        </w:rPr>
        <w:t xml:space="preserve">Предметом закупки является приобретение </w:t>
      </w:r>
      <w:r w:rsidR="003F28B2" w:rsidRPr="00B97A8E">
        <w:rPr>
          <w:rFonts w:ascii="GHEA Grapalat" w:hAnsi="GHEA Grapalat"/>
          <w:i w:val="0"/>
        </w:rPr>
        <w:t>строительных товаров</w:t>
      </w:r>
      <w:r w:rsidR="00736B32" w:rsidRPr="00B97A8E">
        <w:rPr>
          <w:rFonts w:ascii="GHEA Grapalat" w:hAnsi="GHEA Grapalat"/>
          <w:i w:val="0"/>
        </w:rPr>
        <w:t xml:space="preserve"> </w:t>
      </w:r>
      <w:r w:rsidRPr="00B97A8E">
        <w:rPr>
          <w:rFonts w:ascii="GHEA Grapalat" w:hAnsi="GHEA Grapalat"/>
          <w:i w:val="0"/>
        </w:rPr>
        <w:t xml:space="preserve">(далее — также товар) для нужд </w:t>
      </w:r>
      <w:r w:rsidR="002C7EE0" w:rsidRPr="00B97A8E">
        <w:rPr>
          <w:rFonts w:ascii="GHEA Grapalat" w:hAnsi="GHEA Grapalat"/>
          <w:i w:val="0"/>
        </w:rPr>
        <w:t>«Научный центр зоологии и гидроэкологии» ГНКО</w:t>
      </w:r>
      <w:r w:rsidRPr="00B97A8E">
        <w:rPr>
          <w:rFonts w:ascii="GHEA Grapalat" w:hAnsi="GHEA Grapalat"/>
          <w:i w:val="0"/>
        </w:rPr>
        <w:t>, которые сгруппированы в лоты "Количество лотов":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
        <w:gridCol w:w="3120"/>
        <w:gridCol w:w="2978"/>
        <w:gridCol w:w="2896"/>
      </w:tblGrid>
      <w:tr w:rsidR="00B97A8E" w:rsidRPr="00B97A8E" w14:paraId="54FD4F08" w14:textId="77777777" w:rsidTr="003F28B2">
        <w:trPr>
          <w:trHeight w:val="273"/>
          <w:jc w:val="center"/>
        </w:trPr>
        <w:tc>
          <w:tcPr>
            <w:tcW w:w="3549" w:type="pct"/>
            <w:gridSpan w:val="3"/>
            <w:vAlign w:val="center"/>
          </w:tcPr>
          <w:p w14:paraId="45A2E056" w14:textId="009977B4" w:rsidR="003F28B2" w:rsidRPr="00B97A8E" w:rsidRDefault="003F28B2" w:rsidP="00730BF0">
            <w:pPr>
              <w:pStyle w:val="BodyTextIndent2"/>
              <w:widowControl w:val="0"/>
              <w:spacing w:line="240" w:lineRule="auto"/>
              <w:ind w:firstLine="0"/>
              <w:jc w:val="center"/>
              <w:rPr>
                <w:rFonts w:ascii="GHEA Grapalat" w:hAnsi="GHEA Grapalat"/>
                <w:b/>
                <w:i/>
                <w:sz w:val="18"/>
                <w:szCs w:val="18"/>
              </w:rPr>
            </w:pPr>
            <w:r w:rsidRPr="00B97A8E">
              <w:rPr>
                <w:rFonts w:ascii="GHEA Grapalat" w:hAnsi="GHEA Grapalat"/>
                <w:b/>
                <w:i/>
                <w:sz w:val="18"/>
                <w:szCs w:val="18"/>
              </w:rPr>
              <w:t>Лотов</w:t>
            </w:r>
          </w:p>
        </w:tc>
        <w:tc>
          <w:tcPr>
            <w:tcW w:w="1451" w:type="pct"/>
            <w:vMerge w:val="restart"/>
            <w:vAlign w:val="center"/>
          </w:tcPr>
          <w:p w14:paraId="030AEB9B" w14:textId="752FCB9B" w:rsidR="003F28B2" w:rsidRPr="00B97A8E" w:rsidRDefault="003F28B2" w:rsidP="00730BF0">
            <w:pPr>
              <w:pStyle w:val="BodyTextIndent2"/>
              <w:widowControl w:val="0"/>
              <w:spacing w:line="240" w:lineRule="auto"/>
              <w:ind w:firstLine="0"/>
              <w:jc w:val="center"/>
              <w:rPr>
                <w:rFonts w:ascii="GHEA Grapalat" w:hAnsi="GHEA Grapalat"/>
                <w:b/>
                <w:bCs/>
                <w:i/>
                <w:iCs/>
                <w:sz w:val="18"/>
                <w:szCs w:val="18"/>
              </w:rPr>
            </w:pPr>
            <w:r w:rsidRPr="00B97A8E">
              <w:rPr>
                <w:rFonts w:ascii="GHEA Grapalat" w:hAnsi="GHEA Grapalat"/>
                <w:b/>
                <w:i/>
                <w:sz w:val="18"/>
                <w:szCs w:val="18"/>
              </w:rPr>
              <w:t>Наименование лота</w:t>
            </w:r>
          </w:p>
        </w:tc>
      </w:tr>
      <w:tr w:rsidR="00B97A8E" w:rsidRPr="00B97A8E" w14:paraId="47EF174C" w14:textId="77777777" w:rsidTr="00FA3CC4">
        <w:trPr>
          <w:trHeight w:val="273"/>
          <w:jc w:val="center"/>
        </w:trPr>
        <w:tc>
          <w:tcPr>
            <w:tcW w:w="494" w:type="pct"/>
            <w:vAlign w:val="center"/>
          </w:tcPr>
          <w:p w14:paraId="14CDC8D1" w14:textId="77777777" w:rsidR="003F28B2" w:rsidRPr="00B97A8E" w:rsidRDefault="003F28B2" w:rsidP="003F28B2">
            <w:pPr>
              <w:pStyle w:val="BodyTextIndent2"/>
              <w:widowControl w:val="0"/>
              <w:spacing w:line="240" w:lineRule="auto"/>
              <w:ind w:firstLine="0"/>
              <w:jc w:val="center"/>
              <w:rPr>
                <w:rFonts w:ascii="GHEA Grapalat" w:hAnsi="GHEA Grapalat"/>
                <w:sz w:val="18"/>
                <w:szCs w:val="18"/>
              </w:rPr>
            </w:pPr>
            <w:r w:rsidRPr="00B97A8E">
              <w:rPr>
                <w:rFonts w:ascii="GHEA Grapalat" w:hAnsi="GHEA Grapalat"/>
                <w:b/>
                <w:i/>
                <w:sz w:val="18"/>
                <w:szCs w:val="18"/>
              </w:rPr>
              <w:t>Номера</w:t>
            </w:r>
          </w:p>
        </w:tc>
        <w:tc>
          <w:tcPr>
            <w:tcW w:w="1563" w:type="pct"/>
            <w:vAlign w:val="center"/>
          </w:tcPr>
          <w:p w14:paraId="359DBB6A" w14:textId="7893EEBF" w:rsidR="003F28B2" w:rsidRPr="00B97A8E" w:rsidRDefault="003F28B2" w:rsidP="003F28B2">
            <w:pPr>
              <w:pStyle w:val="BodyTextIndent2"/>
              <w:widowControl w:val="0"/>
              <w:spacing w:line="240" w:lineRule="auto"/>
              <w:ind w:firstLine="0"/>
              <w:jc w:val="center"/>
              <w:rPr>
                <w:rFonts w:ascii="GHEA Grapalat" w:hAnsi="GHEA Grapalat"/>
                <w:sz w:val="18"/>
                <w:szCs w:val="18"/>
              </w:rPr>
            </w:pPr>
            <w:r w:rsidRPr="00B97A8E">
              <w:rPr>
                <w:rFonts w:ascii="GHEA Grapalat" w:hAnsi="GHEA Grapalat"/>
                <w:b/>
                <w:i/>
                <w:sz w:val="18"/>
                <w:szCs w:val="18"/>
                <w:lang w:val="hy-AM"/>
              </w:rPr>
              <w:t>Максимальная ц</w:t>
            </w:r>
            <w:r w:rsidRPr="00B97A8E">
              <w:rPr>
                <w:rFonts w:ascii="GHEA Grapalat" w:hAnsi="GHEA Grapalat"/>
                <w:b/>
                <w:i/>
                <w:sz w:val="18"/>
                <w:szCs w:val="18"/>
              </w:rPr>
              <w:t>ена закупки /Драмов РА/</w:t>
            </w:r>
          </w:p>
        </w:tc>
        <w:tc>
          <w:tcPr>
            <w:tcW w:w="1492" w:type="pct"/>
            <w:vAlign w:val="center"/>
          </w:tcPr>
          <w:p w14:paraId="50551056" w14:textId="7F841082" w:rsidR="003F28B2" w:rsidRPr="00B97A8E" w:rsidRDefault="003F28B2" w:rsidP="003F28B2">
            <w:pPr>
              <w:pStyle w:val="BodyTextIndent2"/>
              <w:widowControl w:val="0"/>
              <w:spacing w:line="240" w:lineRule="auto"/>
              <w:ind w:firstLine="0"/>
              <w:jc w:val="center"/>
              <w:rPr>
                <w:rFonts w:ascii="GHEA Grapalat" w:hAnsi="GHEA Grapalat"/>
                <w:b/>
                <w:i/>
                <w:sz w:val="18"/>
                <w:szCs w:val="18"/>
                <w:lang w:val="hy-AM"/>
              </w:rPr>
            </w:pPr>
            <w:r w:rsidRPr="00B97A8E">
              <w:rPr>
                <w:rFonts w:ascii="GHEA Grapalat" w:hAnsi="GHEA Grapalat"/>
                <w:b/>
                <w:i/>
                <w:sz w:val="18"/>
                <w:szCs w:val="18"/>
              </w:rPr>
              <w:t>Сумма цен за единицу * /Драмов РА/</w:t>
            </w:r>
          </w:p>
        </w:tc>
        <w:tc>
          <w:tcPr>
            <w:tcW w:w="1451" w:type="pct"/>
            <w:vMerge/>
            <w:vAlign w:val="center"/>
          </w:tcPr>
          <w:p w14:paraId="7F2BA1E7" w14:textId="148513CB" w:rsidR="003F28B2" w:rsidRPr="00B97A8E" w:rsidRDefault="003F28B2" w:rsidP="003F28B2">
            <w:pPr>
              <w:pStyle w:val="BodyTextIndent2"/>
              <w:widowControl w:val="0"/>
              <w:spacing w:line="240" w:lineRule="auto"/>
              <w:ind w:firstLine="0"/>
              <w:rPr>
                <w:rFonts w:ascii="GHEA Grapalat" w:hAnsi="GHEA Grapalat"/>
                <w:sz w:val="18"/>
                <w:szCs w:val="18"/>
                <w:u w:val="single"/>
              </w:rPr>
            </w:pPr>
          </w:p>
        </w:tc>
      </w:tr>
      <w:tr w:rsidR="00B97A8E" w:rsidRPr="00B97A8E" w14:paraId="17C80431" w14:textId="77777777" w:rsidTr="003F28B2">
        <w:trPr>
          <w:trHeight w:val="291"/>
          <w:jc w:val="center"/>
        </w:trPr>
        <w:tc>
          <w:tcPr>
            <w:tcW w:w="494" w:type="pct"/>
            <w:vAlign w:val="center"/>
          </w:tcPr>
          <w:p w14:paraId="3A5DAC88" w14:textId="77777777" w:rsidR="003F1E76" w:rsidRPr="00B97A8E" w:rsidRDefault="003F1E76" w:rsidP="003F1E76">
            <w:pPr>
              <w:pStyle w:val="BodyTextIndent2"/>
              <w:widowControl w:val="0"/>
              <w:spacing w:line="240" w:lineRule="auto"/>
              <w:ind w:firstLine="0"/>
              <w:jc w:val="center"/>
              <w:rPr>
                <w:rFonts w:ascii="GHEA Grapalat" w:hAnsi="GHEA Grapalat"/>
                <w:sz w:val="18"/>
                <w:szCs w:val="18"/>
              </w:rPr>
            </w:pPr>
            <w:r w:rsidRPr="00B97A8E">
              <w:rPr>
                <w:rFonts w:ascii="GHEA Grapalat" w:hAnsi="GHEA Grapalat"/>
                <w:sz w:val="18"/>
                <w:szCs w:val="18"/>
              </w:rPr>
              <w:t>1</w:t>
            </w:r>
          </w:p>
        </w:tc>
        <w:tc>
          <w:tcPr>
            <w:tcW w:w="1563" w:type="pct"/>
            <w:shd w:val="clear" w:color="auto" w:fill="auto"/>
            <w:vAlign w:val="center"/>
          </w:tcPr>
          <w:p w14:paraId="36B0A2CA" w14:textId="10C516F0" w:rsidR="003F1E76" w:rsidRPr="00B97A8E" w:rsidRDefault="003F1E76" w:rsidP="003F1E76">
            <w:pPr>
              <w:pStyle w:val="BodyTextIndent2"/>
              <w:widowControl w:val="0"/>
              <w:spacing w:line="240" w:lineRule="auto"/>
              <w:ind w:firstLine="0"/>
              <w:jc w:val="center"/>
              <w:rPr>
                <w:rFonts w:ascii="GHEA Grapalat" w:hAnsi="GHEA Grapalat"/>
                <w:sz w:val="18"/>
                <w:szCs w:val="18"/>
              </w:rPr>
            </w:pPr>
            <w:r w:rsidRPr="00B97A8E">
              <w:rPr>
                <w:rFonts w:ascii="GHEA Grapalat" w:hAnsi="GHEA Grapalat"/>
                <w:sz w:val="18"/>
                <w:szCs w:val="18"/>
                <w:lang w:val="hy-AM"/>
              </w:rPr>
              <w:t>4</w:t>
            </w:r>
            <w:r w:rsidRPr="00B97A8E">
              <w:rPr>
                <w:rFonts w:ascii="GHEA Grapalat" w:hAnsi="GHEA Grapalat"/>
                <w:sz w:val="18"/>
                <w:szCs w:val="18"/>
              </w:rPr>
              <w:t>,</w:t>
            </w:r>
            <w:r w:rsidRPr="00B97A8E">
              <w:rPr>
                <w:rFonts w:ascii="GHEA Grapalat" w:hAnsi="GHEA Grapalat"/>
                <w:sz w:val="18"/>
                <w:szCs w:val="18"/>
                <w:lang w:val="hy-AM"/>
              </w:rPr>
              <w:t>252</w:t>
            </w:r>
            <w:r w:rsidRPr="00B97A8E">
              <w:rPr>
                <w:rFonts w:ascii="GHEA Grapalat" w:hAnsi="GHEA Grapalat"/>
                <w:sz w:val="18"/>
                <w:szCs w:val="18"/>
              </w:rPr>
              <w:t>,</w:t>
            </w:r>
            <w:r w:rsidRPr="00B97A8E">
              <w:rPr>
                <w:rFonts w:ascii="GHEA Grapalat" w:hAnsi="GHEA Grapalat"/>
                <w:sz w:val="18"/>
                <w:szCs w:val="18"/>
                <w:lang w:val="hy-AM"/>
              </w:rPr>
              <w:t>380</w:t>
            </w:r>
            <w:r w:rsidRPr="00B97A8E">
              <w:rPr>
                <w:rFonts w:ascii="GHEA Grapalat" w:hAnsi="GHEA Grapalat"/>
                <w:sz w:val="18"/>
                <w:szCs w:val="18"/>
              </w:rPr>
              <w:t>.00</w:t>
            </w:r>
          </w:p>
        </w:tc>
        <w:tc>
          <w:tcPr>
            <w:tcW w:w="1492" w:type="pct"/>
            <w:vAlign w:val="center"/>
          </w:tcPr>
          <w:p w14:paraId="16D75BDF" w14:textId="6132A6A1" w:rsidR="003F1E76" w:rsidRPr="00B97A8E" w:rsidRDefault="003F1E76" w:rsidP="003F1E76">
            <w:pPr>
              <w:pStyle w:val="BodyTextIndent2"/>
              <w:widowControl w:val="0"/>
              <w:spacing w:line="240" w:lineRule="auto"/>
              <w:ind w:firstLine="0"/>
              <w:jc w:val="center"/>
              <w:rPr>
                <w:rFonts w:ascii="GHEA Grapalat" w:hAnsi="GHEA Grapalat" w:cs="Calibri"/>
                <w:sz w:val="18"/>
                <w:szCs w:val="18"/>
              </w:rPr>
            </w:pPr>
            <w:r w:rsidRPr="00B97A8E">
              <w:rPr>
                <w:rFonts w:ascii="GHEA Grapalat" w:hAnsi="GHEA Grapalat" w:cs="Calibri"/>
                <w:sz w:val="18"/>
                <w:szCs w:val="18"/>
              </w:rPr>
              <w:t>401,381.00</w:t>
            </w:r>
          </w:p>
        </w:tc>
        <w:tc>
          <w:tcPr>
            <w:tcW w:w="1451" w:type="pct"/>
            <w:vAlign w:val="center"/>
          </w:tcPr>
          <w:p w14:paraId="316200DE" w14:textId="7DFF08EA" w:rsidR="003F1E76" w:rsidRPr="00B97A8E" w:rsidRDefault="003F1E76" w:rsidP="003F1E76">
            <w:pPr>
              <w:pStyle w:val="BodyTextIndent2"/>
              <w:widowControl w:val="0"/>
              <w:spacing w:line="240" w:lineRule="auto"/>
              <w:ind w:firstLine="0"/>
              <w:jc w:val="center"/>
              <w:rPr>
                <w:rFonts w:ascii="GHEA Grapalat" w:hAnsi="GHEA Grapalat"/>
                <w:sz w:val="18"/>
                <w:szCs w:val="18"/>
                <w:u w:val="single"/>
                <w:vertAlign w:val="subscript"/>
              </w:rPr>
            </w:pPr>
            <w:r w:rsidRPr="00B97A8E">
              <w:rPr>
                <w:rFonts w:ascii="GHEA Grapalat" w:eastAsiaTheme="minorHAnsi" w:hAnsi="GHEA Grapalat" w:cstheme="minorBidi"/>
                <w:sz w:val="18"/>
                <w:szCs w:val="18"/>
                <w:lang w:val="hy-AM" w:eastAsia="en-US"/>
              </w:rPr>
              <w:t>Материалы, необходимые для ремонта корпуса и помещений.</w:t>
            </w:r>
          </w:p>
        </w:tc>
      </w:tr>
    </w:tbl>
    <w:p w14:paraId="25F15F61" w14:textId="73F53D46" w:rsidR="003F28B2" w:rsidRPr="00B97A8E" w:rsidRDefault="003F28B2" w:rsidP="003F28B2">
      <w:pPr>
        <w:pStyle w:val="BodyTextIndent2"/>
        <w:widowControl w:val="0"/>
        <w:spacing w:line="240" w:lineRule="auto"/>
        <w:ind w:firstLine="567"/>
        <w:rPr>
          <w:rFonts w:ascii="GHEA Grapalat" w:hAnsi="GHEA Grapalat" w:cs="Cambria"/>
          <w:b/>
          <w:bCs/>
          <w:i/>
          <w:iCs/>
          <w:lang w:val="hy-AM"/>
        </w:rPr>
      </w:pPr>
      <w:r w:rsidRPr="00B97A8E">
        <w:rPr>
          <w:rFonts w:ascii="GHEA Grapalat" w:hAnsi="GHEA Grapalat" w:cs="Cambria"/>
          <w:b/>
          <w:bCs/>
          <w:i/>
          <w:iCs/>
          <w:lang w:val="hy-AM"/>
        </w:rPr>
        <w:t>*</w:t>
      </w:r>
      <w:r w:rsidRPr="00B97A8E">
        <w:rPr>
          <w:rFonts w:ascii="GHEA Grapalat" w:hAnsi="GHEA Grapalat" w:cs="Cambria"/>
          <w:b/>
          <w:bCs/>
          <w:i/>
          <w:iCs/>
        </w:rPr>
        <w:t>Представлена максимальная цена, установленная приглашением для приобретаемых товаров, а участник в ценовом предложении должен указать только общую сумму единичных цен, соответствующих объему. Установленные приглашением единичные цены на товары представлены ниже</w:t>
      </w:r>
      <w:r w:rsidRPr="00B97A8E">
        <w:rPr>
          <w:rFonts w:ascii="GHEA Grapalat" w:hAnsi="GHEA Grapalat" w:cs="Cambria"/>
          <w:b/>
          <w:bCs/>
          <w:i/>
          <w:iCs/>
          <w:lang w:val="hy-AM"/>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4433"/>
        <w:gridCol w:w="4032"/>
      </w:tblGrid>
      <w:tr w:rsidR="00B97A8E" w:rsidRPr="00B97A8E" w14:paraId="549B7211" w14:textId="77777777" w:rsidTr="0058271E">
        <w:trPr>
          <w:trHeight w:val="223"/>
          <w:jc w:val="center"/>
        </w:trPr>
        <w:tc>
          <w:tcPr>
            <w:tcW w:w="759" w:type="pct"/>
            <w:shd w:val="clear" w:color="auto" w:fill="8EAADB"/>
            <w:vAlign w:val="center"/>
            <w:hideMark/>
          </w:tcPr>
          <w:p w14:paraId="7BA2C8C4" w14:textId="77777777" w:rsidR="003F28B2" w:rsidRPr="00B97A8E" w:rsidRDefault="003F28B2" w:rsidP="003F28B2">
            <w:pPr>
              <w:jc w:val="center"/>
              <w:rPr>
                <w:rFonts w:ascii="GHEA Grapalat" w:hAnsi="GHEA Grapalat"/>
                <w:sz w:val="18"/>
                <w:szCs w:val="18"/>
              </w:rPr>
            </w:pPr>
            <w:r w:rsidRPr="00B97A8E">
              <w:rPr>
                <w:rFonts w:ascii="GHEA Grapalat" w:hAnsi="GHEA Grapalat"/>
                <w:sz w:val="18"/>
                <w:szCs w:val="18"/>
              </w:rPr>
              <w:t>N°</w:t>
            </w:r>
          </w:p>
        </w:tc>
        <w:tc>
          <w:tcPr>
            <w:tcW w:w="2221" w:type="pct"/>
            <w:shd w:val="clear" w:color="auto" w:fill="8EAADB"/>
            <w:vAlign w:val="center"/>
            <w:hideMark/>
          </w:tcPr>
          <w:p w14:paraId="2EFD083B" w14:textId="5A76F308" w:rsidR="003F28B2" w:rsidRPr="00B97A8E" w:rsidRDefault="003F28B2" w:rsidP="003F28B2">
            <w:pPr>
              <w:jc w:val="center"/>
              <w:rPr>
                <w:rFonts w:ascii="GHEA Grapalat" w:hAnsi="GHEA Grapalat"/>
                <w:sz w:val="18"/>
                <w:szCs w:val="18"/>
              </w:rPr>
            </w:pPr>
            <w:r w:rsidRPr="00B97A8E">
              <w:rPr>
                <w:rFonts w:ascii="GHEA Grapalat" w:hAnsi="GHEA Grapalat"/>
                <w:sz w:val="18"/>
                <w:szCs w:val="18"/>
              </w:rPr>
              <w:t>Наименование</w:t>
            </w:r>
          </w:p>
        </w:tc>
        <w:tc>
          <w:tcPr>
            <w:tcW w:w="2020" w:type="pct"/>
            <w:shd w:val="clear" w:color="auto" w:fill="8EAADB"/>
          </w:tcPr>
          <w:p w14:paraId="3C31912E" w14:textId="5AECB90E" w:rsidR="003F28B2" w:rsidRPr="00B97A8E" w:rsidRDefault="000F3B62" w:rsidP="003F28B2">
            <w:pPr>
              <w:jc w:val="center"/>
              <w:rPr>
                <w:rFonts w:ascii="GHEA Grapalat" w:hAnsi="GHEA Grapalat"/>
                <w:sz w:val="18"/>
                <w:szCs w:val="18"/>
              </w:rPr>
            </w:pPr>
            <w:r w:rsidRPr="00B97A8E">
              <w:rPr>
                <w:rFonts w:ascii="GHEA Grapalat" w:hAnsi="GHEA Grapalat"/>
                <w:sz w:val="18"/>
                <w:szCs w:val="18"/>
              </w:rPr>
              <w:t>Максимальная стоимость за единицу /Драмов РА/</w:t>
            </w:r>
          </w:p>
        </w:tc>
      </w:tr>
      <w:tr w:rsidR="00B97A8E" w:rsidRPr="00B97A8E" w14:paraId="6C4608FC" w14:textId="77777777" w:rsidTr="0016275C">
        <w:trPr>
          <w:trHeight w:val="202"/>
          <w:jc w:val="center"/>
        </w:trPr>
        <w:tc>
          <w:tcPr>
            <w:tcW w:w="759" w:type="pct"/>
            <w:shd w:val="clear" w:color="auto" w:fill="auto"/>
            <w:vAlign w:val="center"/>
          </w:tcPr>
          <w:p w14:paraId="6A73E6A4"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1</w:t>
            </w:r>
          </w:p>
        </w:tc>
        <w:tc>
          <w:tcPr>
            <w:tcW w:w="2221" w:type="pct"/>
            <w:shd w:val="clear" w:color="auto" w:fill="auto"/>
            <w:vAlign w:val="center"/>
          </w:tcPr>
          <w:p w14:paraId="7B641411" w14:textId="5F70419F" w:rsidR="003F1E76" w:rsidRPr="00B97A8E" w:rsidRDefault="003F1E76" w:rsidP="003F1E76">
            <w:pPr>
              <w:rPr>
                <w:rFonts w:ascii="GHEA Grapalat" w:hAnsi="GHEA Grapalat"/>
                <w:sz w:val="18"/>
                <w:szCs w:val="18"/>
              </w:rPr>
            </w:pPr>
            <w:r w:rsidRPr="00B97A8E">
              <w:rPr>
                <w:rFonts w:ascii="GHEA Grapalat" w:hAnsi="GHEA Grapalat"/>
                <w:sz w:val="18"/>
                <w:szCs w:val="18"/>
              </w:rPr>
              <w:t>Металлический лист для крыши</w:t>
            </w:r>
          </w:p>
        </w:tc>
        <w:tc>
          <w:tcPr>
            <w:tcW w:w="2020" w:type="pct"/>
            <w:tcBorders>
              <w:top w:val="single" w:sz="4" w:space="0" w:color="auto"/>
              <w:left w:val="nil"/>
              <w:bottom w:val="single" w:sz="4" w:space="0" w:color="auto"/>
              <w:right w:val="single" w:sz="4" w:space="0" w:color="auto"/>
            </w:tcBorders>
            <w:shd w:val="clear" w:color="auto" w:fill="auto"/>
            <w:vAlign w:val="center"/>
          </w:tcPr>
          <w:p w14:paraId="4962BEFF" w14:textId="37539FC7" w:rsidR="003F1E76" w:rsidRPr="00B97A8E" w:rsidRDefault="003F1E76" w:rsidP="003F1E76">
            <w:pPr>
              <w:jc w:val="center"/>
              <w:rPr>
                <w:rFonts w:ascii="GHEA Grapalat" w:hAnsi="GHEA Grapalat"/>
                <w:sz w:val="18"/>
                <w:szCs w:val="18"/>
              </w:rPr>
            </w:pPr>
            <w:r w:rsidRPr="00B97A8E">
              <w:rPr>
                <w:rFonts w:ascii="GHEA Grapalat" w:hAnsi="GHEA Grapalat"/>
                <w:bCs/>
                <w:sz w:val="18"/>
                <w:szCs w:val="18"/>
                <w:lang w:val="hy-AM"/>
              </w:rPr>
              <w:t>3500</w:t>
            </w:r>
          </w:p>
        </w:tc>
      </w:tr>
      <w:tr w:rsidR="00B97A8E" w:rsidRPr="00B97A8E" w14:paraId="684D23A9" w14:textId="77777777" w:rsidTr="0016275C">
        <w:trPr>
          <w:trHeight w:val="43"/>
          <w:jc w:val="center"/>
        </w:trPr>
        <w:tc>
          <w:tcPr>
            <w:tcW w:w="759" w:type="pct"/>
            <w:shd w:val="clear" w:color="auto" w:fill="auto"/>
            <w:vAlign w:val="center"/>
          </w:tcPr>
          <w:p w14:paraId="55D3AF45"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2</w:t>
            </w:r>
          </w:p>
        </w:tc>
        <w:tc>
          <w:tcPr>
            <w:tcW w:w="2221" w:type="pct"/>
            <w:shd w:val="clear" w:color="auto" w:fill="auto"/>
            <w:vAlign w:val="center"/>
          </w:tcPr>
          <w:p w14:paraId="34F7D07F" w14:textId="372DC8A7" w:rsidR="003F1E76" w:rsidRPr="00B97A8E" w:rsidRDefault="003F1E76" w:rsidP="003F1E76">
            <w:pPr>
              <w:rPr>
                <w:rFonts w:ascii="GHEA Grapalat" w:hAnsi="GHEA Grapalat"/>
                <w:sz w:val="18"/>
                <w:szCs w:val="18"/>
              </w:rPr>
            </w:pPr>
            <w:r w:rsidRPr="00B97A8E">
              <w:rPr>
                <w:rFonts w:ascii="GHEA Grapalat" w:hAnsi="GHEA Grapalat"/>
                <w:sz w:val="18"/>
                <w:szCs w:val="18"/>
              </w:rPr>
              <w:t>Металлический водосточный желоб</w:t>
            </w:r>
          </w:p>
        </w:tc>
        <w:tc>
          <w:tcPr>
            <w:tcW w:w="2020" w:type="pct"/>
            <w:tcBorders>
              <w:top w:val="single" w:sz="4" w:space="0" w:color="auto"/>
              <w:left w:val="nil"/>
              <w:bottom w:val="single" w:sz="4" w:space="0" w:color="auto"/>
              <w:right w:val="single" w:sz="4" w:space="0" w:color="auto"/>
            </w:tcBorders>
            <w:shd w:val="clear" w:color="auto" w:fill="auto"/>
            <w:vAlign w:val="center"/>
          </w:tcPr>
          <w:p w14:paraId="2206573A" w14:textId="1E13D24B" w:rsidR="003F1E76" w:rsidRPr="00B97A8E" w:rsidRDefault="003F1E76" w:rsidP="003F1E76">
            <w:pPr>
              <w:jc w:val="center"/>
              <w:rPr>
                <w:rFonts w:ascii="GHEA Grapalat" w:hAnsi="GHEA Grapalat"/>
                <w:sz w:val="18"/>
                <w:szCs w:val="18"/>
              </w:rPr>
            </w:pPr>
            <w:r w:rsidRPr="00B97A8E">
              <w:rPr>
                <w:rFonts w:ascii="GHEA Grapalat" w:hAnsi="GHEA Grapalat"/>
                <w:bCs/>
                <w:sz w:val="18"/>
                <w:szCs w:val="18"/>
                <w:lang w:val="hy-AM"/>
              </w:rPr>
              <w:t>2400</w:t>
            </w:r>
          </w:p>
        </w:tc>
      </w:tr>
      <w:tr w:rsidR="00B97A8E" w:rsidRPr="00B97A8E" w14:paraId="145AA3B9" w14:textId="77777777" w:rsidTr="0016275C">
        <w:trPr>
          <w:trHeight w:val="223"/>
          <w:jc w:val="center"/>
        </w:trPr>
        <w:tc>
          <w:tcPr>
            <w:tcW w:w="759" w:type="pct"/>
            <w:shd w:val="clear" w:color="auto" w:fill="auto"/>
            <w:vAlign w:val="center"/>
          </w:tcPr>
          <w:p w14:paraId="725DF132"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3</w:t>
            </w:r>
          </w:p>
        </w:tc>
        <w:tc>
          <w:tcPr>
            <w:tcW w:w="2221" w:type="pct"/>
            <w:shd w:val="clear" w:color="auto" w:fill="auto"/>
            <w:vAlign w:val="center"/>
          </w:tcPr>
          <w:p w14:paraId="18FAED19" w14:textId="6DE23EBA" w:rsidR="003F1E76" w:rsidRPr="00B97A8E" w:rsidRDefault="003F1E76" w:rsidP="003F1E76">
            <w:pPr>
              <w:jc w:val="both"/>
              <w:rPr>
                <w:rFonts w:ascii="GHEA Grapalat" w:hAnsi="GHEA Grapalat"/>
                <w:sz w:val="18"/>
                <w:szCs w:val="18"/>
              </w:rPr>
            </w:pPr>
            <w:r w:rsidRPr="00B97A8E">
              <w:rPr>
                <w:rStyle w:val="Strong"/>
                <w:rFonts w:ascii="GHEA Grapalat" w:hAnsi="GHEA Grapalat"/>
                <w:b w:val="0"/>
                <w:bCs w:val="0"/>
                <w:sz w:val="18"/>
                <w:szCs w:val="18"/>
              </w:rPr>
              <w:t>Металлические сетки</w:t>
            </w:r>
          </w:p>
        </w:tc>
        <w:tc>
          <w:tcPr>
            <w:tcW w:w="2020" w:type="pct"/>
            <w:tcBorders>
              <w:top w:val="single" w:sz="4" w:space="0" w:color="auto"/>
              <w:left w:val="nil"/>
              <w:bottom w:val="single" w:sz="4" w:space="0" w:color="auto"/>
              <w:right w:val="single" w:sz="4" w:space="0" w:color="auto"/>
            </w:tcBorders>
            <w:shd w:val="clear" w:color="auto" w:fill="auto"/>
            <w:vAlign w:val="center"/>
          </w:tcPr>
          <w:p w14:paraId="6D669B24" w14:textId="6E7EF81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2000</w:t>
            </w:r>
          </w:p>
        </w:tc>
      </w:tr>
      <w:tr w:rsidR="00B97A8E" w:rsidRPr="00B97A8E" w14:paraId="77AEE926" w14:textId="77777777" w:rsidTr="0016275C">
        <w:trPr>
          <w:trHeight w:val="223"/>
          <w:jc w:val="center"/>
        </w:trPr>
        <w:tc>
          <w:tcPr>
            <w:tcW w:w="759" w:type="pct"/>
            <w:shd w:val="clear" w:color="auto" w:fill="auto"/>
            <w:vAlign w:val="center"/>
          </w:tcPr>
          <w:p w14:paraId="7447BC8E"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4</w:t>
            </w:r>
          </w:p>
        </w:tc>
        <w:tc>
          <w:tcPr>
            <w:tcW w:w="2221" w:type="pct"/>
            <w:shd w:val="clear" w:color="auto" w:fill="auto"/>
            <w:vAlign w:val="center"/>
          </w:tcPr>
          <w:p w14:paraId="7F19974E" w14:textId="15AC668C" w:rsidR="003F1E76" w:rsidRPr="00B97A8E" w:rsidRDefault="003F1E76" w:rsidP="003F1E76">
            <w:pPr>
              <w:rPr>
                <w:rFonts w:ascii="GHEA Grapalat" w:hAnsi="GHEA Grapalat"/>
                <w:sz w:val="18"/>
                <w:szCs w:val="18"/>
              </w:rPr>
            </w:pPr>
            <w:r w:rsidRPr="00B97A8E">
              <w:rPr>
                <w:rStyle w:val="Strong"/>
                <w:rFonts w:ascii="GHEA Grapalat" w:hAnsi="GHEA Grapalat"/>
                <w:b w:val="0"/>
                <w:bCs w:val="0"/>
                <w:sz w:val="18"/>
                <w:szCs w:val="18"/>
              </w:rPr>
              <w:t>Щебень</w:t>
            </w:r>
          </w:p>
        </w:tc>
        <w:tc>
          <w:tcPr>
            <w:tcW w:w="2020" w:type="pct"/>
            <w:tcBorders>
              <w:top w:val="single" w:sz="4" w:space="0" w:color="auto"/>
              <w:left w:val="nil"/>
              <w:bottom w:val="single" w:sz="4" w:space="0" w:color="auto"/>
              <w:right w:val="single" w:sz="4" w:space="0" w:color="auto"/>
            </w:tcBorders>
            <w:shd w:val="clear" w:color="auto" w:fill="auto"/>
            <w:vAlign w:val="center"/>
          </w:tcPr>
          <w:p w14:paraId="13CE9821" w14:textId="67E760A9" w:rsidR="003F1E76" w:rsidRPr="00B97A8E" w:rsidRDefault="003F1E76" w:rsidP="003F1E76">
            <w:pPr>
              <w:jc w:val="center"/>
              <w:rPr>
                <w:rFonts w:ascii="GHEA Grapalat" w:hAnsi="GHEA Grapalat"/>
                <w:sz w:val="18"/>
                <w:szCs w:val="18"/>
              </w:rPr>
            </w:pPr>
            <w:r w:rsidRPr="00B97A8E">
              <w:rPr>
                <w:rFonts w:ascii="GHEA Grapalat" w:hAnsi="GHEA Grapalat"/>
                <w:bCs/>
                <w:sz w:val="18"/>
                <w:szCs w:val="18"/>
                <w:lang w:val="hy-AM"/>
              </w:rPr>
              <w:t>6000</w:t>
            </w:r>
          </w:p>
        </w:tc>
      </w:tr>
      <w:tr w:rsidR="00B97A8E" w:rsidRPr="00B97A8E" w14:paraId="2A220F32" w14:textId="77777777" w:rsidTr="0016275C">
        <w:trPr>
          <w:trHeight w:val="223"/>
          <w:jc w:val="center"/>
        </w:trPr>
        <w:tc>
          <w:tcPr>
            <w:tcW w:w="759" w:type="pct"/>
            <w:shd w:val="clear" w:color="auto" w:fill="auto"/>
            <w:vAlign w:val="center"/>
          </w:tcPr>
          <w:p w14:paraId="0C335BBB"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5</w:t>
            </w:r>
          </w:p>
        </w:tc>
        <w:tc>
          <w:tcPr>
            <w:tcW w:w="2221" w:type="pct"/>
            <w:shd w:val="clear" w:color="auto" w:fill="auto"/>
            <w:vAlign w:val="center"/>
          </w:tcPr>
          <w:p w14:paraId="2952D167" w14:textId="5F23FAC3" w:rsidR="003F1E76" w:rsidRPr="00B97A8E" w:rsidRDefault="003F1E76" w:rsidP="003F1E76">
            <w:pPr>
              <w:rPr>
                <w:rFonts w:ascii="GHEA Grapalat" w:hAnsi="GHEA Grapalat"/>
                <w:sz w:val="18"/>
                <w:szCs w:val="18"/>
              </w:rPr>
            </w:pPr>
            <w:r w:rsidRPr="00B97A8E">
              <w:rPr>
                <w:rFonts w:ascii="GHEA Grapalat" w:hAnsi="GHEA Grapalat"/>
                <w:sz w:val="18"/>
                <w:szCs w:val="18"/>
              </w:rPr>
              <w:t>Доска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6938264C" w14:textId="2AF593E8" w:rsidR="003F1E76" w:rsidRPr="00B97A8E" w:rsidRDefault="003F1E76" w:rsidP="003F1E76">
            <w:pPr>
              <w:jc w:val="center"/>
              <w:rPr>
                <w:rFonts w:ascii="GHEA Grapalat" w:hAnsi="GHEA Grapalat"/>
                <w:sz w:val="18"/>
                <w:szCs w:val="18"/>
              </w:rPr>
            </w:pPr>
            <w:r w:rsidRPr="00B97A8E">
              <w:rPr>
                <w:rFonts w:ascii="GHEA Grapalat" w:hAnsi="GHEA Grapalat"/>
                <w:bCs/>
                <w:sz w:val="18"/>
                <w:szCs w:val="18"/>
                <w:lang w:val="hy-AM"/>
              </w:rPr>
              <w:t>140000</w:t>
            </w:r>
          </w:p>
        </w:tc>
      </w:tr>
      <w:tr w:rsidR="00B97A8E" w:rsidRPr="00B97A8E" w14:paraId="7407DCE7" w14:textId="77777777" w:rsidTr="0016275C">
        <w:trPr>
          <w:trHeight w:val="223"/>
          <w:jc w:val="center"/>
        </w:trPr>
        <w:tc>
          <w:tcPr>
            <w:tcW w:w="759" w:type="pct"/>
            <w:shd w:val="clear" w:color="auto" w:fill="auto"/>
            <w:vAlign w:val="center"/>
          </w:tcPr>
          <w:p w14:paraId="77ADC5FB"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6</w:t>
            </w:r>
          </w:p>
        </w:tc>
        <w:tc>
          <w:tcPr>
            <w:tcW w:w="2221" w:type="pct"/>
            <w:shd w:val="clear" w:color="auto" w:fill="auto"/>
            <w:vAlign w:val="center"/>
          </w:tcPr>
          <w:p w14:paraId="60911FB3" w14:textId="02A4851A" w:rsidR="003F1E76" w:rsidRPr="00B97A8E" w:rsidRDefault="003F1E76" w:rsidP="003F1E76">
            <w:pPr>
              <w:rPr>
                <w:rFonts w:ascii="GHEA Grapalat" w:hAnsi="GHEA Grapalat"/>
                <w:sz w:val="18"/>
                <w:szCs w:val="18"/>
              </w:rPr>
            </w:pPr>
            <w:r w:rsidRPr="00B97A8E">
              <w:rPr>
                <w:rFonts w:ascii="GHEA Grapalat" w:hAnsi="GHEA Grapalat"/>
                <w:sz w:val="18"/>
                <w:szCs w:val="18"/>
              </w:rPr>
              <w:t>Опоры (стойки) для кровельного покрытия</w:t>
            </w:r>
          </w:p>
        </w:tc>
        <w:tc>
          <w:tcPr>
            <w:tcW w:w="2020" w:type="pct"/>
            <w:tcBorders>
              <w:top w:val="single" w:sz="4" w:space="0" w:color="auto"/>
              <w:left w:val="nil"/>
              <w:bottom w:val="single" w:sz="4" w:space="0" w:color="auto"/>
              <w:right w:val="single" w:sz="4" w:space="0" w:color="auto"/>
            </w:tcBorders>
            <w:shd w:val="clear" w:color="auto" w:fill="auto"/>
            <w:vAlign w:val="center"/>
          </w:tcPr>
          <w:p w14:paraId="3A79F70F" w14:textId="41A22E03" w:rsidR="003F1E76" w:rsidRPr="00B97A8E" w:rsidRDefault="003F1E76" w:rsidP="003F1E76">
            <w:pPr>
              <w:jc w:val="center"/>
              <w:rPr>
                <w:rFonts w:ascii="GHEA Grapalat" w:hAnsi="GHEA Grapalat"/>
                <w:sz w:val="18"/>
                <w:szCs w:val="18"/>
              </w:rPr>
            </w:pPr>
            <w:r w:rsidRPr="00B97A8E">
              <w:rPr>
                <w:rFonts w:ascii="GHEA Grapalat" w:hAnsi="GHEA Grapalat"/>
                <w:bCs/>
                <w:sz w:val="18"/>
                <w:szCs w:val="18"/>
                <w:lang w:val="hy-AM"/>
              </w:rPr>
              <w:t>160000</w:t>
            </w:r>
          </w:p>
        </w:tc>
      </w:tr>
      <w:tr w:rsidR="00B97A8E" w:rsidRPr="00B97A8E" w14:paraId="07EC6E50" w14:textId="77777777" w:rsidTr="0016275C">
        <w:trPr>
          <w:trHeight w:val="223"/>
          <w:jc w:val="center"/>
        </w:trPr>
        <w:tc>
          <w:tcPr>
            <w:tcW w:w="759" w:type="pct"/>
            <w:shd w:val="clear" w:color="auto" w:fill="auto"/>
            <w:vAlign w:val="center"/>
          </w:tcPr>
          <w:p w14:paraId="6CB27DAE"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7</w:t>
            </w:r>
          </w:p>
        </w:tc>
        <w:tc>
          <w:tcPr>
            <w:tcW w:w="2221" w:type="pct"/>
            <w:shd w:val="clear" w:color="auto" w:fill="auto"/>
            <w:vAlign w:val="center"/>
          </w:tcPr>
          <w:p w14:paraId="168C6E7B" w14:textId="2892A906" w:rsidR="003F1E76" w:rsidRPr="00B97A8E" w:rsidRDefault="003F1E76" w:rsidP="003F1E76">
            <w:pPr>
              <w:rPr>
                <w:rFonts w:ascii="GHEA Grapalat" w:hAnsi="GHEA Grapalat"/>
                <w:sz w:val="18"/>
                <w:szCs w:val="18"/>
              </w:rPr>
            </w:pPr>
            <w:r w:rsidRPr="00B97A8E">
              <w:rPr>
                <w:rFonts w:ascii="GHEA Grapalat" w:hAnsi="GHEA Grapalat"/>
                <w:sz w:val="18"/>
                <w:szCs w:val="18"/>
              </w:rPr>
              <w:t>Пеноплекс</w:t>
            </w:r>
          </w:p>
        </w:tc>
        <w:tc>
          <w:tcPr>
            <w:tcW w:w="2020" w:type="pct"/>
            <w:tcBorders>
              <w:top w:val="single" w:sz="4" w:space="0" w:color="auto"/>
              <w:left w:val="nil"/>
              <w:bottom w:val="single" w:sz="4" w:space="0" w:color="auto"/>
              <w:right w:val="single" w:sz="4" w:space="0" w:color="auto"/>
            </w:tcBorders>
            <w:shd w:val="clear" w:color="auto" w:fill="auto"/>
            <w:vAlign w:val="center"/>
          </w:tcPr>
          <w:p w14:paraId="24771850" w14:textId="7ECFD3AC" w:rsidR="003F1E76" w:rsidRPr="00B97A8E" w:rsidRDefault="003F1E76" w:rsidP="003F1E76">
            <w:pPr>
              <w:jc w:val="center"/>
              <w:rPr>
                <w:rFonts w:ascii="GHEA Grapalat" w:hAnsi="GHEA Grapalat"/>
                <w:sz w:val="18"/>
                <w:szCs w:val="18"/>
              </w:rPr>
            </w:pPr>
            <w:r w:rsidRPr="00B97A8E">
              <w:rPr>
                <w:rFonts w:ascii="GHEA Grapalat" w:hAnsi="GHEA Grapalat"/>
                <w:bCs/>
                <w:sz w:val="18"/>
                <w:szCs w:val="18"/>
                <w:lang w:val="hy-AM"/>
              </w:rPr>
              <w:t>1600</w:t>
            </w:r>
          </w:p>
        </w:tc>
      </w:tr>
      <w:tr w:rsidR="00B97A8E" w:rsidRPr="00B97A8E" w14:paraId="7B05F4D9" w14:textId="77777777" w:rsidTr="0016275C">
        <w:trPr>
          <w:trHeight w:val="223"/>
          <w:jc w:val="center"/>
        </w:trPr>
        <w:tc>
          <w:tcPr>
            <w:tcW w:w="759" w:type="pct"/>
            <w:shd w:val="clear" w:color="auto" w:fill="auto"/>
            <w:vAlign w:val="center"/>
          </w:tcPr>
          <w:p w14:paraId="14509DD9"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8</w:t>
            </w:r>
          </w:p>
        </w:tc>
        <w:tc>
          <w:tcPr>
            <w:tcW w:w="2221" w:type="pct"/>
            <w:shd w:val="clear" w:color="auto" w:fill="auto"/>
            <w:vAlign w:val="center"/>
          </w:tcPr>
          <w:p w14:paraId="73C45CCE" w14:textId="2D9E3A5C" w:rsidR="003F1E76" w:rsidRPr="00B97A8E" w:rsidRDefault="003F1E76" w:rsidP="003F1E76">
            <w:pPr>
              <w:rPr>
                <w:rFonts w:ascii="GHEA Grapalat" w:hAnsi="GHEA Grapalat"/>
                <w:sz w:val="18"/>
                <w:szCs w:val="18"/>
              </w:rPr>
            </w:pPr>
            <w:r w:rsidRPr="00B97A8E">
              <w:rPr>
                <w:rFonts w:ascii="GHEA Grapalat" w:hAnsi="GHEA Grapalat"/>
                <w:sz w:val="18"/>
                <w:szCs w:val="18"/>
              </w:rPr>
              <w:t>Саморез для крыши / кровельный саморез</w:t>
            </w:r>
          </w:p>
        </w:tc>
        <w:tc>
          <w:tcPr>
            <w:tcW w:w="2020" w:type="pct"/>
            <w:tcBorders>
              <w:top w:val="single" w:sz="4" w:space="0" w:color="auto"/>
              <w:left w:val="nil"/>
              <w:bottom w:val="single" w:sz="4" w:space="0" w:color="auto"/>
              <w:right w:val="single" w:sz="4" w:space="0" w:color="auto"/>
            </w:tcBorders>
            <w:shd w:val="clear" w:color="auto" w:fill="auto"/>
            <w:vAlign w:val="center"/>
          </w:tcPr>
          <w:p w14:paraId="4F2935E8" w14:textId="26472E1A" w:rsidR="003F1E76" w:rsidRPr="00B97A8E" w:rsidRDefault="003F1E76" w:rsidP="003F1E76">
            <w:pPr>
              <w:jc w:val="center"/>
              <w:rPr>
                <w:rFonts w:ascii="GHEA Grapalat" w:hAnsi="GHEA Grapalat"/>
                <w:sz w:val="18"/>
                <w:szCs w:val="18"/>
              </w:rPr>
            </w:pPr>
            <w:r w:rsidRPr="00B97A8E">
              <w:rPr>
                <w:rFonts w:ascii="GHEA Grapalat" w:hAnsi="GHEA Grapalat"/>
                <w:bCs/>
                <w:sz w:val="18"/>
                <w:szCs w:val="18"/>
              </w:rPr>
              <w:t>1</w:t>
            </w:r>
            <w:r w:rsidRPr="00B97A8E">
              <w:rPr>
                <w:rFonts w:ascii="GHEA Grapalat" w:hAnsi="GHEA Grapalat"/>
                <w:bCs/>
                <w:sz w:val="18"/>
                <w:szCs w:val="18"/>
                <w:lang w:val="hy-AM"/>
              </w:rPr>
              <w:t>8</w:t>
            </w:r>
          </w:p>
        </w:tc>
      </w:tr>
      <w:tr w:rsidR="00B97A8E" w:rsidRPr="00B97A8E" w14:paraId="4A78E904" w14:textId="77777777" w:rsidTr="0016275C">
        <w:trPr>
          <w:trHeight w:val="223"/>
          <w:jc w:val="center"/>
        </w:trPr>
        <w:tc>
          <w:tcPr>
            <w:tcW w:w="759" w:type="pct"/>
            <w:shd w:val="clear" w:color="auto" w:fill="auto"/>
            <w:vAlign w:val="center"/>
          </w:tcPr>
          <w:p w14:paraId="2E8F146E"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9</w:t>
            </w:r>
          </w:p>
        </w:tc>
        <w:tc>
          <w:tcPr>
            <w:tcW w:w="2221" w:type="pct"/>
            <w:shd w:val="clear" w:color="auto" w:fill="auto"/>
            <w:vAlign w:val="center"/>
          </w:tcPr>
          <w:p w14:paraId="420F9382" w14:textId="4C88851A" w:rsidR="003F1E76" w:rsidRPr="00B97A8E" w:rsidRDefault="003F1E76" w:rsidP="003F1E76">
            <w:pPr>
              <w:rPr>
                <w:rFonts w:ascii="GHEA Grapalat" w:hAnsi="GHEA Grapalat"/>
                <w:sz w:val="18"/>
                <w:szCs w:val="18"/>
              </w:rPr>
            </w:pPr>
            <w:r w:rsidRPr="00B97A8E">
              <w:rPr>
                <w:rFonts w:ascii="GHEA Grapalat" w:hAnsi="GHEA Grapalat"/>
                <w:sz w:val="18"/>
                <w:szCs w:val="18"/>
              </w:rPr>
              <w:t>Саморез для крыши / кровельный саморез</w:t>
            </w:r>
          </w:p>
        </w:tc>
        <w:tc>
          <w:tcPr>
            <w:tcW w:w="2020" w:type="pct"/>
            <w:tcBorders>
              <w:top w:val="single" w:sz="4" w:space="0" w:color="auto"/>
              <w:left w:val="nil"/>
              <w:bottom w:val="single" w:sz="4" w:space="0" w:color="auto"/>
              <w:right w:val="single" w:sz="4" w:space="0" w:color="auto"/>
            </w:tcBorders>
            <w:shd w:val="clear" w:color="auto" w:fill="auto"/>
            <w:vAlign w:val="center"/>
          </w:tcPr>
          <w:p w14:paraId="6A9AAA01" w14:textId="58BC6A90" w:rsidR="003F1E76" w:rsidRPr="00B97A8E" w:rsidRDefault="003F1E76" w:rsidP="003F1E76">
            <w:pPr>
              <w:jc w:val="center"/>
              <w:rPr>
                <w:rFonts w:ascii="GHEA Grapalat" w:hAnsi="GHEA Grapalat"/>
                <w:sz w:val="18"/>
                <w:szCs w:val="18"/>
              </w:rPr>
            </w:pPr>
            <w:r w:rsidRPr="00B97A8E">
              <w:rPr>
                <w:rFonts w:ascii="GHEA Grapalat" w:hAnsi="GHEA Grapalat"/>
                <w:bCs/>
                <w:sz w:val="18"/>
                <w:szCs w:val="18"/>
              </w:rPr>
              <w:t>1</w:t>
            </w:r>
            <w:r w:rsidRPr="00B97A8E">
              <w:rPr>
                <w:rFonts w:ascii="GHEA Grapalat" w:hAnsi="GHEA Grapalat"/>
                <w:bCs/>
                <w:sz w:val="18"/>
                <w:szCs w:val="18"/>
                <w:lang w:val="hy-AM"/>
              </w:rPr>
              <w:t>8</w:t>
            </w:r>
          </w:p>
        </w:tc>
      </w:tr>
      <w:tr w:rsidR="00B97A8E" w:rsidRPr="00B97A8E" w14:paraId="2D01904B" w14:textId="77777777" w:rsidTr="0016275C">
        <w:trPr>
          <w:trHeight w:val="223"/>
          <w:jc w:val="center"/>
        </w:trPr>
        <w:tc>
          <w:tcPr>
            <w:tcW w:w="759" w:type="pct"/>
            <w:shd w:val="clear" w:color="auto" w:fill="auto"/>
            <w:vAlign w:val="center"/>
          </w:tcPr>
          <w:p w14:paraId="1B901393" w14:textId="77777777" w:rsidR="003F1E76" w:rsidRPr="00B97A8E" w:rsidRDefault="003F1E76" w:rsidP="003F1E76">
            <w:pPr>
              <w:jc w:val="center"/>
              <w:rPr>
                <w:rFonts w:ascii="GHEA Grapalat" w:hAnsi="GHEA Grapalat"/>
                <w:sz w:val="18"/>
                <w:szCs w:val="18"/>
              </w:rPr>
            </w:pPr>
            <w:r w:rsidRPr="00B97A8E">
              <w:rPr>
                <w:rFonts w:ascii="GHEA Grapalat" w:hAnsi="GHEA Grapalat" w:cs="Calibri"/>
                <w:sz w:val="18"/>
                <w:szCs w:val="18"/>
              </w:rPr>
              <w:t>10</w:t>
            </w:r>
          </w:p>
        </w:tc>
        <w:tc>
          <w:tcPr>
            <w:tcW w:w="2221" w:type="pct"/>
            <w:shd w:val="clear" w:color="auto" w:fill="auto"/>
            <w:vAlign w:val="center"/>
          </w:tcPr>
          <w:p w14:paraId="014BAF12" w14:textId="0A91FF0E" w:rsidR="003F1E76" w:rsidRPr="00B97A8E" w:rsidRDefault="003F1E76" w:rsidP="003F1E76">
            <w:pPr>
              <w:rPr>
                <w:rFonts w:ascii="GHEA Grapalat" w:hAnsi="GHEA Grapalat"/>
                <w:sz w:val="18"/>
                <w:szCs w:val="18"/>
              </w:rPr>
            </w:pPr>
            <w:r w:rsidRPr="00B97A8E">
              <w:rPr>
                <w:rStyle w:val="Strong"/>
                <w:rFonts w:ascii="GHEA Grapalat" w:hAnsi="GHEA Grapalat"/>
                <w:b w:val="0"/>
                <w:bCs w:val="0"/>
                <w:sz w:val="18"/>
                <w:szCs w:val="18"/>
              </w:rPr>
              <w:t>Саморез для профилей гипсокартона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4F87EFA6" w14:textId="6FBDB277" w:rsidR="003F1E76" w:rsidRPr="00B97A8E" w:rsidRDefault="003F1E76" w:rsidP="003F1E76">
            <w:pPr>
              <w:jc w:val="center"/>
              <w:rPr>
                <w:rFonts w:ascii="GHEA Grapalat" w:hAnsi="GHEA Grapalat"/>
                <w:sz w:val="18"/>
                <w:szCs w:val="18"/>
                <w:lang w:val="hy-AM"/>
              </w:rPr>
            </w:pPr>
            <w:r w:rsidRPr="00B97A8E">
              <w:rPr>
                <w:rFonts w:ascii="GHEA Grapalat" w:hAnsi="GHEA Grapalat"/>
                <w:bCs/>
                <w:sz w:val="18"/>
                <w:szCs w:val="18"/>
                <w:lang w:val="hy-AM"/>
              </w:rPr>
              <w:t>6</w:t>
            </w:r>
          </w:p>
        </w:tc>
      </w:tr>
      <w:tr w:rsidR="00B97A8E" w:rsidRPr="00B97A8E" w14:paraId="3C81B180" w14:textId="77777777" w:rsidTr="0016275C">
        <w:trPr>
          <w:trHeight w:val="223"/>
          <w:jc w:val="center"/>
        </w:trPr>
        <w:tc>
          <w:tcPr>
            <w:tcW w:w="759" w:type="pct"/>
            <w:shd w:val="clear" w:color="auto" w:fill="auto"/>
            <w:vAlign w:val="center"/>
          </w:tcPr>
          <w:p w14:paraId="30095C26" w14:textId="77777777" w:rsidR="003F1E76" w:rsidRPr="00B97A8E" w:rsidRDefault="003F1E76" w:rsidP="003F1E76">
            <w:pPr>
              <w:jc w:val="center"/>
              <w:rPr>
                <w:rFonts w:ascii="GHEA Grapalat" w:hAnsi="GHEA Grapalat"/>
                <w:sz w:val="18"/>
                <w:szCs w:val="18"/>
                <w:lang w:val="hy-AM"/>
              </w:rPr>
            </w:pPr>
            <w:r w:rsidRPr="00B97A8E">
              <w:rPr>
                <w:rFonts w:ascii="GHEA Grapalat" w:hAnsi="GHEA Grapalat" w:cs="Calibri"/>
                <w:sz w:val="18"/>
                <w:szCs w:val="18"/>
              </w:rPr>
              <w:t>11</w:t>
            </w:r>
          </w:p>
        </w:tc>
        <w:tc>
          <w:tcPr>
            <w:tcW w:w="2221" w:type="pct"/>
            <w:shd w:val="clear" w:color="auto" w:fill="auto"/>
            <w:vAlign w:val="center"/>
          </w:tcPr>
          <w:p w14:paraId="7220DB8B" w14:textId="7932F308"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Саморез для гипсокартона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7193571C" w14:textId="1E834012" w:rsidR="003F1E76" w:rsidRPr="00B97A8E" w:rsidRDefault="003F1E76" w:rsidP="003F1E76">
            <w:pPr>
              <w:jc w:val="center"/>
              <w:rPr>
                <w:rFonts w:ascii="GHEA Grapalat" w:hAnsi="GHEA Grapalat"/>
                <w:sz w:val="18"/>
                <w:szCs w:val="18"/>
                <w:lang w:val="hy-AM"/>
              </w:rPr>
            </w:pPr>
            <w:r w:rsidRPr="00B97A8E">
              <w:rPr>
                <w:rFonts w:ascii="GHEA Grapalat" w:hAnsi="GHEA Grapalat"/>
                <w:bCs/>
                <w:sz w:val="18"/>
                <w:szCs w:val="18"/>
                <w:lang w:val="hy-AM"/>
              </w:rPr>
              <w:t>5</w:t>
            </w:r>
          </w:p>
        </w:tc>
      </w:tr>
      <w:tr w:rsidR="00B97A8E" w:rsidRPr="00B97A8E" w14:paraId="7D81F501" w14:textId="77777777" w:rsidTr="0016275C">
        <w:trPr>
          <w:trHeight w:val="223"/>
          <w:jc w:val="center"/>
        </w:trPr>
        <w:tc>
          <w:tcPr>
            <w:tcW w:w="759" w:type="pct"/>
            <w:shd w:val="clear" w:color="auto" w:fill="auto"/>
            <w:vAlign w:val="center"/>
          </w:tcPr>
          <w:p w14:paraId="56835DBB" w14:textId="77777777" w:rsidR="003F1E76" w:rsidRPr="00B97A8E" w:rsidRDefault="003F1E76" w:rsidP="003F1E76">
            <w:pPr>
              <w:jc w:val="center"/>
              <w:rPr>
                <w:rFonts w:ascii="GHEA Grapalat" w:hAnsi="GHEA Grapalat"/>
                <w:sz w:val="18"/>
                <w:szCs w:val="18"/>
                <w:lang w:val="hy-AM"/>
              </w:rPr>
            </w:pPr>
            <w:r w:rsidRPr="00B97A8E">
              <w:rPr>
                <w:rFonts w:ascii="GHEA Grapalat" w:hAnsi="GHEA Grapalat" w:cs="Calibri"/>
                <w:sz w:val="18"/>
                <w:szCs w:val="18"/>
              </w:rPr>
              <w:t>12</w:t>
            </w:r>
          </w:p>
        </w:tc>
        <w:tc>
          <w:tcPr>
            <w:tcW w:w="2221" w:type="pct"/>
            <w:shd w:val="clear" w:color="auto" w:fill="auto"/>
            <w:vAlign w:val="center"/>
          </w:tcPr>
          <w:p w14:paraId="08AFADCC" w14:textId="1E7852D1"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Саморез с дюбелем</w:t>
            </w:r>
          </w:p>
        </w:tc>
        <w:tc>
          <w:tcPr>
            <w:tcW w:w="2020" w:type="pct"/>
            <w:tcBorders>
              <w:top w:val="single" w:sz="4" w:space="0" w:color="auto"/>
              <w:left w:val="nil"/>
              <w:bottom w:val="single" w:sz="4" w:space="0" w:color="auto"/>
              <w:right w:val="single" w:sz="4" w:space="0" w:color="auto"/>
            </w:tcBorders>
            <w:shd w:val="clear" w:color="auto" w:fill="auto"/>
            <w:vAlign w:val="center"/>
          </w:tcPr>
          <w:p w14:paraId="56AB1CF0" w14:textId="587AA68F" w:rsidR="003F1E76" w:rsidRPr="00B97A8E" w:rsidRDefault="003F1E76" w:rsidP="003F1E76">
            <w:pPr>
              <w:jc w:val="center"/>
              <w:rPr>
                <w:rFonts w:ascii="GHEA Grapalat" w:hAnsi="GHEA Grapalat"/>
                <w:sz w:val="18"/>
                <w:szCs w:val="18"/>
                <w:lang w:val="hy-AM"/>
              </w:rPr>
            </w:pPr>
            <w:r w:rsidRPr="00B97A8E">
              <w:rPr>
                <w:rFonts w:ascii="GHEA Grapalat" w:hAnsi="GHEA Grapalat"/>
                <w:bCs/>
                <w:sz w:val="18"/>
                <w:szCs w:val="18"/>
                <w:lang w:val="hy-AM"/>
              </w:rPr>
              <w:t>14</w:t>
            </w:r>
          </w:p>
        </w:tc>
      </w:tr>
      <w:tr w:rsidR="00B97A8E" w:rsidRPr="00B97A8E" w14:paraId="59B0F7B1" w14:textId="77777777" w:rsidTr="0016275C">
        <w:trPr>
          <w:trHeight w:val="223"/>
          <w:jc w:val="center"/>
        </w:trPr>
        <w:tc>
          <w:tcPr>
            <w:tcW w:w="759" w:type="pct"/>
            <w:shd w:val="clear" w:color="auto" w:fill="auto"/>
            <w:vAlign w:val="center"/>
          </w:tcPr>
          <w:p w14:paraId="7DA1350D"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13</w:t>
            </w:r>
          </w:p>
        </w:tc>
        <w:tc>
          <w:tcPr>
            <w:tcW w:w="2221" w:type="pct"/>
            <w:shd w:val="clear" w:color="auto" w:fill="auto"/>
            <w:vAlign w:val="center"/>
          </w:tcPr>
          <w:p w14:paraId="2C7D2025" w14:textId="75416CE7"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Профиль для гипсокартона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5746FEFC" w14:textId="6BEF18F5"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900</w:t>
            </w:r>
          </w:p>
        </w:tc>
      </w:tr>
      <w:tr w:rsidR="00B97A8E" w:rsidRPr="00B97A8E" w14:paraId="6F5EC484" w14:textId="77777777" w:rsidTr="0016275C">
        <w:trPr>
          <w:trHeight w:val="223"/>
          <w:jc w:val="center"/>
        </w:trPr>
        <w:tc>
          <w:tcPr>
            <w:tcW w:w="759" w:type="pct"/>
            <w:shd w:val="clear" w:color="auto" w:fill="auto"/>
            <w:vAlign w:val="center"/>
          </w:tcPr>
          <w:p w14:paraId="751B1B96"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14</w:t>
            </w:r>
          </w:p>
        </w:tc>
        <w:tc>
          <w:tcPr>
            <w:tcW w:w="2221" w:type="pct"/>
            <w:shd w:val="clear" w:color="auto" w:fill="auto"/>
            <w:vAlign w:val="center"/>
          </w:tcPr>
          <w:p w14:paraId="2BFE44FA" w14:textId="7AB2AE0C"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Подвес для профиля</w:t>
            </w:r>
          </w:p>
        </w:tc>
        <w:tc>
          <w:tcPr>
            <w:tcW w:w="2020" w:type="pct"/>
            <w:tcBorders>
              <w:top w:val="single" w:sz="4" w:space="0" w:color="auto"/>
              <w:left w:val="nil"/>
              <w:bottom w:val="single" w:sz="4" w:space="0" w:color="auto"/>
              <w:right w:val="single" w:sz="4" w:space="0" w:color="auto"/>
            </w:tcBorders>
            <w:shd w:val="clear" w:color="auto" w:fill="auto"/>
            <w:vAlign w:val="center"/>
          </w:tcPr>
          <w:p w14:paraId="54A8EB7C" w14:textId="0744A713"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60</w:t>
            </w:r>
          </w:p>
        </w:tc>
      </w:tr>
      <w:tr w:rsidR="00B97A8E" w:rsidRPr="00B97A8E" w14:paraId="592DFAC9" w14:textId="77777777" w:rsidTr="0016275C">
        <w:trPr>
          <w:trHeight w:val="223"/>
          <w:jc w:val="center"/>
        </w:trPr>
        <w:tc>
          <w:tcPr>
            <w:tcW w:w="759" w:type="pct"/>
            <w:shd w:val="clear" w:color="auto" w:fill="auto"/>
            <w:vAlign w:val="center"/>
          </w:tcPr>
          <w:p w14:paraId="21A5FF4E"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15</w:t>
            </w:r>
          </w:p>
        </w:tc>
        <w:tc>
          <w:tcPr>
            <w:tcW w:w="2221" w:type="pct"/>
            <w:shd w:val="clear" w:color="auto" w:fill="auto"/>
            <w:vAlign w:val="center"/>
          </w:tcPr>
          <w:p w14:paraId="784016D8" w14:textId="337FCC2A"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Металлический профиль</w:t>
            </w:r>
          </w:p>
        </w:tc>
        <w:tc>
          <w:tcPr>
            <w:tcW w:w="2020" w:type="pct"/>
            <w:tcBorders>
              <w:top w:val="single" w:sz="4" w:space="0" w:color="auto"/>
              <w:left w:val="nil"/>
              <w:bottom w:val="single" w:sz="4" w:space="0" w:color="auto"/>
              <w:right w:val="single" w:sz="4" w:space="0" w:color="auto"/>
            </w:tcBorders>
            <w:shd w:val="clear" w:color="auto" w:fill="auto"/>
            <w:vAlign w:val="center"/>
          </w:tcPr>
          <w:p w14:paraId="4DB94F8F" w14:textId="3DBDDEC3"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1000</w:t>
            </w:r>
          </w:p>
        </w:tc>
      </w:tr>
      <w:tr w:rsidR="00B97A8E" w:rsidRPr="00B97A8E" w14:paraId="1D05539D" w14:textId="77777777" w:rsidTr="0016275C">
        <w:trPr>
          <w:trHeight w:val="223"/>
          <w:jc w:val="center"/>
        </w:trPr>
        <w:tc>
          <w:tcPr>
            <w:tcW w:w="759" w:type="pct"/>
            <w:shd w:val="clear" w:color="auto" w:fill="auto"/>
            <w:vAlign w:val="center"/>
          </w:tcPr>
          <w:p w14:paraId="53FAE90E"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16</w:t>
            </w:r>
          </w:p>
        </w:tc>
        <w:tc>
          <w:tcPr>
            <w:tcW w:w="2221" w:type="pct"/>
            <w:shd w:val="clear" w:color="auto" w:fill="auto"/>
            <w:vAlign w:val="center"/>
          </w:tcPr>
          <w:p w14:paraId="5BCB9779" w14:textId="41AD7956"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Краска по металлу против ржавчины</w:t>
            </w:r>
          </w:p>
        </w:tc>
        <w:tc>
          <w:tcPr>
            <w:tcW w:w="2020" w:type="pct"/>
            <w:tcBorders>
              <w:top w:val="single" w:sz="4" w:space="0" w:color="auto"/>
              <w:left w:val="nil"/>
              <w:bottom w:val="single" w:sz="4" w:space="0" w:color="auto"/>
              <w:right w:val="single" w:sz="4" w:space="0" w:color="auto"/>
            </w:tcBorders>
            <w:shd w:val="clear" w:color="auto" w:fill="auto"/>
            <w:vAlign w:val="center"/>
          </w:tcPr>
          <w:p w14:paraId="2C7EF18C" w14:textId="7FB60CA8"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2500</w:t>
            </w:r>
          </w:p>
        </w:tc>
      </w:tr>
      <w:tr w:rsidR="00B97A8E" w:rsidRPr="00B97A8E" w14:paraId="75CCCD55" w14:textId="77777777" w:rsidTr="0016275C">
        <w:trPr>
          <w:trHeight w:val="223"/>
          <w:jc w:val="center"/>
        </w:trPr>
        <w:tc>
          <w:tcPr>
            <w:tcW w:w="759" w:type="pct"/>
            <w:shd w:val="clear" w:color="auto" w:fill="auto"/>
            <w:vAlign w:val="center"/>
          </w:tcPr>
          <w:p w14:paraId="70657A03"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17</w:t>
            </w:r>
          </w:p>
        </w:tc>
        <w:tc>
          <w:tcPr>
            <w:tcW w:w="2221" w:type="pct"/>
            <w:shd w:val="clear" w:color="auto" w:fill="auto"/>
            <w:vAlign w:val="center"/>
          </w:tcPr>
          <w:p w14:paraId="0006A5FA" w14:textId="311774C2" w:rsidR="003F1E76" w:rsidRPr="00B97A8E" w:rsidRDefault="003F1E76" w:rsidP="003F1E76">
            <w:pPr>
              <w:rPr>
                <w:rFonts w:ascii="GHEA Grapalat" w:hAnsi="GHEA Grapalat"/>
                <w:sz w:val="18"/>
                <w:szCs w:val="18"/>
                <w:lang w:val="hy-AM"/>
              </w:rPr>
            </w:pPr>
            <w:r w:rsidRPr="00B97A8E">
              <w:rPr>
                <w:rFonts w:ascii="GHEA Grapalat" w:hAnsi="GHEA Grapalat" w:cs="Calibri"/>
                <w:sz w:val="18"/>
                <w:szCs w:val="18"/>
              </w:rPr>
              <w:t>Цемент</w:t>
            </w:r>
          </w:p>
        </w:tc>
        <w:tc>
          <w:tcPr>
            <w:tcW w:w="2020" w:type="pct"/>
            <w:tcBorders>
              <w:top w:val="single" w:sz="4" w:space="0" w:color="auto"/>
              <w:left w:val="nil"/>
              <w:bottom w:val="single" w:sz="4" w:space="0" w:color="auto"/>
              <w:right w:val="single" w:sz="4" w:space="0" w:color="auto"/>
            </w:tcBorders>
            <w:shd w:val="clear" w:color="auto" w:fill="auto"/>
            <w:vAlign w:val="center"/>
          </w:tcPr>
          <w:p w14:paraId="1A1A160E" w14:textId="43F78E56"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rPr>
              <w:t>60</w:t>
            </w:r>
          </w:p>
        </w:tc>
      </w:tr>
      <w:tr w:rsidR="00B97A8E" w:rsidRPr="00B97A8E" w14:paraId="7B54112C" w14:textId="77777777" w:rsidTr="0016275C">
        <w:trPr>
          <w:trHeight w:val="223"/>
          <w:jc w:val="center"/>
        </w:trPr>
        <w:tc>
          <w:tcPr>
            <w:tcW w:w="759" w:type="pct"/>
            <w:shd w:val="clear" w:color="auto" w:fill="auto"/>
            <w:vAlign w:val="center"/>
          </w:tcPr>
          <w:p w14:paraId="4CEE30DB"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18</w:t>
            </w:r>
          </w:p>
        </w:tc>
        <w:tc>
          <w:tcPr>
            <w:tcW w:w="2221" w:type="pct"/>
            <w:shd w:val="clear" w:color="auto" w:fill="auto"/>
            <w:vAlign w:val="center"/>
          </w:tcPr>
          <w:p w14:paraId="68D51673" w14:textId="17EE81AE"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Песок</w:t>
            </w:r>
          </w:p>
        </w:tc>
        <w:tc>
          <w:tcPr>
            <w:tcW w:w="2020" w:type="pct"/>
            <w:tcBorders>
              <w:top w:val="single" w:sz="4" w:space="0" w:color="auto"/>
              <w:left w:val="nil"/>
              <w:bottom w:val="single" w:sz="4" w:space="0" w:color="auto"/>
              <w:right w:val="single" w:sz="4" w:space="0" w:color="auto"/>
            </w:tcBorders>
            <w:shd w:val="clear" w:color="auto" w:fill="auto"/>
            <w:vAlign w:val="center"/>
          </w:tcPr>
          <w:p w14:paraId="51CB3243" w14:textId="58C03D65"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lang w:val="hy-AM"/>
              </w:rPr>
              <w:t>25000</w:t>
            </w:r>
          </w:p>
        </w:tc>
      </w:tr>
      <w:tr w:rsidR="00B97A8E" w:rsidRPr="00B97A8E" w14:paraId="3416DEF2" w14:textId="77777777" w:rsidTr="0016275C">
        <w:trPr>
          <w:trHeight w:val="223"/>
          <w:jc w:val="center"/>
        </w:trPr>
        <w:tc>
          <w:tcPr>
            <w:tcW w:w="759" w:type="pct"/>
            <w:shd w:val="clear" w:color="auto" w:fill="auto"/>
            <w:vAlign w:val="center"/>
          </w:tcPr>
          <w:p w14:paraId="6323C735"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19</w:t>
            </w:r>
          </w:p>
        </w:tc>
        <w:tc>
          <w:tcPr>
            <w:tcW w:w="2221" w:type="pct"/>
            <w:shd w:val="clear" w:color="auto" w:fill="auto"/>
            <w:vAlign w:val="center"/>
          </w:tcPr>
          <w:p w14:paraId="6E9E30C4" w14:textId="5C54783D"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Поликарбонат</w:t>
            </w:r>
          </w:p>
        </w:tc>
        <w:tc>
          <w:tcPr>
            <w:tcW w:w="2020" w:type="pct"/>
            <w:tcBorders>
              <w:top w:val="single" w:sz="4" w:space="0" w:color="auto"/>
              <w:left w:val="nil"/>
              <w:bottom w:val="single" w:sz="4" w:space="0" w:color="auto"/>
              <w:right w:val="single" w:sz="4" w:space="0" w:color="auto"/>
            </w:tcBorders>
            <w:shd w:val="clear" w:color="auto" w:fill="auto"/>
            <w:vAlign w:val="center"/>
          </w:tcPr>
          <w:p w14:paraId="45C1BA5A" w14:textId="3C08746E"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3500</w:t>
            </w:r>
          </w:p>
        </w:tc>
      </w:tr>
      <w:tr w:rsidR="00B97A8E" w:rsidRPr="00B97A8E" w14:paraId="3BCE762F" w14:textId="77777777" w:rsidTr="0016275C">
        <w:trPr>
          <w:trHeight w:val="223"/>
          <w:jc w:val="center"/>
        </w:trPr>
        <w:tc>
          <w:tcPr>
            <w:tcW w:w="759" w:type="pct"/>
            <w:shd w:val="clear" w:color="auto" w:fill="auto"/>
            <w:vAlign w:val="center"/>
          </w:tcPr>
          <w:p w14:paraId="6C73B1FE"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20</w:t>
            </w:r>
          </w:p>
        </w:tc>
        <w:tc>
          <w:tcPr>
            <w:tcW w:w="2221" w:type="pct"/>
            <w:shd w:val="clear" w:color="auto" w:fill="auto"/>
            <w:vAlign w:val="center"/>
          </w:tcPr>
          <w:p w14:paraId="2D805370" w14:textId="1D5419E0"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Керамогранит</w:t>
            </w:r>
          </w:p>
        </w:tc>
        <w:tc>
          <w:tcPr>
            <w:tcW w:w="2020" w:type="pct"/>
            <w:tcBorders>
              <w:top w:val="single" w:sz="4" w:space="0" w:color="auto"/>
              <w:left w:val="nil"/>
              <w:bottom w:val="single" w:sz="4" w:space="0" w:color="auto"/>
              <w:right w:val="single" w:sz="4" w:space="0" w:color="auto"/>
            </w:tcBorders>
            <w:shd w:val="clear" w:color="auto" w:fill="auto"/>
            <w:vAlign w:val="center"/>
          </w:tcPr>
          <w:p w14:paraId="2F0DB466" w14:textId="3BAA1FCB"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5000</w:t>
            </w:r>
          </w:p>
        </w:tc>
      </w:tr>
      <w:tr w:rsidR="00B97A8E" w:rsidRPr="00B97A8E" w14:paraId="0D40B71D" w14:textId="77777777" w:rsidTr="0016275C">
        <w:trPr>
          <w:trHeight w:val="223"/>
          <w:jc w:val="center"/>
        </w:trPr>
        <w:tc>
          <w:tcPr>
            <w:tcW w:w="759" w:type="pct"/>
            <w:shd w:val="clear" w:color="auto" w:fill="auto"/>
            <w:vAlign w:val="center"/>
          </w:tcPr>
          <w:p w14:paraId="7A98CDB3"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21</w:t>
            </w:r>
          </w:p>
        </w:tc>
        <w:tc>
          <w:tcPr>
            <w:tcW w:w="2221" w:type="pct"/>
            <w:shd w:val="clear" w:color="auto" w:fill="auto"/>
            <w:vAlign w:val="center"/>
          </w:tcPr>
          <w:p w14:paraId="53184A0E" w14:textId="1F4B7DF4" w:rsidR="003F1E76" w:rsidRPr="00B97A8E" w:rsidRDefault="003F1E76" w:rsidP="003F1E76">
            <w:pPr>
              <w:rPr>
                <w:rFonts w:ascii="GHEA Grapalat" w:hAnsi="GHEA Grapalat"/>
                <w:sz w:val="18"/>
                <w:szCs w:val="18"/>
                <w:lang w:val="hy-AM"/>
              </w:rPr>
            </w:pPr>
            <w:r w:rsidRPr="00B97A8E">
              <w:rPr>
                <w:rStyle w:val="Strong"/>
                <w:rFonts w:ascii="GHEA Grapalat" w:hAnsi="GHEA Grapalat"/>
                <w:b w:val="0"/>
                <w:bCs w:val="0"/>
                <w:sz w:val="18"/>
                <w:szCs w:val="18"/>
              </w:rPr>
              <w:t>Клей для плитки</w:t>
            </w:r>
          </w:p>
        </w:tc>
        <w:tc>
          <w:tcPr>
            <w:tcW w:w="2020" w:type="pct"/>
            <w:tcBorders>
              <w:top w:val="single" w:sz="4" w:space="0" w:color="auto"/>
              <w:left w:val="nil"/>
              <w:bottom w:val="single" w:sz="4" w:space="0" w:color="auto"/>
              <w:right w:val="single" w:sz="4" w:space="0" w:color="auto"/>
            </w:tcBorders>
            <w:shd w:val="clear" w:color="auto" w:fill="auto"/>
            <w:vAlign w:val="center"/>
          </w:tcPr>
          <w:p w14:paraId="65DDE901" w14:textId="75D43396"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2200</w:t>
            </w:r>
          </w:p>
        </w:tc>
      </w:tr>
      <w:tr w:rsidR="00B97A8E" w:rsidRPr="00B97A8E" w14:paraId="453C2B57" w14:textId="77777777" w:rsidTr="0016275C">
        <w:trPr>
          <w:trHeight w:val="223"/>
          <w:jc w:val="center"/>
        </w:trPr>
        <w:tc>
          <w:tcPr>
            <w:tcW w:w="759" w:type="pct"/>
            <w:shd w:val="clear" w:color="auto" w:fill="auto"/>
            <w:vAlign w:val="center"/>
          </w:tcPr>
          <w:p w14:paraId="06BD8EA8"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22</w:t>
            </w:r>
          </w:p>
        </w:tc>
        <w:tc>
          <w:tcPr>
            <w:tcW w:w="2221" w:type="pct"/>
            <w:shd w:val="clear" w:color="auto" w:fill="auto"/>
            <w:vAlign w:val="center"/>
          </w:tcPr>
          <w:p w14:paraId="31168292" w14:textId="5F2C8C15"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Затирка для керамогранита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479BF614" w14:textId="75F0F568"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1500</w:t>
            </w:r>
          </w:p>
        </w:tc>
      </w:tr>
      <w:tr w:rsidR="00B97A8E" w:rsidRPr="00B97A8E" w14:paraId="48E513CF" w14:textId="77777777" w:rsidTr="0016275C">
        <w:trPr>
          <w:trHeight w:val="223"/>
          <w:jc w:val="center"/>
        </w:trPr>
        <w:tc>
          <w:tcPr>
            <w:tcW w:w="759" w:type="pct"/>
            <w:shd w:val="clear" w:color="auto" w:fill="auto"/>
            <w:vAlign w:val="center"/>
          </w:tcPr>
          <w:p w14:paraId="30578CC9"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23</w:t>
            </w:r>
          </w:p>
        </w:tc>
        <w:tc>
          <w:tcPr>
            <w:tcW w:w="2221" w:type="pct"/>
            <w:shd w:val="clear" w:color="auto" w:fill="auto"/>
            <w:vAlign w:val="center"/>
          </w:tcPr>
          <w:p w14:paraId="29C0CF3E" w14:textId="63F87B6A"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Цементно-песчаный клей</w:t>
            </w:r>
          </w:p>
        </w:tc>
        <w:tc>
          <w:tcPr>
            <w:tcW w:w="2020" w:type="pct"/>
            <w:tcBorders>
              <w:top w:val="single" w:sz="4" w:space="0" w:color="auto"/>
              <w:left w:val="nil"/>
              <w:bottom w:val="single" w:sz="4" w:space="0" w:color="auto"/>
              <w:right w:val="single" w:sz="4" w:space="0" w:color="auto"/>
            </w:tcBorders>
            <w:shd w:val="clear" w:color="auto" w:fill="auto"/>
            <w:vAlign w:val="center"/>
          </w:tcPr>
          <w:p w14:paraId="64DB374B" w14:textId="78C1E189"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740</w:t>
            </w:r>
          </w:p>
        </w:tc>
      </w:tr>
      <w:tr w:rsidR="00B97A8E" w:rsidRPr="00B97A8E" w14:paraId="43D24625" w14:textId="77777777" w:rsidTr="0016275C">
        <w:trPr>
          <w:trHeight w:val="223"/>
          <w:jc w:val="center"/>
        </w:trPr>
        <w:tc>
          <w:tcPr>
            <w:tcW w:w="759" w:type="pct"/>
            <w:shd w:val="clear" w:color="auto" w:fill="auto"/>
            <w:vAlign w:val="center"/>
          </w:tcPr>
          <w:p w14:paraId="1735C4B1"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lang w:val="hy-AM"/>
              </w:rPr>
              <w:t>24</w:t>
            </w:r>
          </w:p>
        </w:tc>
        <w:tc>
          <w:tcPr>
            <w:tcW w:w="2221" w:type="pct"/>
            <w:shd w:val="clear" w:color="auto" w:fill="auto"/>
            <w:vAlign w:val="center"/>
          </w:tcPr>
          <w:p w14:paraId="04C781A3" w14:textId="7264D872"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Краска на водной основе</w:t>
            </w:r>
          </w:p>
        </w:tc>
        <w:tc>
          <w:tcPr>
            <w:tcW w:w="2020" w:type="pct"/>
            <w:tcBorders>
              <w:top w:val="single" w:sz="4" w:space="0" w:color="auto"/>
              <w:left w:val="nil"/>
              <w:bottom w:val="single" w:sz="4" w:space="0" w:color="auto"/>
              <w:right w:val="single" w:sz="4" w:space="0" w:color="auto"/>
            </w:tcBorders>
            <w:shd w:val="clear" w:color="auto" w:fill="auto"/>
            <w:vAlign w:val="center"/>
          </w:tcPr>
          <w:p w14:paraId="74C4FAB1" w14:textId="41090A11"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1000</w:t>
            </w:r>
          </w:p>
        </w:tc>
      </w:tr>
      <w:tr w:rsidR="00B97A8E" w:rsidRPr="00B97A8E" w14:paraId="37FAB9C2" w14:textId="77777777" w:rsidTr="0016275C">
        <w:trPr>
          <w:trHeight w:val="223"/>
          <w:jc w:val="center"/>
        </w:trPr>
        <w:tc>
          <w:tcPr>
            <w:tcW w:w="759" w:type="pct"/>
            <w:shd w:val="clear" w:color="auto" w:fill="auto"/>
            <w:vAlign w:val="center"/>
          </w:tcPr>
          <w:p w14:paraId="74D9DE5E"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lang w:val="hy-AM"/>
              </w:rPr>
              <w:t>25</w:t>
            </w:r>
          </w:p>
        </w:tc>
        <w:tc>
          <w:tcPr>
            <w:tcW w:w="2221" w:type="pct"/>
            <w:shd w:val="clear" w:color="auto" w:fill="auto"/>
            <w:vAlign w:val="center"/>
          </w:tcPr>
          <w:p w14:paraId="6534AFB0" w14:textId="54E7A569"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Гипсокартон</w:t>
            </w:r>
          </w:p>
        </w:tc>
        <w:tc>
          <w:tcPr>
            <w:tcW w:w="2020" w:type="pct"/>
            <w:tcBorders>
              <w:top w:val="single" w:sz="4" w:space="0" w:color="auto"/>
              <w:left w:val="nil"/>
              <w:bottom w:val="single" w:sz="4" w:space="0" w:color="auto"/>
              <w:right w:val="single" w:sz="4" w:space="0" w:color="auto"/>
            </w:tcBorders>
            <w:shd w:val="clear" w:color="auto" w:fill="auto"/>
            <w:vAlign w:val="center"/>
          </w:tcPr>
          <w:p w14:paraId="3144D060" w14:textId="6A0B0138"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1800</w:t>
            </w:r>
          </w:p>
        </w:tc>
      </w:tr>
      <w:tr w:rsidR="00B97A8E" w:rsidRPr="00B97A8E" w14:paraId="49DE38BE" w14:textId="77777777" w:rsidTr="0016275C">
        <w:trPr>
          <w:trHeight w:val="223"/>
          <w:jc w:val="center"/>
        </w:trPr>
        <w:tc>
          <w:tcPr>
            <w:tcW w:w="759" w:type="pct"/>
            <w:shd w:val="clear" w:color="auto" w:fill="auto"/>
            <w:vAlign w:val="center"/>
          </w:tcPr>
          <w:p w14:paraId="28B51AE0" w14:textId="7777777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lang w:val="hy-AM"/>
              </w:rPr>
              <w:t>26</w:t>
            </w:r>
          </w:p>
        </w:tc>
        <w:tc>
          <w:tcPr>
            <w:tcW w:w="2221" w:type="pct"/>
            <w:shd w:val="clear" w:color="auto" w:fill="auto"/>
            <w:vAlign w:val="center"/>
          </w:tcPr>
          <w:p w14:paraId="46D4BD38" w14:textId="7B0E329B" w:rsidR="003F1E76" w:rsidRPr="00B97A8E" w:rsidRDefault="003F1E76" w:rsidP="003F1E76">
            <w:pPr>
              <w:rPr>
                <w:rFonts w:ascii="GHEA Grapalat" w:hAnsi="GHEA Grapalat"/>
                <w:sz w:val="18"/>
                <w:szCs w:val="18"/>
                <w:lang w:val="hy-AM"/>
              </w:rPr>
            </w:pPr>
            <w:r w:rsidRPr="00B97A8E">
              <w:rPr>
                <w:rFonts w:ascii="GHEA Grapalat" w:hAnsi="GHEA Grapalat"/>
                <w:sz w:val="18"/>
                <w:szCs w:val="18"/>
              </w:rPr>
              <w:t>Гипсонийт / Гипсоплита (ГВЛ)</w:t>
            </w:r>
          </w:p>
        </w:tc>
        <w:tc>
          <w:tcPr>
            <w:tcW w:w="2020" w:type="pct"/>
            <w:tcBorders>
              <w:top w:val="single" w:sz="4" w:space="0" w:color="auto"/>
              <w:left w:val="nil"/>
              <w:bottom w:val="single" w:sz="4" w:space="0" w:color="auto"/>
              <w:right w:val="single" w:sz="4" w:space="0" w:color="auto"/>
            </w:tcBorders>
            <w:shd w:val="clear" w:color="auto" w:fill="auto"/>
            <w:vAlign w:val="center"/>
          </w:tcPr>
          <w:p w14:paraId="6A6BEFDF" w14:textId="3E625D94"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1800</w:t>
            </w:r>
          </w:p>
        </w:tc>
      </w:tr>
      <w:tr w:rsidR="00B97A8E" w:rsidRPr="00B97A8E" w14:paraId="4F526C5B" w14:textId="77777777" w:rsidTr="0016275C">
        <w:trPr>
          <w:trHeight w:val="223"/>
          <w:jc w:val="center"/>
        </w:trPr>
        <w:tc>
          <w:tcPr>
            <w:tcW w:w="759" w:type="pct"/>
            <w:shd w:val="clear" w:color="auto" w:fill="auto"/>
            <w:vAlign w:val="center"/>
          </w:tcPr>
          <w:p w14:paraId="39DE88FE" w14:textId="772C040D"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27</w:t>
            </w:r>
          </w:p>
        </w:tc>
        <w:tc>
          <w:tcPr>
            <w:tcW w:w="2221" w:type="pct"/>
            <w:shd w:val="clear" w:color="auto" w:fill="auto"/>
            <w:vAlign w:val="center"/>
          </w:tcPr>
          <w:p w14:paraId="293A45FA" w14:textId="6AB85BBE" w:rsidR="003F1E76" w:rsidRPr="00B97A8E" w:rsidRDefault="003F1E76" w:rsidP="003F1E76">
            <w:pPr>
              <w:rPr>
                <w:rFonts w:ascii="GHEA Grapalat" w:hAnsi="GHEA Grapalat" w:cs="Calibri"/>
                <w:sz w:val="18"/>
                <w:szCs w:val="18"/>
              </w:rPr>
            </w:pPr>
            <w:r w:rsidRPr="00B97A8E">
              <w:rPr>
                <w:rFonts w:ascii="GHEA Grapalat" w:hAnsi="GHEA Grapalat"/>
                <w:sz w:val="18"/>
                <w:szCs w:val="18"/>
              </w:rPr>
              <w:t>Гипсовая смесь / гипс (в зависимости от контекста)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3B9B4929" w14:textId="24B7D3E8"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rPr>
              <w:t>4</w:t>
            </w:r>
            <w:r w:rsidRPr="00B97A8E">
              <w:rPr>
                <w:rFonts w:ascii="GHEA Grapalat" w:hAnsi="GHEA Grapalat"/>
                <w:bCs/>
                <w:sz w:val="18"/>
                <w:szCs w:val="18"/>
                <w:lang w:val="hy-AM"/>
              </w:rPr>
              <w:t>2</w:t>
            </w:r>
            <w:r w:rsidRPr="00B97A8E">
              <w:rPr>
                <w:rFonts w:ascii="GHEA Grapalat" w:hAnsi="GHEA Grapalat"/>
                <w:bCs/>
                <w:sz w:val="18"/>
                <w:szCs w:val="18"/>
              </w:rPr>
              <w:t>00</w:t>
            </w:r>
          </w:p>
        </w:tc>
      </w:tr>
      <w:tr w:rsidR="00B97A8E" w:rsidRPr="00B97A8E" w14:paraId="59538980" w14:textId="77777777" w:rsidTr="0016275C">
        <w:trPr>
          <w:trHeight w:val="223"/>
          <w:jc w:val="center"/>
        </w:trPr>
        <w:tc>
          <w:tcPr>
            <w:tcW w:w="759" w:type="pct"/>
            <w:shd w:val="clear" w:color="auto" w:fill="auto"/>
            <w:vAlign w:val="center"/>
          </w:tcPr>
          <w:p w14:paraId="3E22BC89" w14:textId="354C7591"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28</w:t>
            </w:r>
          </w:p>
        </w:tc>
        <w:tc>
          <w:tcPr>
            <w:tcW w:w="2221" w:type="pct"/>
            <w:shd w:val="clear" w:color="auto" w:fill="auto"/>
            <w:vAlign w:val="center"/>
          </w:tcPr>
          <w:p w14:paraId="55A7B3AD" w14:textId="3DA4768B" w:rsidR="003F1E76" w:rsidRPr="00B97A8E" w:rsidRDefault="003F1E76" w:rsidP="003F1E76">
            <w:pPr>
              <w:rPr>
                <w:rFonts w:ascii="GHEA Grapalat" w:hAnsi="GHEA Grapalat" w:cs="Calibri"/>
                <w:sz w:val="18"/>
                <w:szCs w:val="18"/>
              </w:rPr>
            </w:pPr>
            <w:r w:rsidRPr="00B97A8E">
              <w:rPr>
                <w:rFonts w:ascii="GHEA Grapalat" w:hAnsi="GHEA Grapalat"/>
                <w:sz w:val="18"/>
                <w:szCs w:val="18"/>
              </w:rPr>
              <w:t>Латексная краска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1DA4E0DF" w14:textId="0421711F"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2300</w:t>
            </w:r>
          </w:p>
        </w:tc>
      </w:tr>
      <w:tr w:rsidR="00B97A8E" w:rsidRPr="00B97A8E" w14:paraId="4BFAC6CC" w14:textId="77777777" w:rsidTr="0016275C">
        <w:trPr>
          <w:trHeight w:val="223"/>
          <w:jc w:val="center"/>
        </w:trPr>
        <w:tc>
          <w:tcPr>
            <w:tcW w:w="759" w:type="pct"/>
            <w:shd w:val="clear" w:color="auto" w:fill="auto"/>
            <w:vAlign w:val="center"/>
          </w:tcPr>
          <w:p w14:paraId="1EC5138B" w14:textId="2BC9E064"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29</w:t>
            </w:r>
          </w:p>
        </w:tc>
        <w:tc>
          <w:tcPr>
            <w:tcW w:w="2221" w:type="pct"/>
            <w:shd w:val="clear" w:color="auto" w:fill="auto"/>
            <w:vAlign w:val="center"/>
          </w:tcPr>
          <w:p w14:paraId="098B854E" w14:textId="69648943" w:rsidR="003F1E76" w:rsidRPr="00B97A8E" w:rsidRDefault="003F1E76" w:rsidP="003F1E76">
            <w:pPr>
              <w:rPr>
                <w:rFonts w:ascii="GHEA Grapalat" w:hAnsi="GHEA Grapalat" w:cs="Calibri"/>
                <w:sz w:val="18"/>
                <w:szCs w:val="18"/>
              </w:rPr>
            </w:pPr>
            <w:r w:rsidRPr="00B97A8E">
              <w:rPr>
                <w:rFonts w:ascii="GHEA Grapalat" w:hAnsi="GHEA Grapalat"/>
                <w:sz w:val="18"/>
                <w:szCs w:val="18"/>
              </w:rPr>
              <w:t>Силикон</w:t>
            </w:r>
          </w:p>
        </w:tc>
        <w:tc>
          <w:tcPr>
            <w:tcW w:w="2020" w:type="pct"/>
            <w:tcBorders>
              <w:top w:val="single" w:sz="4" w:space="0" w:color="auto"/>
              <w:left w:val="nil"/>
              <w:bottom w:val="single" w:sz="4" w:space="0" w:color="auto"/>
              <w:right w:val="single" w:sz="4" w:space="0" w:color="auto"/>
            </w:tcBorders>
            <w:shd w:val="clear" w:color="auto" w:fill="auto"/>
            <w:vAlign w:val="center"/>
          </w:tcPr>
          <w:p w14:paraId="4885B197" w14:textId="3EFE8ECF"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1500</w:t>
            </w:r>
          </w:p>
        </w:tc>
      </w:tr>
      <w:tr w:rsidR="00B97A8E" w:rsidRPr="00B97A8E" w14:paraId="3DD7553F" w14:textId="77777777" w:rsidTr="0016275C">
        <w:trPr>
          <w:trHeight w:val="223"/>
          <w:jc w:val="center"/>
        </w:trPr>
        <w:tc>
          <w:tcPr>
            <w:tcW w:w="759" w:type="pct"/>
            <w:shd w:val="clear" w:color="auto" w:fill="auto"/>
            <w:vAlign w:val="center"/>
          </w:tcPr>
          <w:p w14:paraId="6AE7F55C" w14:textId="1E204BF9"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30</w:t>
            </w:r>
          </w:p>
        </w:tc>
        <w:tc>
          <w:tcPr>
            <w:tcW w:w="2221" w:type="pct"/>
            <w:shd w:val="clear" w:color="auto" w:fill="auto"/>
            <w:vAlign w:val="center"/>
          </w:tcPr>
          <w:p w14:paraId="5FBCCA06" w14:textId="50F2B637" w:rsidR="003F1E76" w:rsidRPr="00B97A8E" w:rsidRDefault="003F1E76" w:rsidP="003F1E76">
            <w:pPr>
              <w:rPr>
                <w:rFonts w:ascii="GHEA Grapalat" w:hAnsi="GHEA Grapalat" w:cs="Calibri"/>
                <w:sz w:val="18"/>
                <w:szCs w:val="18"/>
              </w:rPr>
            </w:pPr>
            <w:r w:rsidRPr="00B97A8E">
              <w:rPr>
                <w:rFonts w:ascii="GHEA Grapalat" w:hAnsi="GHEA Grapalat"/>
                <w:sz w:val="18"/>
                <w:szCs w:val="18"/>
              </w:rPr>
              <w:t>Штукатурный уголок</w:t>
            </w:r>
          </w:p>
        </w:tc>
        <w:tc>
          <w:tcPr>
            <w:tcW w:w="2020" w:type="pct"/>
            <w:tcBorders>
              <w:top w:val="single" w:sz="4" w:space="0" w:color="auto"/>
              <w:left w:val="nil"/>
              <w:bottom w:val="single" w:sz="4" w:space="0" w:color="auto"/>
              <w:right w:val="single" w:sz="4" w:space="0" w:color="auto"/>
            </w:tcBorders>
            <w:shd w:val="clear" w:color="auto" w:fill="auto"/>
            <w:vAlign w:val="center"/>
          </w:tcPr>
          <w:p w14:paraId="689F2EE7" w14:textId="54A92858" w:rsidR="003F1E76" w:rsidRPr="00B97A8E" w:rsidRDefault="003F1E76" w:rsidP="003F1E76">
            <w:pPr>
              <w:jc w:val="center"/>
              <w:rPr>
                <w:rFonts w:ascii="GHEA Grapalat" w:hAnsi="GHEA Grapalat" w:cs="Calibri"/>
                <w:sz w:val="18"/>
                <w:szCs w:val="18"/>
              </w:rPr>
            </w:pPr>
            <w:r w:rsidRPr="00B97A8E">
              <w:rPr>
                <w:rFonts w:ascii="GHEA Grapalat" w:hAnsi="GHEA Grapalat"/>
                <w:bCs/>
                <w:sz w:val="18"/>
                <w:szCs w:val="18"/>
                <w:lang w:val="hy-AM"/>
              </w:rPr>
              <w:t>300</w:t>
            </w:r>
          </w:p>
        </w:tc>
      </w:tr>
      <w:tr w:rsidR="00B97A8E" w:rsidRPr="00B97A8E" w14:paraId="20D6561C" w14:textId="77777777" w:rsidTr="0016275C">
        <w:trPr>
          <w:trHeight w:val="223"/>
          <w:jc w:val="center"/>
        </w:trPr>
        <w:tc>
          <w:tcPr>
            <w:tcW w:w="759" w:type="pct"/>
            <w:shd w:val="clear" w:color="auto" w:fill="auto"/>
            <w:vAlign w:val="center"/>
          </w:tcPr>
          <w:p w14:paraId="633D0A26" w14:textId="5F0B7F87"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31</w:t>
            </w:r>
          </w:p>
        </w:tc>
        <w:tc>
          <w:tcPr>
            <w:tcW w:w="2221" w:type="pct"/>
            <w:shd w:val="clear" w:color="auto" w:fill="auto"/>
            <w:vAlign w:val="center"/>
          </w:tcPr>
          <w:p w14:paraId="37BB410D" w14:textId="0A4544E2" w:rsidR="003F1E76" w:rsidRPr="00B97A8E" w:rsidRDefault="003F1E76" w:rsidP="003F1E76">
            <w:pPr>
              <w:rPr>
                <w:rFonts w:ascii="GHEA Grapalat" w:hAnsi="GHEA Grapalat" w:cs="Calibri"/>
                <w:sz w:val="18"/>
                <w:szCs w:val="18"/>
              </w:rPr>
            </w:pPr>
            <w:r w:rsidRPr="00B97A8E">
              <w:rPr>
                <w:rFonts w:ascii="GHEA Grapalat" w:hAnsi="GHEA Grapalat"/>
                <w:sz w:val="18"/>
                <w:szCs w:val="18"/>
              </w:rPr>
              <w:t>Коробка для автомата / щиток</w:t>
            </w:r>
          </w:p>
        </w:tc>
        <w:tc>
          <w:tcPr>
            <w:tcW w:w="2020" w:type="pct"/>
            <w:tcBorders>
              <w:top w:val="single" w:sz="4" w:space="0" w:color="auto"/>
              <w:left w:val="nil"/>
              <w:bottom w:val="single" w:sz="4" w:space="0" w:color="auto"/>
              <w:right w:val="single" w:sz="4" w:space="0" w:color="auto"/>
            </w:tcBorders>
            <w:shd w:val="clear" w:color="auto" w:fill="auto"/>
            <w:vAlign w:val="center"/>
          </w:tcPr>
          <w:p w14:paraId="25BB631F" w14:textId="086E746A"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lang w:val="hy-AM"/>
              </w:rPr>
              <w:t>4</w:t>
            </w:r>
            <w:r w:rsidRPr="00B97A8E">
              <w:rPr>
                <w:rFonts w:ascii="GHEA Grapalat" w:hAnsi="GHEA Grapalat" w:cs="Calibri"/>
                <w:sz w:val="18"/>
                <w:szCs w:val="18"/>
              </w:rPr>
              <w:t>000</w:t>
            </w:r>
          </w:p>
        </w:tc>
      </w:tr>
      <w:tr w:rsidR="00B97A8E" w:rsidRPr="00B97A8E" w14:paraId="4A38E2A6" w14:textId="77777777" w:rsidTr="0016275C">
        <w:trPr>
          <w:trHeight w:val="223"/>
          <w:jc w:val="center"/>
        </w:trPr>
        <w:tc>
          <w:tcPr>
            <w:tcW w:w="759" w:type="pct"/>
            <w:shd w:val="clear" w:color="auto" w:fill="auto"/>
            <w:vAlign w:val="center"/>
          </w:tcPr>
          <w:p w14:paraId="130B938C" w14:textId="3C876FB0"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32</w:t>
            </w:r>
          </w:p>
        </w:tc>
        <w:tc>
          <w:tcPr>
            <w:tcW w:w="2221" w:type="pct"/>
            <w:shd w:val="clear" w:color="auto" w:fill="auto"/>
            <w:vAlign w:val="center"/>
          </w:tcPr>
          <w:p w14:paraId="3E281B54" w14:textId="1E7050F8" w:rsidR="003F1E76" w:rsidRPr="00B97A8E" w:rsidRDefault="003F1E76" w:rsidP="003F1E76">
            <w:pPr>
              <w:rPr>
                <w:rFonts w:ascii="GHEA Grapalat" w:hAnsi="GHEA Grapalat" w:cs="Calibri"/>
                <w:sz w:val="18"/>
                <w:szCs w:val="18"/>
              </w:rPr>
            </w:pPr>
            <w:r w:rsidRPr="00B97A8E">
              <w:rPr>
                <w:rFonts w:ascii="GHEA Grapalat" w:hAnsi="GHEA Grapalat"/>
                <w:sz w:val="18"/>
                <w:szCs w:val="18"/>
              </w:rPr>
              <w:t>LED-лампа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23AD4B92" w14:textId="6691A6ED"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5000</w:t>
            </w:r>
          </w:p>
        </w:tc>
      </w:tr>
      <w:tr w:rsidR="00B97A8E" w:rsidRPr="00B97A8E" w14:paraId="696ABCDD" w14:textId="77777777" w:rsidTr="0016275C">
        <w:trPr>
          <w:trHeight w:val="223"/>
          <w:jc w:val="center"/>
        </w:trPr>
        <w:tc>
          <w:tcPr>
            <w:tcW w:w="759" w:type="pct"/>
            <w:shd w:val="clear" w:color="auto" w:fill="auto"/>
            <w:vAlign w:val="center"/>
          </w:tcPr>
          <w:p w14:paraId="30ED9A87" w14:textId="1F90FB50"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33</w:t>
            </w:r>
          </w:p>
        </w:tc>
        <w:tc>
          <w:tcPr>
            <w:tcW w:w="2221" w:type="pct"/>
            <w:shd w:val="clear" w:color="auto" w:fill="auto"/>
            <w:vAlign w:val="center"/>
          </w:tcPr>
          <w:p w14:paraId="264E0682" w14:textId="55DEFCC7" w:rsidR="003F1E76" w:rsidRPr="00B97A8E" w:rsidRDefault="003F1E76" w:rsidP="003F1E76">
            <w:pPr>
              <w:rPr>
                <w:rFonts w:ascii="GHEA Grapalat" w:hAnsi="GHEA Grapalat" w:cs="Calibri"/>
                <w:sz w:val="18"/>
                <w:szCs w:val="18"/>
              </w:rPr>
            </w:pPr>
            <w:r w:rsidRPr="00B97A8E">
              <w:rPr>
                <w:rStyle w:val="Strong"/>
                <w:rFonts w:ascii="GHEA Grapalat" w:hAnsi="GHEA Grapalat"/>
                <w:b w:val="0"/>
                <w:bCs w:val="0"/>
                <w:sz w:val="18"/>
                <w:szCs w:val="18"/>
              </w:rPr>
              <w:t>Выключатели</w:t>
            </w:r>
            <w:r w:rsidRPr="00B97A8E">
              <w:rPr>
                <w:rFonts w:ascii="GHEA Grapalat" w:hAnsi="GHEA Grapalat" w:cs="Calibri"/>
                <w:sz w:val="18"/>
                <w:szCs w:val="18"/>
              </w:rPr>
              <w:t xml:space="preserve"> </w:t>
            </w:r>
          </w:p>
        </w:tc>
        <w:tc>
          <w:tcPr>
            <w:tcW w:w="2020" w:type="pct"/>
            <w:tcBorders>
              <w:top w:val="single" w:sz="4" w:space="0" w:color="auto"/>
              <w:left w:val="nil"/>
              <w:bottom w:val="single" w:sz="4" w:space="0" w:color="auto"/>
              <w:right w:val="single" w:sz="4" w:space="0" w:color="auto"/>
            </w:tcBorders>
            <w:shd w:val="clear" w:color="auto" w:fill="auto"/>
            <w:vAlign w:val="center"/>
          </w:tcPr>
          <w:p w14:paraId="1A5C7E6C" w14:textId="18483083"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1000</w:t>
            </w:r>
          </w:p>
        </w:tc>
      </w:tr>
      <w:tr w:rsidR="00B97A8E" w:rsidRPr="00B97A8E" w14:paraId="302CC21F" w14:textId="77777777" w:rsidTr="0016275C">
        <w:trPr>
          <w:trHeight w:val="223"/>
          <w:jc w:val="center"/>
        </w:trPr>
        <w:tc>
          <w:tcPr>
            <w:tcW w:w="759" w:type="pct"/>
            <w:shd w:val="clear" w:color="auto" w:fill="auto"/>
            <w:vAlign w:val="center"/>
          </w:tcPr>
          <w:p w14:paraId="14C498F6" w14:textId="350FBACA"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34</w:t>
            </w:r>
          </w:p>
        </w:tc>
        <w:tc>
          <w:tcPr>
            <w:tcW w:w="2221" w:type="pct"/>
            <w:shd w:val="clear" w:color="auto" w:fill="auto"/>
            <w:vAlign w:val="center"/>
          </w:tcPr>
          <w:p w14:paraId="552CC399" w14:textId="66945175" w:rsidR="003F1E76" w:rsidRPr="00B97A8E" w:rsidRDefault="003F1E76" w:rsidP="003F1E76">
            <w:pPr>
              <w:rPr>
                <w:rFonts w:ascii="GHEA Grapalat" w:hAnsi="GHEA Grapalat" w:cs="Calibri"/>
                <w:sz w:val="18"/>
                <w:szCs w:val="18"/>
              </w:rPr>
            </w:pPr>
            <w:r w:rsidRPr="00B97A8E">
              <w:rPr>
                <w:rFonts w:ascii="GHEA Grapalat" w:hAnsi="GHEA Grapalat"/>
                <w:sz w:val="18"/>
                <w:szCs w:val="18"/>
              </w:rPr>
              <w:t>Розетка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3158A132" w14:textId="6EA0EDCF"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1000</w:t>
            </w:r>
          </w:p>
        </w:tc>
      </w:tr>
      <w:tr w:rsidR="00B97A8E" w:rsidRPr="00B97A8E" w14:paraId="2F7D575F" w14:textId="77777777" w:rsidTr="0016275C">
        <w:trPr>
          <w:trHeight w:val="223"/>
          <w:jc w:val="center"/>
        </w:trPr>
        <w:tc>
          <w:tcPr>
            <w:tcW w:w="759" w:type="pct"/>
            <w:shd w:val="clear" w:color="auto" w:fill="auto"/>
            <w:vAlign w:val="center"/>
          </w:tcPr>
          <w:p w14:paraId="1B93B6E0" w14:textId="6827D5DD"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35</w:t>
            </w:r>
          </w:p>
        </w:tc>
        <w:tc>
          <w:tcPr>
            <w:tcW w:w="2221" w:type="pct"/>
            <w:shd w:val="clear" w:color="auto" w:fill="auto"/>
            <w:vAlign w:val="center"/>
          </w:tcPr>
          <w:p w14:paraId="0CDB676D" w14:textId="6305D64F" w:rsidR="003F1E76" w:rsidRPr="00B97A8E" w:rsidRDefault="003F1E76" w:rsidP="003F1E76">
            <w:pPr>
              <w:rPr>
                <w:rFonts w:ascii="GHEA Grapalat" w:hAnsi="GHEA Grapalat" w:cs="Calibri"/>
                <w:sz w:val="18"/>
                <w:szCs w:val="18"/>
              </w:rPr>
            </w:pPr>
            <w:r w:rsidRPr="00B97A8E">
              <w:rPr>
                <w:rFonts w:ascii="GHEA Grapalat" w:hAnsi="GHEA Grapalat"/>
                <w:sz w:val="18"/>
                <w:szCs w:val="18"/>
              </w:rPr>
              <w:t>Кабель-канал 2 м</w:t>
            </w:r>
          </w:p>
        </w:tc>
        <w:tc>
          <w:tcPr>
            <w:tcW w:w="2020" w:type="pct"/>
            <w:tcBorders>
              <w:top w:val="single" w:sz="4" w:space="0" w:color="auto"/>
              <w:left w:val="nil"/>
              <w:bottom w:val="single" w:sz="4" w:space="0" w:color="auto"/>
              <w:right w:val="single" w:sz="4" w:space="0" w:color="auto"/>
            </w:tcBorders>
            <w:shd w:val="clear" w:color="auto" w:fill="auto"/>
            <w:vAlign w:val="center"/>
          </w:tcPr>
          <w:p w14:paraId="581B6EFA" w14:textId="01E8DEA2"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600</w:t>
            </w:r>
          </w:p>
        </w:tc>
      </w:tr>
      <w:tr w:rsidR="00B97A8E" w:rsidRPr="00B97A8E" w14:paraId="4F19746E" w14:textId="77777777" w:rsidTr="0016275C">
        <w:trPr>
          <w:trHeight w:val="223"/>
          <w:jc w:val="center"/>
        </w:trPr>
        <w:tc>
          <w:tcPr>
            <w:tcW w:w="759" w:type="pct"/>
            <w:shd w:val="clear" w:color="auto" w:fill="auto"/>
            <w:vAlign w:val="center"/>
          </w:tcPr>
          <w:p w14:paraId="53302006" w14:textId="6D8573F6"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36</w:t>
            </w:r>
          </w:p>
        </w:tc>
        <w:tc>
          <w:tcPr>
            <w:tcW w:w="2221" w:type="pct"/>
            <w:shd w:val="clear" w:color="auto" w:fill="auto"/>
            <w:vAlign w:val="center"/>
          </w:tcPr>
          <w:p w14:paraId="784972D3" w14:textId="71FB889C" w:rsidR="003F1E76" w:rsidRPr="00B97A8E" w:rsidRDefault="003F1E76" w:rsidP="003F1E76">
            <w:pPr>
              <w:rPr>
                <w:rFonts w:ascii="GHEA Grapalat" w:hAnsi="GHEA Grapalat" w:cs="Calibri"/>
                <w:sz w:val="18"/>
                <w:szCs w:val="18"/>
              </w:rPr>
            </w:pPr>
            <w:r w:rsidRPr="00B97A8E">
              <w:rPr>
                <w:rFonts w:ascii="GHEA Grapalat" w:hAnsi="GHEA Grapalat"/>
                <w:sz w:val="18"/>
                <w:szCs w:val="18"/>
              </w:rPr>
              <w:t>Монтажная пена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34C6F107" w14:textId="02D662E4"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2000</w:t>
            </w:r>
          </w:p>
        </w:tc>
      </w:tr>
      <w:tr w:rsidR="00B97A8E" w:rsidRPr="00B97A8E" w14:paraId="5B242706" w14:textId="77777777" w:rsidTr="0016275C">
        <w:trPr>
          <w:trHeight w:val="223"/>
          <w:jc w:val="center"/>
        </w:trPr>
        <w:tc>
          <w:tcPr>
            <w:tcW w:w="759" w:type="pct"/>
            <w:shd w:val="clear" w:color="auto" w:fill="auto"/>
            <w:vAlign w:val="center"/>
          </w:tcPr>
          <w:p w14:paraId="4B9D35C0" w14:textId="2F32FB09"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37</w:t>
            </w:r>
          </w:p>
        </w:tc>
        <w:tc>
          <w:tcPr>
            <w:tcW w:w="2221" w:type="pct"/>
            <w:shd w:val="clear" w:color="auto" w:fill="auto"/>
            <w:vAlign w:val="center"/>
          </w:tcPr>
          <w:p w14:paraId="6923DF04" w14:textId="59B4C8CC" w:rsidR="003F1E76" w:rsidRPr="00B97A8E" w:rsidRDefault="003F1E76" w:rsidP="003F1E76">
            <w:pPr>
              <w:rPr>
                <w:rFonts w:ascii="GHEA Grapalat" w:hAnsi="GHEA Grapalat" w:cs="Calibri"/>
                <w:sz w:val="18"/>
                <w:szCs w:val="18"/>
              </w:rPr>
            </w:pPr>
            <w:r w:rsidRPr="00B97A8E">
              <w:rPr>
                <w:rFonts w:ascii="GHEA Grapalat" w:hAnsi="GHEA Grapalat"/>
                <w:sz w:val="18"/>
                <w:szCs w:val="18"/>
              </w:rPr>
              <w:t>Маяк для штукатурки</w:t>
            </w:r>
          </w:p>
        </w:tc>
        <w:tc>
          <w:tcPr>
            <w:tcW w:w="2020" w:type="pct"/>
            <w:tcBorders>
              <w:top w:val="single" w:sz="4" w:space="0" w:color="auto"/>
              <w:left w:val="nil"/>
              <w:bottom w:val="single" w:sz="4" w:space="0" w:color="auto"/>
              <w:right w:val="single" w:sz="4" w:space="0" w:color="auto"/>
            </w:tcBorders>
            <w:shd w:val="clear" w:color="auto" w:fill="auto"/>
            <w:vAlign w:val="center"/>
          </w:tcPr>
          <w:p w14:paraId="202F8C40" w14:textId="0FCE4DDB"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500</w:t>
            </w:r>
          </w:p>
        </w:tc>
      </w:tr>
      <w:tr w:rsidR="00B97A8E" w:rsidRPr="00B97A8E" w14:paraId="22AD24BA" w14:textId="77777777" w:rsidTr="0016275C">
        <w:trPr>
          <w:trHeight w:val="223"/>
          <w:jc w:val="center"/>
        </w:trPr>
        <w:tc>
          <w:tcPr>
            <w:tcW w:w="759" w:type="pct"/>
            <w:shd w:val="clear" w:color="auto" w:fill="auto"/>
            <w:vAlign w:val="center"/>
          </w:tcPr>
          <w:p w14:paraId="72BDE656" w14:textId="7FA65A6C"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38</w:t>
            </w:r>
          </w:p>
        </w:tc>
        <w:tc>
          <w:tcPr>
            <w:tcW w:w="2221" w:type="pct"/>
            <w:shd w:val="clear" w:color="auto" w:fill="auto"/>
            <w:vAlign w:val="center"/>
          </w:tcPr>
          <w:p w14:paraId="7A3A6168" w14:textId="07882B54" w:rsidR="003F1E76" w:rsidRPr="00B97A8E" w:rsidRDefault="003F1E76" w:rsidP="003F1E76">
            <w:pPr>
              <w:rPr>
                <w:rFonts w:ascii="GHEA Grapalat" w:hAnsi="GHEA Grapalat" w:cs="Calibri"/>
                <w:sz w:val="18"/>
                <w:szCs w:val="18"/>
              </w:rPr>
            </w:pPr>
            <w:r w:rsidRPr="00B97A8E">
              <w:rPr>
                <w:rFonts w:ascii="GHEA Grapalat" w:hAnsi="GHEA Grapalat"/>
                <w:sz w:val="18"/>
                <w:szCs w:val="18"/>
              </w:rPr>
              <w:t>Автомат (предохранитель) 32А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2CB7CFD7" w14:textId="69FD5059"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1500</w:t>
            </w:r>
          </w:p>
        </w:tc>
      </w:tr>
      <w:tr w:rsidR="00B97A8E" w:rsidRPr="00B97A8E" w14:paraId="612332C2" w14:textId="77777777" w:rsidTr="0016275C">
        <w:trPr>
          <w:trHeight w:val="223"/>
          <w:jc w:val="center"/>
        </w:trPr>
        <w:tc>
          <w:tcPr>
            <w:tcW w:w="759" w:type="pct"/>
            <w:shd w:val="clear" w:color="auto" w:fill="auto"/>
            <w:vAlign w:val="center"/>
          </w:tcPr>
          <w:p w14:paraId="0066C623" w14:textId="7830C955"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39</w:t>
            </w:r>
          </w:p>
        </w:tc>
        <w:tc>
          <w:tcPr>
            <w:tcW w:w="2221" w:type="pct"/>
            <w:shd w:val="clear" w:color="auto" w:fill="auto"/>
            <w:vAlign w:val="center"/>
          </w:tcPr>
          <w:p w14:paraId="01CBEB22" w14:textId="0DF2FA9A" w:rsidR="003F1E76" w:rsidRPr="00B97A8E" w:rsidRDefault="003F1E76" w:rsidP="003F1E76">
            <w:pPr>
              <w:rPr>
                <w:rFonts w:ascii="GHEA Grapalat" w:hAnsi="GHEA Grapalat" w:cs="Calibri"/>
                <w:sz w:val="18"/>
                <w:szCs w:val="18"/>
              </w:rPr>
            </w:pPr>
            <w:r w:rsidRPr="00B97A8E">
              <w:rPr>
                <w:rFonts w:ascii="GHEA Grapalat" w:hAnsi="GHEA Grapalat"/>
                <w:sz w:val="18"/>
                <w:szCs w:val="18"/>
              </w:rPr>
              <w:t>Автомат (предохранитель) 16А</w:t>
            </w:r>
          </w:p>
        </w:tc>
        <w:tc>
          <w:tcPr>
            <w:tcW w:w="2020" w:type="pct"/>
            <w:tcBorders>
              <w:top w:val="single" w:sz="4" w:space="0" w:color="auto"/>
              <w:left w:val="nil"/>
              <w:bottom w:val="single" w:sz="4" w:space="0" w:color="auto"/>
              <w:right w:val="single" w:sz="4" w:space="0" w:color="auto"/>
            </w:tcBorders>
            <w:shd w:val="clear" w:color="auto" w:fill="auto"/>
            <w:vAlign w:val="center"/>
          </w:tcPr>
          <w:p w14:paraId="07083699" w14:textId="47F76C9D"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1300</w:t>
            </w:r>
          </w:p>
        </w:tc>
      </w:tr>
      <w:tr w:rsidR="00B97A8E" w:rsidRPr="00B97A8E" w14:paraId="2A008550" w14:textId="77777777" w:rsidTr="0016275C">
        <w:trPr>
          <w:trHeight w:val="223"/>
          <w:jc w:val="center"/>
        </w:trPr>
        <w:tc>
          <w:tcPr>
            <w:tcW w:w="759" w:type="pct"/>
            <w:shd w:val="clear" w:color="auto" w:fill="auto"/>
            <w:vAlign w:val="center"/>
          </w:tcPr>
          <w:p w14:paraId="75B42E21" w14:textId="1EB496C1"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40</w:t>
            </w:r>
          </w:p>
        </w:tc>
        <w:tc>
          <w:tcPr>
            <w:tcW w:w="2221" w:type="pct"/>
            <w:shd w:val="clear" w:color="auto" w:fill="auto"/>
            <w:vAlign w:val="center"/>
          </w:tcPr>
          <w:p w14:paraId="1C5AA772" w14:textId="3D84AB8E" w:rsidR="003F1E76" w:rsidRPr="00B97A8E" w:rsidRDefault="003F1E76" w:rsidP="003F1E76">
            <w:pPr>
              <w:rPr>
                <w:rFonts w:ascii="GHEA Grapalat" w:hAnsi="GHEA Grapalat" w:cs="Calibri"/>
                <w:sz w:val="18"/>
                <w:szCs w:val="18"/>
              </w:rPr>
            </w:pPr>
            <w:r w:rsidRPr="00B97A8E">
              <w:rPr>
                <w:rFonts w:ascii="GHEA Grapalat" w:hAnsi="GHEA Grapalat"/>
                <w:sz w:val="18"/>
                <w:szCs w:val="18"/>
              </w:rPr>
              <w:t>Электрический провод</w:t>
            </w:r>
          </w:p>
        </w:tc>
        <w:tc>
          <w:tcPr>
            <w:tcW w:w="2020" w:type="pct"/>
            <w:tcBorders>
              <w:top w:val="single" w:sz="4" w:space="0" w:color="auto"/>
              <w:left w:val="nil"/>
              <w:bottom w:val="single" w:sz="4" w:space="0" w:color="auto"/>
              <w:right w:val="single" w:sz="4" w:space="0" w:color="auto"/>
            </w:tcBorders>
            <w:shd w:val="clear" w:color="auto" w:fill="auto"/>
            <w:vAlign w:val="center"/>
          </w:tcPr>
          <w:p w14:paraId="5CD672D7" w14:textId="1F48BC2B"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280</w:t>
            </w:r>
          </w:p>
        </w:tc>
      </w:tr>
      <w:tr w:rsidR="00B97A8E" w:rsidRPr="00B97A8E" w14:paraId="4DCDF809" w14:textId="77777777" w:rsidTr="0016275C">
        <w:trPr>
          <w:trHeight w:val="223"/>
          <w:jc w:val="center"/>
        </w:trPr>
        <w:tc>
          <w:tcPr>
            <w:tcW w:w="759" w:type="pct"/>
            <w:shd w:val="clear" w:color="auto" w:fill="auto"/>
            <w:vAlign w:val="center"/>
          </w:tcPr>
          <w:p w14:paraId="683BCC0E" w14:textId="03BC807C"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41</w:t>
            </w:r>
          </w:p>
        </w:tc>
        <w:tc>
          <w:tcPr>
            <w:tcW w:w="2221" w:type="pct"/>
            <w:shd w:val="clear" w:color="auto" w:fill="auto"/>
            <w:vAlign w:val="center"/>
          </w:tcPr>
          <w:p w14:paraId="59102E65" w14:textId="25B6369C" w:rsidR="003F1E76" w:rsidRPr="00B97A8E" w:rsidRDefault="003F1E76" w:rsidP="003F1E76">
            <w:pPr>
              <w:rPr>
                <w:rFonts w:ascii="GHEA Grapalat" w:hAnsi="GHEA Grapalat" w:cs="Calibri"/>
                <w:sz w:val="18"/>
                <w:szCs w:val="18"/>
              </w:rPr>
            </w:pPr>
            <w:r w:rsidRPr="00B97A8E">
              <w:rPr>
                <w:rFonts w:ascii="GHEA Grapalat" w:hAnsi="GHEA Grapalat"/>
                <w:sz w:val="18"/>
                <w:szCs w:val="18"/>
              </w:rPr>
              <w:t>Электрический провод</w:t>
            </w:r>
          </w:p>
        </w:tc>
        <w:tc>
          <w:tcPr>
            <w:tcW w:w="2020" w:type="pct"/>
            <w:tcBorders>
              <w:top w:val="single" w:sz="4" w:space="0" w:color="auto"/>
              <w:left w:val="nil"/>
              <w:bottom w:val="single" w:sz="4" w:space="0" w:color="auto"/>
              <w:right w:val="single" w:sz="4" w:space="0" w:color="auto"/>
            </w:tcBorders>
            <w:shd w:val="clear" w:color="auto" w:fill="auto"/>
            <w:vAlign w:val="center"/>
          </w:tcPr>
          <w:p w14:paraId="5CD0B574" w14:textId="512B0994"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250</w:t>
            </w:r>
          </w:p>
        </w:tc>
      </w:tr>
      <w:tr w:rsidR="00B97A8E" w:rsidRPr="00B97A8E" w14:paraId="67BB3189" w14:textId="77777777" w:rsidTr="0016275C">
        <w:trPr>
          <w:trHeight w:val="223"/>
          <w:jc w:val="center"/>
        </w:trPr>
        <w:tc>
          <w:tcPr>
            <w:tcW w:w="759" w:type="pct"/>
            <w:shd w:val="clear" w:color="auto" w:fill="auto"/>
            <w:vAlign w:val="center"/>
          </w:tcPr>
          <w:p w14:paraId="6FED95AE" w14:textId="34B70274"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42</w:t>
            </w:r>
          </w:p>
        </w:tc>
        <w:tc>
          <w:tcPr>
            <w:tcW w:w="2221" w:type="pct"/>
            <w:shd w:val="clear" w:color="auto" w:fill="auto"/>
            <w:vAlign w:val="center"/>
          </w:tcPr>
          <w:p w14:paraId="08941805" w14:textId="5A59D836" w:rsidR="003F1E76" w:rsidRPr="00B97A8E" w:rsidRDefault="003F1E76" w:rsidP="003F1E76">
            <w:pPr>
              <w:rPr>
                <w:rFonts w:ascii="GHEA Grapalat" w:hAnsi="GHEA Grapalat" w:cs="Calibri"/>
                <w:sz w:val="18"/>
                <w:szCs w:val="18"/>
              </w:rPr>
            </w:pPr>
            <w:r w:rsidRPr="00B97A8E">
              <w:rPr>
                <w:rFonts w:ascii="GHEA Grapalat" w:hAnsi="GHEA Grapalat"/>
                <w:sz w:val="18"/>
                <w:szCs w:val="18"/>
              </w:rPr>
              <w:t>Электрический провод</w:t>
            </w:r>
          </w:p>
        </w:tc>
        <w:tc>
          <w:tcPr>
            <w:tcW w:w="2020" w:type="pct"/>
            <w:tcBorders>
              <w:top w:val="single" w:sz="4" w:space="0" w:color="auto"/>
              <w:left w:val="nil"/>
              <w:bottom w:val="single" w:sz="4" w:space="0" w:color="auto"/>
              <w:right w:val="single" w:sz="4" w:space="0" w:color="auto"/>
            </w:tcBorders>
            <w:shd w:val="clear" w:color="auto" w:fill="auto"/>
            <w:vAlign w:val="center"/>
          </w:tcPr>
          <w:p w14:paraId="346A2932" w14:textId="62A9D8B8"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700</w:t>
            </w:r>
          </w:p>
        </w:tc>
      </w:tr>
      <w:tr w:rsidR="00B97A8E" w:rsidRPr="00B97A8E" w14:paraId="535E1078" w14:textId="77777777" w:rsidTr="0016275C">
        <w:trPr>
          <w:trHeight w:val="223"/>
          <w:jc w:val="center"/>
        </w:trPr>
        <w:tc>
          <w:tcPr>
            <w:tcW w:w="759" w:type="pct"/>
            <w:shd w:val="clear" w:color="auto" w:fill="auto"/>
            <w:vAlign w:val="center"/>
          </w:tcPr>
          <w:p w14:paraId="086F17F9" w14:textId="70BB689C"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43</w:t>
            </w:r>
          </w:p>
        </w:tc>
        <w:tc>
          <w:tcPr>
            <w:tcW w:w="2221" w:type="pct"/>
            <w:shd w:val="clear" w:color="auto" w:fill="auto"/>
            <w:vAlign w:val="center"/>
          </w:tcPr>
          <w:p w14:paraId="28F76AA0" w14:textId="43C86BC7" w:rsidR="003F1E76" w:rsidRPr="00B97A8E" w:rsidRDefault="003F1E76" w:rsidP="003F1E76">
            <w:pPr>
              <w:rPr>
                <w:rFonts w:ascii="GHEA Grapalat" w:hAnsi="GHEA Grapalat" w:cs="Calibri"/>
                <w:sz w:val="18"/>
                <w:szCs w:val="18"/>
              </w:rPr>
            </w:pPr>
            <w:r w:rsidRPr="00B97A8E">
              <w:rPr>
                <w:rFonts w:ascii="GHEA Grapalat" w:hAnsi="GHEA Grapalat"/>
                <w:sz w:val="18"/>
                <w:szCs w:val="18"/>
              </w:rPr>
              <w:t>Заземляющий провод</w:t>
            </w:r>
          </w:p>
        </w:tc>
        <w:tc>
          <w:tcPr>
            <w:tcW w:w="2020" w:type="pct"/>
            <w:tcBorders>
              <w:top w:val="single" w:sz="4" w:space="0" w:color="auto"/>
              <w:left w:val="nil"/>
              <w:bottom w:val="single" w:sz="4" w:space="0" w:color="auto"/>
              <w:right w:val="single" w:sz="4" w:space="0" w:color="auto"/>
            </w:tcBorders>
            <w:shd w:val="clear" w:color="auto" w:fill="auto"/>
            <w:vAlign w:val="center"/>
          </w:tcPr>
          <w:p w14:paraId="36C23452" w14:textId="7E7CCA8D"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lang w:val="hy-AM"/>
              </w:rPr>
              <w:t>330</w:t>
            </w:r>
          </w:p>
        </w:tc>
      </w:tr>
      <w:tr w:rsidR="00B97A8E" w:rsidRPr="00B97A8E" w14:paraId="0ECB10C9" w14:textId="77777777" w:rsidTr="0016275C">
        <w:trPr>
          <w:trHeight w:val="223"/>
          <w:jc w:val="center"/>
        </w:trPr>
        <w:tc>
          <w:tcPr>
            <w:tcW w:w="759" w:type="pct"/>
            <w:shd w:val="clear" w:color="auto" w:fill="auto"/>
            <w:vAlign w:val="center"/>
          </w:tcPr>
          <w:p w14:paraId="23F3F0BA" w14:textId="546F6CAC"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lastRenderedPageBreak/>
              <w:t>44</w:t>
            </w:r>
          </w:p>
        </w:tc>
        <w:tc>
          <w:tcPr>
            <w:tcW w:w="2221" w:type="pct"/>
            <w:shd w:val="clear" w:color="auto" w:fill="auto"/>
            <w:vAlign w:val="center"/>
          </w:tcPr>
          <w:p w14:paraId="6066C4C5" w14:textId="7ADB9B2A" w:rsidR="003F1E76" w:rsidRPr="00B97A8E" w:rsidRDefault="003F1E76" w:rsidP="003F1E76">
            <w:pPr>
              <w:rPr>
                <w:rFonts w:ascii="GHEA Grapalat" w:hAnsi="GHEA Grapalat" w:cs="Calibri"/>
                <w:sz w:val="18"/>
                <w:szCs w:val="18"/>
              </w:rPr>
            </w:pPr>
            <w:r w:rsidRPr="00B97A8E">
              <w:rPr>
                <w:rFonts w:ascii="GHEA Grapalat" w:hAnsi="GHEA Grapalat"/>
                <w:sz w:val="18"/>
                <w:szCs w:val="18"/>
              </w:rPr>
              <w:t>Вентилятор для дымохода / вытяжки</w:t>
            </w:r>
          </w:p>
        </w:tc>
        <w:tc>
          <w:tcPr>
            <w:tcW w:w="2020" w:type="pct"/>
            <w:tcBorders>
              <w:top w:val="single" w:sz="4" w:space="0" w:color="auto"/>
              <w:left w:val="nil"/>
              <w:bottom w:val="single" w:sz="4" w:space="0" w:color="auto"/>
              <w:right w:val="single" w:sz="4" w:space="0" w:color="auto"/>
            </w:tcBorders>
            <w:shd w:val="clear" w:color="auto" w:fill="auto"/>
            <w:vAlign w:val="center"/>
          </w:tcPr>
          <w:p w14:paraId="6197920E" w14:textId="2D608B8A"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5000</w:t>
            </w:r>
          </w:p>
        </w:tc>
      </w:tr>
      <w:tr w:rsidR="00B97A8E" w:rsidRPr="00B97A8E" w14:paraId="484D4222" w14:textId="77777777" w:rsidTr="0016275C">
        <w:trPr>
          <w:trHeight w:val="223"/>
          <w:jc w:val="center"/>
        </w:trPr>
        <w:tc>
          <w:tcPr>
            <w:tcW w:w="759" w:type="pct"/>
            <w:shd w:val="clear" w:color="auto" w:fill="auto"/>
            <w:vAlign w:val="center"/>
          </w:tcPr>
          <w:p w14:paraId="31035653" w14:textId="58BCAF6E"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rPr>
              <w:t>45</w:t>
            </w:r>
          </w:p>
        </w:tc>
        <w:tc>
          <w:tcPr>
            <w:tcW w:w="2221" w:type="pct"/>
            <w:shd w:val="clear" w:color="auto" w:fill="auto"/>
            <w:vAlign w:val="center"/>
          </w:tcPr>
          <w:p w14:paraId="68136945" w14:textId="55DC8D59" w:rsidR="003F1E76" w:rsidRPr="00B97A8E" w:rsidRDefault="003F1E76" w:rsidP="003F1E76">
            <w:pPr>
              <w:rPr>
                <w:rFonts w:ascii="GHEA Grapalat" w:hAnsi="GHEA Grapalat" w:cs="Calibri"/>
                <w:sz w:val="18"/>
                <w:szCs w:val="18"/>
              </w:rPr>
            </w:pPr>
            <w:r w:rsidRPr="00B97A8E">
              <w:rPr>
                <w:rFonts w:ascii="GHEA Grapalat" w:hAnsi="GHEA Grapalat"/>
                <w:sz w:val="18"/>
                <w:szCs w:val="18"/>
              </w:rPr>
              <w:t>Трёхфазный автомат</w:t>
            </w:r>
          </w:p>
        </w:tc>
        <w:tc>
          <w:tcPr>
            <w:tcW w:w="2020" w:type="pct"/>
            <w:tcBorders>
              <w:top w:val="single" w:sz="4" w:space="0" w:color="auto"/>
              <w:left w:val="nil"/>
              <w:bottom w:val="single" w:sz="4" w:space="0" w:color="auto"/>
              <w:right w:val="single" w:sz="4" w:space="0" w:color="auto"/>
            </w:tcBorders>
            <w:shd w:val="clear" w:color="auto" w:fill="auto"/>
            <w:vAlign w:val="center"/>
          </w:tcPr>
          <w:p w14:paraId="4BBA61F8" w14:textId="07D169F1" w:rsidR="003F1E76" w:rsidRPr="00B97A8E" w:rsidRDefault="003F1E76" w:rsidP="003F1E76">
            <w:pPr>
              <w:jc w:val="center"/>
              <w:rPr>
                <w:rFonts w:ascii="GHEA Grapalat" w:hAnsi="GHEA Grapalat" w:cs="Calibri"/>
                <w:sz w:val="18"/>
                <w:szCs w:val="18"/>
              </w:rPr>
            </w:pPr>
            <w:r w:rsidRPr="00B97A8E">
              <w:rPr>
                <w:rFonts w:ascii="GHEA Grapalat" w:hAnsi="GHEA Grapalat" w:cs="Calibri"/>
                <w:sz w:val="18"/>
                <w:szCs w:val="18"/>
                <w:lang w:val="hy-AM"/>
              </w:rPr>
              <w:t>7000</w:t>
            </w:r>
          </w:p>
        </w:tc>
      </w:tr>
      <w:tr w:rsidR="00B97A8E" w:rsidRPr="00B97A8E" w14:paraId="5B949CC3" w14:textId="77777777" w:rsidTr="004334A4">
        <w:trPr>
          <w:trHeight w:val="223"/>
          <w:jc w:val="center"/>
        </w:trPr>
        <w:tc>
          <w:tcPr>
            <w:tcW w:w="2980" w:type="pct"/>
            <w:gridSpan w:val="2"/>
            <w:shd w:val="clear" w:color="auto" w:fill="auto"/>
            <w:vAlign w:val="center"/>
          </w:tcPr>
          <w:p w14:paraId="48A48602" w14:textId="4CFBC0D9" w:rsidR="003F1E76" w:rsidRPr="00B97A8E" w:rsidRDefault="003F1E76" w:rsidP="003F1E76">
            <w:pPr>
              <w:jc w:val="center"/>
              <w:rPr>
                <w:rFonts w:ascii="GHEA Grapalat" w:hAnsi="GHEA Grapalat" w:cs="Calibri"/>
                <w:b/>
                <w:bCs/>
                <w:sz w:val="18"/>
                <w:szCs w:val="18"/>
              </w:rPr>
            </w:pPr>
            <w:r w:rsidRPr="00B97A8E">
              <w:rPr>
                <w:rFonts w:ascii="GHEA Grapalat" w:hAnsi="GHEA Grapalat" w:cs="Calibri"/>
                <w:b/>
                <w:bCs/>
                <w:sz w:val="18"/>
                <w:szCs w:val="18"/>
              </w:rPr>
              <w:t>Итого: сумма единичных цен</w:t>
            </w:r>
          </w:p>
        </w:tc>
        <w:tc>
          <w:tcPr>
            <w:tcW w:w="2020" w:type="pct"/>
            <w:tcBorders>
              <w:top w:val="single" w:sz="4" w:space="0" w:color="auto"/>
              <w:left w:val="nil"/>
              <w:bottom w:val="single" w:sz="4" w:space="0" w:color="auto"/>
              <w:right w:val="single" w:sz="4" w:space="0" w:color="auto"/>
            </w:tcBorders>
            <w:shd w:val="clear" w:color="auto" w:fill="auto"/>
            <w:vAlign w:val="center"/>
          </w:tcPr>
          <w:p w14:paraId="6AB5CD5F" w14:textId="038BA79B" w:rsidR="003F1E76" w:rsidRPr="00B97A8E" w:rsidRDefault="003F1E76" w:rsidP="003F1E76">
            <w:pPr>
              <w:jc w:val="center"/>
              <w:rPr>
                <w:rFonts w:ascii="GHEA Grapalat" w:hAnsi="GHEA Grapalat" w:cs="Calibri"/>
                <w:b/>
                <w:bCs/>
                <w:sz w:val="18"/>
                <w:szCs w:val="18"/>
              </w:rPr>
            </w:pPr>
            <w:r w:rsidRPr="00B97A8E">
              <w:rPr>
                <w:rFonts w:ascii="GHEA Grapalat" w:hAnsi="GHEA Grapalat" w:cs="Calibri"/>
                <w:b/>
                <w:bCs/>
                <w:sz w:val="18"/>
                <w:szCs w:val="18"/>
              </w:rPr>
              <w:t>401,381.00</w:t>
            </w:r>
          </w:p>
        </w:tc>
      </w:tr>
    </w:tbl>
    <w:p w14:paraId="18401CC2" w14:textId="3F361A8B" w:rsidR="00230970" w:rsidRPr="00B97A8E" w:rsidRDefault="00816505" w:rsidP="003F28B2">
      <w:pPr>
        <w:pStyle w:val="BodyTextIndent2"/>
        <w:widowControl w:val="0"/>
        <w:spacing w:line="240" w:lineRule="auto"/>
        <w:ind w:firstLine="567"/>
        <w:rPr>
          <w:rFonts w:ascii="GHEA Grapalat" w:hAnsi="GHEA Grapalat"/>
        </w:rPr>
      </w:pPr>
      <w:r w:rsidRPr="00B97A8E">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97A8E">
        <w:rPr>
          <w:rFonts w:ascii="GHEA Grapalat" w:hAnsi="GHEA Grapalat"/>
        </w:rPr>
        <w:t xml:space="preserve">6 </w:t>
      </w:r>
      <w:r w:rsidRPr="00B97A8E">
        <w:rPr>
          <w:rFonts w:ascii="GHEA Grapalat" w:hAnsi="GHEA Grapalat"/>
        </w:rPr>
        <w:t>к настоящему Приглашению.</w:t>
      </w:r>
      <w:r w:rsidR="006173D4" w:rsidRPr="00B97A8E">
        <w:rPr>
          <w:rFonts w:ascii="GHEA Grapalat" w:hAnsi="GHEA Grapalat"/>
        </w:rPr>
        <w:t xml:space="preserve"> </w:t>
      </w:r>
      <w:r w:rsidR="00B453CD" w:rsidRPr="00B97A8E">
        <w:rPr>
          <w:rFonts w:ascii="GHEA Grapalat" w:hAnsi="GHEA Grapalat"/>
        </w:rPr>
        <w:t xml:space="preserve"> </w:t>
      </w:r>
    </w:p>
    <w:p w14:paraId="579275A0" w14:textId="77777777" w:rsidR="00C71006" w:rsidRPr="00B97A8E" w:rsidRDefault="00C71006" w:rsidP="003F28B2">
      <w:pPr>
        <w:pStyle w:val="BodyTextIndent2"/>
        <w:widowControl w:val="0"/>
        <w:spacing w:line="240" w:lineRule="auto"/>
        <w:ind w:firstLine="567"/>
        <w:rPr>
          <w:rFonts w:ascii="GHEA Grapalat" w:hAnsi="GHEA Grapalat"/>
        </w:rPr>
      </w:pPr>
      <w:r w:rsidRPr="00B97A8E">
        <w:rPr>
          <w:rFonts w:ascii="GHEA Grapalat" w:hAnsi="GHEA Grapalat"/>
        </w:rPr>
        <w:t>При использовании ссылок в технических характеристиках в Приложении N 6 к настоящему приглашению участникам представляются фирменное наименование, модель и производитель товаров, предлагаемых в эквиваленте.</w:t>
      </w:r>
    </w:p>
    <w:p w14:paraId="79A84FAB" w14:textId="3A10F2EC" w:rsidR="00C71006" w:rsidRPr="00B97A8E" w:rsidRDefault="00C71006" w:rsidP="00532F40">
      <w:pPr>
        <w:pStyle w:val="BodyTextIndent2"/>
        <w:widowControl w:val="0"/>
        <w:spacing w:line="240" w:lineRule="auto"/>
        <w:ind w:firstLine="720"/>
        <w:rPr>
          <w:rFonts w:ascii="GHEA Grapalat" w:hAnsi="GHEA Grapalat"/>
          <w:b/>
        </w:rPr>
      </w:pPr>
      <w:r w:rsidRPr="00B97A8E">
        <w:rPr>
          <w:rFonts w:ascii="GHEA Grapalat" w:hAnsi="GHEA Grapalat"/>
        </w:rPr>
        <w:t xml:space="preserve"> </w:t>
      </w:r>
    </w:p>
    <w:p w14:paraId="5F30B49D" w14:textId="77777777" w:rsidR="00CA27AF" w:rsidRPr="00B97A8E" w:rsidRDefault="00693101" w:rsidP="00CA27AF">
      <w:pPr>
        <w:widowControl w:val="0"/>
        <w:jc w:val="center"/>
        <w:rPr>
          <w:rFonts w:ascii="GHEA Grapalat" w:hAnsi="GHEA Grapalat"/>
          <w:b/>
          <w:sz w:val="20"/>
          <w:szCs w:val="20"/>
        </w:rPr>
      </w:pPr>
      <w:r w:rsidRPr="00B97A8E">
        <w:rPr>
          <w:rFonts w:ascii="GHEA Grapalat" w:hAnsi="GHEA Grapalat"/>
          <w:b/>
          <w:sz w:val="20"/>
          <w:szCs w:val="20"/>
        </w:rPr>
        <w:t>2.</w:t>
      </w:r>
      <w:r w:rsidR="002B32D6" w:rsidRPr="00B97A8E">
        <w:rPr>
          <w:rFonts w:ascii="GHEA Grapalat" w:hAnsi="GHEA Grapalat"/>
          <w:b/>
          <w:sz w:val="20"/>
          <w:szCs w:val="20"/>
        </w:rPr>
        <w:t xml:space="preserve"> </w:t>
      </w:r>
      <w:r w:rsidR="00CA27AF" w:rsidRPr="00B97A8E">
        <w:rPr>
          <w:rFonts w:ascii="GHEA Grapalat" w:hAnsi="GHEA Grapalat"/>
          <w:b/>
          <w:sz w:val="20"/>
          <w:szCs w:val="20"/>
        </w:rPr>
        <w:t xml:space="preserve">ТРЕБОВАНИЯ К ПРАВУ УЧАСТНИКА НА УЧАСТИЕ, </w:t>
      </w:r>
    </w:p>
    <w:p w14:paraId="41028157" w14:textId="6A8DCA31" w:rsidR="00096865" w:rsidRPr="00B97A8E" w:rsidRDefault="00CA27AF" w:rsidP="00CA27AF">
      <w:pPr>
        <w:widowControl w:val="0"/>
        <w:jc w:val="center"/>
        <w:rPr>
          <w:rFonts w:ascii="GHEA Grapalat" w:hAnsi="GHEA Grapalat"/>
          <w:b/>
          <w:sz w:val="20"/>
          <w:szCs w:val="20"/>
        </w:rPr>
      </w:pPr>
      <w:r w:rsidRPr="00B97A8E">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2B32D6" w:rsidRPr="00B97A8E">
        <w:rPr>
          <w:rFonts w:ascii="GHEA Grapalat" w:hAnsi="GHEA Grapalat"/>
          <w:b/>
          <w:sz w:val="20"/>
          <w:szCs w:val="20"/>
        </w:rPr>
        <w:t xml:space="preserve"> </w:t>
      </w:r>
    </w:p>
    <w:p w14:paraId="774A3E84" w14:textId="77777777" w:rsidR="00230970" w:rsidRPr="00B97A8E" w:rsidRDefault="00230970" w:rsidP="00F9271C">
      <w:pPr>
        <w:widowControl w:val="0"/>
        <w:jc w:val="center"/>
        <w:rPr>
          <w:rFonts w:ascii="GHEA Grapalat" w:hAnsi="GHEA Grapalat"/>
          <w:b/>
          <w:sz w:val="20"/>
          <w:szCs w:val="20"/>
        </w:rPr>
      </w:pPr>
    </w:p>
    <w:p w14:paraId="1828B475" w14:textId="77777777" w:rsidR="00753E6E" w:rsidRPr="00B97A8E" w:rsidRDefault="00096865" w:rsidP="00F9271C">
      <w:pPr>
        <w:widowControl w:val="0"/>
        <w:tabs>
          <w:tab w:val="left" w:pos="1134"/>
        </w:tabs>
        <w:ind w:firstLine="630"/>
        <w:jc w:val="both"/>
        <w:rPr>
          <w:rFonts w:ascii="GHEA Grapalat" w:hAnsi="GHEA Grapalat" w:cs="Arial Armenian"/>
          <w:sz w:val="20"/>
          <w:szCs w:val="20"/>
        </w:rPr>
      </w:pPr>
      <w:r w:rsidRPr="00B97A8E">
        <w:rPr>
          <w:rFonts w:ascii="GHEA Grapalat" w:hAnsi="GHEA Grapalat"/>
          <w:sz w:val="20"/>
          <w:szCs w:val="20"/>
        </w:rPr>
        <w:t>2.1</w:t>
      </w:r>
      <w:r w:rsidR="008E6E51" w:rsidRPr="00B97A8E">
        <w:rPr>
          <w:rFonts w:ascii="GHEA Grapalat" w:hAnsi="GHEA Grapalat"/>
          <w:sz w:val="20"/>
          <w:szCs w:val="20"/>
        </w:rPr>
        <w:t>.</w:t>
      </w:r>
      <w:r w:rsidR="00693101" w:rsidRPr="00B97A8E">
        <w:rPr>
          <w:rFonts w:ascii="GHEA Grapalat" w:hAnsi="GHEA Grapalat"/>
          <w:sz w:val="20"/>
          <w:szCs w:val="20"/>
        </w:rPr>
        <w:tab/>
      </w:r>
      <w:r w:rsidRPr="00B97A8E">
        <w:rPr>
          <w:rFonts w:ascii="GHEA Grapalat" w:hAnsi="GHEA Grapalat"/>
          <w:sz w:val="20"/>
          <w:szCs w:val="20"/>
        </w:rPr>
        <w:t>В настоящей процедуре не имеют права участвовать лица:</w:t>
      </w:r>
    </w:p>
    <w:p w14:paraId="6C9FBBC7" w14:textId="77777777" w:rsidR="00753E6E" w:rsidRPr="00B97A8E" w:rsidRDefault="00753E6E"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1)</w:t>
      </w:r>
      <w:r w:rsidR="00693101" w:rsidRPr="00B97A8E">
        <w:rPr>
          <w:rFonts w:ascii="GHEA Grapalat" w:hAnsi="GHEA Grapalat"/>
          <w:sz w:val="20"/>
          <w:szCs w:val="20"/>
        </w:rPr>
        <w:tab/>
      </w:r>
      <w:r w:rsidRPr="00B97A8E">
        <w:rPr>
          <w:rFonts w:ascii="GHEA Grapalat" w:hAnsi="GHEA Grapalat"/>
          <w:sz w:val="20"/>
          <w:szCs w:val="20"/>
        </w:rPr>
        <w:t xml:space="preserve">которые на день подачи заявки в судебном порядке признаны банкротом; </w:t>
      </w:r>
    </w:p>
    <w:p w14:paraId="46F3A1E0" w14:textId="77777777" w:rsidR="00753E6E" w:rsidRPr="00B97A8E" w:rsidRDefault="00753E6E"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3)</w:t>
      </w:r>
      <w:r w:rsidR="00E1385B" w:rsidRPr="00B97A8E">
        <w:rPr>
          <w:rFonts w:ascii="GHEA Grapalat" w:hAnsi="GHEA Grapalat"/>
          <w:sz w:val="20"/>
          <w:szCs w:val="20"/>
        </w:rPr>
        <w:tab/>
      </w:r>
      <w:r w:rsidRPr="00B97A8E">
        <w:rPr>
          <w:rFonts w:ascii="GHEA Grapalat" w:hAnsi="GHEA Grapalat"/>
          <w:sz w:val="20"/>
          <w:szCs w:val="20"/>
        </w:rPr>
        <w:t xml:space="preserve">которые или представитель исполнительного органа которых в течение </w:t>
      </w:r>
      <w:r w:rsidR="00FC3663" w:rsidRPr="00B97A8E">
        <w:rPr>
          <w:rFonts w:ascii="GHEA Grapalat" w:hAnsi="GHEA Grapalat"/>
          <w:sz w:val="20"/>
          <w:szCs w:val="20"/>
        </w:rPr>
        <w:t>пяти</w:t>
      </w:r>
      <w:r w:rsidRPr="00B97A8E">
        <w:rPr>
          <w:rFonts w:ascii="GHEA Grapalat" w:hAnsi="GHEA Grapalat"/>
          <w:sz w:val="20"/>
          <w:szCs w:val="20"/>
        </w:rPr>
        <w:t xml:space="preserve"> лет, предшествующих дню подачи заявки, были осуждены за</w:t>
      </w:r>
      <w:r w:rsidR="003240F7" w:rsidRPr="00B97A8E">
        <w:rPr>
          <w:rFonts w:ascii="Courier New" w:hAnsi="Courier New" w:cs="Courier New"/>
          <w:sz w:val="20"/>
          <w:szCs w:val="20"/>
          <w:lang w:val="en-US"/>
        </w:rPr>
        <w:t> </w:t>
      </w:r>
      <w:r w:rsidRPr="00B97A8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97A8E">
        <w:rPr>
          <w:rFonts w:ascii="Courier New" w:hAnsi="Courier New" w:cs="Courier New"/>
          <w:sz w:val="20"/>
          <w:szCs w:val="20"/>
          <w:lang w:val="en-US"/>
        </w:rPr>
        <w:t> </w:t>
      </w:r>
      <w:r w:rsidRPr="00B97A8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B97A8E">
        <w:rPr>
          <w:rFonts w:ascii="GHEA Grapalat" w:hAnsi="GHEA Grapalat"/>
          <w:sz w:val="20"/>
          <w:szCs w:val="20"/>
        </w:rPr>
        <w:t>гашена</w:t>
      </w:r>
      <w:r w:rsidR="00F62D7A" w:rsidRPr="00B97A8E">
        <w:rPr>
          <w:rFonts w:ascii="GHEA Grapalat" w:hAnsi="GHEA Grapalat"/>
          <w:sz w:val="20"/>
          <w:szCs w:val="20"/>
        </w:rPr>
        <w:t xml:space="preserve"> или  отменена</w:t>
      </w:r>
      <w:r w:rsidR="003240F7" w:rsidRPr="00B97A8E">
        <w:rPr>
          <w:rFonts w:ascii="GHEA Grapalat" w:hAnsi="GHEA Grapalat"/>
          <w:sz w:val="20"/>
          <w:szCs w:val="20"/>
        </w:rPr>
        <w:t>;</w:t>
      </w:r>
    </w:p>
    <w:p w14:paraId="0B95ED76" w14:textId="77777777" w:rsidR="00753E6E" w:rsidRPr="00B97A8E" w:rsidRDefault="00753E6E"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4)</w:t>
      </w:r>
      <w:r w:rsidR="00E1385B" w:rsidRPr="00B97A8E">
        <w:rPr>
          <w:rFonts w:ascii="GHEA Grapalat" w:hAnsi="GHEA Grapalat"/>
          <w:sz w:val="20"/>
          <w:szCs w:val="20"/>
        </w:rPr>
        <w:tab/>
      </w:r>
      <w:r w:rsidR="00CB2FE2" w:rsidRPr="00B97A8E">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B97A8E">
        <w:rPr>
          <w:rFonts w:ascii="GHEA Grapalat" w:hAnsi="GHEA Grapalat"/>
          <w:sz w:val="20"/>
          <w:szCs w:val="20"/>
        </w:rPr>
        <w:t>;</w:t>
      </w:r>
    </w:p>
    <w:p w14:paraId="11C38E9A" w14:textId="77777777" w:rsidR="00753E6E" w:rsidRPr="00B97A8E" w:rsidRDefault="00753E6E"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5)</w:t>
      </w:r>
      <w:r w:rsidR="00E1385B" w:rsidRPr="00B97A8E">
        <w:rPr>
          <w:rFonts w:ascii="GHEA Grapalat" w:hAnsi="GHEA Grapalat"/>
          <w:sz w:val="20"/>
          <w:szCs w:val="20"/>
        </w:rPr>
        <w:tab/>
      </w:r>
      <w:r w:rsidRPr="00B97A8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97A8E">
        <w:rPr>
          <w:rFonts w:ascii="Courier New" w:hAnsi="Courier New" w:cs="Courier New"/>
          <w:sz w:val="20"/>
          <w:szCs w:val="20"/>
          <w:lang w:val="en-US"/>
        </w:rPr>
        <w:t> </w:t>
      </w:r>
      <w:r w:rsidRPr="00B97A8E">
        <w:rPr>
          <w:rFonts w:ascii="GHEA Grapalat" w:hAnsi="GHEA Grapalat"/>
          <w:sz w:val="20"/>
          <w:szCs w:val="20"/>
        </w:rPr>
        <w:t xml:space="preserve">закупках; </w:t>
      </w:r>
    </w:p>
    <w:p w14:paraId="16426F68" w14:textId="5DDB48AF" w:rsidR="00753E6E" w:rsidRPr="00B97A8E" w:rsidRDefault="00753E6E"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6)</w:t>
      </w:r>
      <w:r w:rsidR="00E1385B" w:rsidRPr="00B97A8E">
        <w:rPr>
          <w:rFonts w:ascii="GHEA Grapalat" w:hAnsi="GHEA Grapalat"/>
          <w:sz w:val="20"/>
          <w:szCs w:val="20"/>
        </w:rPr>
        <w:tab/>
      </w:r>
      <w:r w:rsidRPr="00B97A8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40805963" w14:textId="16F1EF74" w:rsidR="00562BC7" w:rsidRPr="00B97A8E" w:rsidRDefault="00562BC7" w:rsidP="00F9271C">
      <w:pPr>
        <w:widowControl w:val="0"/>
        <w:tabs>
          <w:tab w:val="left" w:pos="1134"/>
        </w:tabs>
        <w:ind w:firstLine="630"/>
        <w:jc w:val="both"/>
        <w:rPr>
          <w:rFonts w:ascii="GHEA Grapalat" w:hAnsi="GHEA Grapalat"/>
          <w:sz w:val="20"/>
          <w:szCs w:val="20"/>
        </w:rPr>
      </w:pPr>
      <w:bookmarkStart w:id="3" w:name="_Hlk203400845"/>
      <w:r w:rsidRPr="00B97A8E">
        <w:rPr>
          <w:rFonts w:ascii="GHEA Grapalat" w:hAnsi="GHEA Grapalat"/>
          <w:sz w:val="20"/>
          <w:szCs w:val="20"/>
          <w:lang w:val="es-ES"/>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bookmarkEnd w:id="3"/>
    </w:p>
    <w:p w14:paraId="0DB8AADF" w14:textId="77777777" w:rsidR="00990561" w:rsidRPr="00B97A8E" w:rsidRDefault="00990561"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07FE86F" w14:textId="77777777" w:rsidR="006622A4" w:rsidRPr="00B97A8E" w:rsidRDefault="006622A4" w:rsidP="00F9271C">
      <w:pPr>
        <w:widowControl w:val="0"/>
        <w:tabs>
          <w:tab w:val="left" w:pos="1134"/>
        </w:tabs>
        <w:ind w:firstLine="630"/>
        <w:contextualSpacing/>
        <w:jc w:val="both"/>
        <w:rPr>
          <w:rFonts w:ascii="GHEA Grapalat" w:hAnsi="GHEA Grapalat"/>
          <w:sz w:val="20"/>
          <w:szCs w:val="20"/>
        </w:rPr>
      </w:pPr>
      <w:r w:rsidRPr="00B97A8E">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46049F60" w14:textId="77777777" w:rsidR="006622A4" w:rsidRPr="00B97A8E" w:rsidRDefault="006622A4" w:rsidP="00F9271C">
      <w:pPr>
        <w:pStyle w:val="ListParagraph"/>
        <w:widowControl w:val="0"/>
        <w:numPr>
          <w:ilvl w:val="0"/>
          <w:numId w:val="31"/>
        </w:numPr>
        <w:tabs>
          <w:tab w:val="left" w:pos="1134"/>
        </w:tabs>
        <w:ind w:left="0" w:firstLine="630"/>
        <w:contextualSpacing/>
        <w:jc w:val="both"/>
        <w:rPr>
          <w:rFonts w:ascii="GHEA Grapalat" w:hAnsi="GHEA Grapalat"/>
          <w:sz w:val="20"/>
          <w:szCs w:val="20"/>
        </w:rPr>
      </w:pPr>
      <w:r w:rsidRPr="00B97A8E">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A62F06E" w14:textId="77777777" w:rsidR="006622A4" w:rsidRPr="00B97A8E" w:rsidRDefault="006622A4" w:rsidP="00F9271C">
      <w:pPr>
        <w:pStyle w:val="ListParagraph"/>
        <w:widowControl w:val="0"/>
        <w:numPr>
          <w:ilvl w:val="0"/>
          <w:numId w:val="31"/>
        </w:numPr>
        <w:tabs>
          <w:tab w:val="left" w:pos="1134"/>
        </w:tabs>
        <w:ind w:left="0" w:firstLine="630"/>
        <w:contextualSpacing/>
        <w:jc w:val="both"/>
        <w:rPr>
          <w:rFonts w:ascii="GHEA Grapalat" w:hAnsi="GHEA Grapalat"/>
          <w:sz w:val="20"/>
          <w:szCs w:val="20"/>
        </w:rPr>
      </w:pPr>
      <w:r w:rsidRPr="00B97A8E">
        <w:rPr>
          <w:rFonts w:ascii="GHEA Grapalat" w:hAnsi="GHEA Grapalat"/>
          <w:sz w:val="20"/>
          <w:szCs w:val="20"/>
        </w:rPr>
        <w:t>в качестве отобранного участника отказался или лишился  права заключения договора.</w:t>
      </w:r>
    </w:p>
    <w:p w14:paraId="427DD913" w14:textId="77777777" w:rsidR="00753E6E" w:rsidRPr="00B97A8E" w:rsidRDefault="00753E6E" w:rsidP="00F9271C">
      <w:pPr>
        <w:widowControl w:val="0"/>
        <w:tabs>
          <w:tab w:val="left" w:pos="1134"/>
        </w:tabs>
        <w:ind w:firstLine="630"/>
        <w:jc w:val="both"/>
        <w:rPr>
          <w:rFonts w:ascii="GHEA Grapalat" w:hAnsi="GHEA Grapalat" w:cs="Sylfaen"/>
          <w:sz w:val="20"/>
          <w:szCs w:val="20"/>
        </w:rPr>
      </w:pPr>
      <w:r w:rsidRPr="00B97A8E">
        <w:rPr>
          <w:rFonts w:ascii="GHEA Grapalat" w:hAnsi="GHEA Grapalat"/>
          <w:sz w:val="20"/>
          <w:szCs w:val="20"/>
        </w:rPr>
        <w:t>2.2.</w:t>
      </w:r>
      <w:r w:rsidR="00E1385B" w:rsidRPr="00B97A8E">
        <w:rPr>
          <w:rFonts w:ascii="GHEA Grapalat" w:hAnsi="GHEA Grapalat"/>
          <w:sz w:val="20"/>
          <w:szCs w:val="20"/>
        </w:rPr>
        <w:tab/>
      </w:r>
      <w:r w:rsidRPr="00B97A8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B97A8E">
        <w:rPr>
          <w:rFonts w:ascii="GHEA Grapalat" w:hAnsi="GHEA Grapalat"/>
          <w:sz w:val="20"/>
          <w:szCs w:val="20"/>
        </w:rPr>
        <w:t>1</w:t>
      </w:r>
      <w:r w:rsidRPr="00B97A8E">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0FD9214" w14:textId="2E48F458" w:rsidR="005A221E" w:rsidRPr="00B97A8E" w:rsidRDefault="00562BC7" w:rsidP="00F9271C">
      <w:pPr>
        <w:widowControl w:val="0"/>
        <w:tabs>
          <w:tab w:val="left" w:pos="1134"/>
        </w:tabs>
        <w:ind w:firstLine="630"/>
        <w:jc w:val="both"/>
        <w:rPr>
          <w:rFonts w:ascii="GHEA Grapalat" w:hAnsi="GHEA Grapalat"/>
          <w:sz w:val="20"/>
          <w:szCs w:val="20"/>
        </w:rPr>
      </w:pPr>
      <w:bookmarkStart w:id="4" w:name="_Hlk203400867"/>
      <w:r w:rsidRPr="00B97A8E">
        <w:rPr>
          <w:rFonts w:ascii="GHEA Grapalat" w:hAnsi="GHEA Grapalat" w:cs="Tahoma"/>
          <w:sz w:val="20"/>
          <w:szCs w:val="20"/>
          <w:lang w:val="es-ES"/>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bookmarkEnd w:id="4"/>
    </w:p>
    <w:p w14:paraId="4ADA0F50" w14:textId="77777777" w:rsidR="00BA3554" w:rsidRPr="00B97A8E" w:rsidRDefault="00BA3554"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Запрещается одновременное участие в настоящей процедуре</w:t>
      </w:r>
      <w:r w:rsidR="00F4264D" w:rsidRPr="00B97A8E">
        <w:rPr>
          <w:rFonts w:ascii="GHEA Grapalat" w:hAnsi="GHEA Grapalat"/>
          <w:sz w:val="20"/>
          <w:szCs w:val="20"/>
        </w:rPr>
        <w:t xml:space="preserve"> (</w:t>
      </w:r>
      <w:r w:rsidR="00DA4643" w:rsidRPr="00B97A8E">
        <w:rPr>
          <w:rFonts w:ascii="GHEA Grapalat" w:hAnsi="GHEA Grapalat"/>
          <w:sz w:val="20"/>
          <w:szCs w:val="20"/>
        </w:rPr>
        <w:t>на о</w:t>
      </w:r>
      <w:r w:rsidR="00EE7758" w:rsidRPr="00B97A8E">
        <w:rPr>
          <w:rFonts w:ascii="GHEA Grapalat" w:hAnsi="GHEA Grapalat"/>
          <w:sz w:val="20"/>
          <w:szCs w:val="20"/>
        </w:rPr>
        <w:t>дин и тот же</w:t>
      </w:r>
      <w:r w:rsidR="00DA4643" w:rsidRPr="00B97A8E">
        <w:rPr>
          <w:rFonts w:ascii="GHEA Grapalat" w:hAnsi="GHEA Grapalat"/>
          <w:sz w:val="20"/>
          <w:szCs w:val="20"/>
        </w:rPr>
        <w:t xml:space="preserve"> лот</w:t>
      </w:r>
      <w:r w:rsidR="00F4264D" w:rsidRPr="00B97A8E">
        <w:rPr>
          <w:rFonts w:ascii="GHEA Grapalat" w:hAnsi="GHEA Grapalat"/>
          <w:sz w:val="20"/>
          <w:szCs w:val="20"/>
        </w:rPr>
        <w:t>)</w:t>
      </w:r>
      <w:r w:rsidRPr="00B97A8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A8A4841" w14:textId="77777777" w:rsidR="00D5674E" w:rsidRPr="00B97A8E" w:rsidRDefault="009F18D0"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lastRenderedPageBreak/>
        <w:t>По смыслу пункта 119 Порядка:</w:t>
      </w:r>
    </w:p>
    <w:p w14:paraId="1602B770"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1)</w:t>
      </w:r>
      <w:r w:rsidR="00E1385B" w:rsidRPr="00B97A8E">
        <w:rPr>
          <w:rFonts w:ascii="GHEA Grapalat" w:hAnsi="GHEA Grapalat"/>
          <w:sz w:val="20"/>
          <w:szCs w:val="20"/>
        </w:rPr>
        <w:tab/>
      </w:r>
      <w:r w:rsidRPr="00B97A8E">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014404A8"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2)</w:t>
      </w:r>
      <w:r w:rsidR="00E1385B" w:rsidRPr="00B97A8E">
        <w:rPr>
          <w:rFonts w:ascii="GHEA Grapalat" w:hAnsi="GHEA Grapalat"/>
          <w:sz w:val="20"/>
          <w:szCs w:val="20"/>
        </w:rPr>
        <w:tab/>
      </w:r>
      <w:r w:rsidRPr="00B97A8E">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7340A7"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а.</w:t>
      </w:r>
      <w:r w:rsidR="00E1385B" w:rsidRPr="00B97A8E">
        <w:rPr>
          <w:rFonts w:ascii="GHEA Grapalat" w:hAnsi="GHEA Grapalat"/>
          <w:sz w:val="20"/>
          <w:szCs w:val="20"/>
        </w:rPr>
        <w:tab/>
      </w:r>
      <w:r w:rsidRPr="00B97A8E">
        <w:rPr>
          <w:rFonts w:ascii="GHEA Grapalat" w:hAnsi="GHEA Grapalat"/>
          <w:sz w:val="20"/>
          <w:szCs w:val="20"/>
        </w:rPr>
        <w:t>участником, распоряжающимся более чем десятью процентами акций данного юридического лица;</w:t>
      </w:r>
    </w:p>
    <w:p w14:paraId="4584132C"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б.</w:t>
      </w:r>
      <w:r w:rsidR="00E1385B" w:rsidRPr="00B97A8E">
        <w:rPr>
          <w:rFonts w:ascii="GHEA Grapalat" w:hAnsi="GHEA Grapalat"/>
          <w:sz w:val="20"/>
          <w:szCs w:val="20"/>
        </w:rPr>
        <w:tab/>
      </w:r>
      <w:r w:rsidRPr="00B97A8E">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6E04F6B"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в.</w:t>
      </w:r>
      <w:r w:rsidR="00E1385B" w:rsidRPr="00B97A8E">
        <w:rPr>
          <w:rFonts w:ascii="GHEA Grapalat" w:hAnsi="GHEA Grapalat"/>
          <w:sz w:val="20"/>
          <w:szCs w:val="20"/>
        </w:rPr>
        <w:tab/>
      </w:r>
      <w:r w:rsidRPr="00B97A8E">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653A885"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г.</w:t>
      </w:r>
      <w:r w:rsidR="00E1385B" w:rsidRPr="00B97A8E">
        <w:rPr>
          <w:rFonts w:ascii="GHEA Grapalat" w:hAnsi="GHEA Grapalat"/>
          <w:sz w:val="20"/>
          <w:szCs w:val="20"/>
        </w:rPr>
        <w:tab/>
      </w:r>
      <w:r w:rsidRPr="00B97A8E">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274B87B"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3)</w:t>
      </w:r>
      <w:r w:rsidR="00E1385B" w:rsidRPr="00B97A8E">
        <w:rPr>
          <w:rFonts w:ascii="GHEA Grapalat" w:hAnsi="GHEA Grapalat"/>
          <w:sz w:val="20"/>
          <w:szCs w:val="20"/>
        </w:rPr>
        <w:tab/>
      </w:r>
      <w:r w:rsidRPr="00B97A8E">
        <w:rPr>
          <w:rFonts w:ascii="GHEA Grapalat" w:hAnsi="GHEA Grapalat"/>
          <w:sz w:val="20"/>
          <w:szCs w:val="20"/>
        </w:rPr>
        <w:t>участники, не имеющие статуса физического лица, считаются взаимосвязанными, если:</w:t>
      </w:r>
    </w:p>
    <w:p w14:paraId="72D60911"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а.</w:t>
      </w:r>
      <w:r w:rsidR="00E1385B" w:rsidRPr="00B97A8E">
        <w:rPr>
          <w:rFonts w:ascii="GHEA Grapalat" w:hAnsi="GHEA Grapalat"/>
          <w:sz w:val="20"/>
          <w:szCs w:val="20"/>
        </w:rPr>
        <w:tab/>
      </w:r>
      <w:r w:rsidRPr="00B97A8E">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97A8E">
        <w:rPr>
          <w:rFonts w:ascii="Courier New" w:hAnsi="Courier New" w:cs="Courier New"/>
          <w:sz w:val="20"/>
          <w:szCs w:val="20"/>
          <w:lang w:val="en-US"/>
        </w:rPr>
        <w:t> </w:t>
      </w:r>
      <w:r w:rsidRPr="00B97A8E">
        <w:rPr>
          <w:rFonts w:ascii="GHEA Grapalat" w:hAnsi="GHEA Grapalat"/>
          <w:sz w:val="20"/>
          <w:szCs w:val="20"/>
        </w:rPr>
        <w:t>лица;</w:t>
      </w:r>
    </w:p>
    <w:p w14:paraId="1826CED5"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б.</w:t>
      </w:r>
      <w:r w:rsidR="00E1385B" w:rsidRPr="00B97A8E">
        <w:rPr>
          <w:rFonts w:ascii="GHEA Grapalat" w:hAnsi="GHEA Grapalat"/>
          <w:sz w:val="20"/>
          <w:szCs w:val="20"/>
        </w:rPr>
        <w:tab/>
      </w:r>
      <w:r w:rsidRPr="00B97A8E">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3D98C62"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в.</w:t>
      </w:r>
      <w:r w:rsidR="00E1385B" w:rsidRPr="00B97A8E">
        <w:rPr>
          <w:rFonts w:ascii="GHEA Grapalat" w:hAnsi="GHEA Grapalat"/>
          <w:sz w:val="20"/>
          <w:szCs w:val="20"/>
        </w:rPr>
        <w:tab/>
      </w:r>
      <w:r w:rsidRPr="00B97A8E">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BEB5E9F" w14:textId="77777777" w:rsidR="00D5674E" w:rsidRPr="00B97A8E" w:rsidRDefault="00D5674E" w:rsidP="00F9271C">
      <w:pPr>
        <w:pStyle w:val="NormalWeb"/>
        <w:widowControl w:val="0"/>
        <w:tabs>
          <w:tab w:val="left" w:pos="1134"/>
        </w:tabs>
        <w:spacing w:before="0" w:beforeAutospacing="0" w:after="0" w:afterAutospacing="0"/>
        <w:ind w:firstLine="630"/>
        <w:jc w:val="both"/>
        <w:rPr>
          <w:rFonts w:ascii="GHEA Grapalat" w:hAnsi="GHEA Grapalat"/>
          <w:sz w:val="20"/>
          <w:szCs w:val="20"/>
        </w:rPr>
      </w:pPr>
      <w:r w:rsidRPr="00B97A8E">
        <w:rPr>
          <w:rFonts w:ascii="GHEA Grapalat" w:hAnsi="GHEA Grapalat"/>
          <w:sz w:val="20"/>
          <w:szCs w:val="20"/>
        </w:rPr>
        <w:t>г.</w:t>
      </w:r>
      <w:r w:rsidR="00E1385B" w:rsidRPr="00B97A8E">
        <w:rPr>
          <w:rFonts w:ascii="GHEA Grapalat" w:hAnsi="GHEA Grapalat"/>
          <w:sz w:val="20"/>
          <w:szCs w:val="20"/>
        </w:rPr>
        <w:tab/>
      </w:r>
      <w:r w:rsidRPr="00B97A8E">
        <w:rPr>
          <w:rFonts w:ascii="GHEA Grapalat" w:hAnsi="GHEA Grapalat"/>
          <w:sz w:val="20"/>
          <w:szCs w:val="20"/>
        </w:rPr>
        <w:t>они действовали или действуют согласованно, исходя из общих экономических интересов.</w:t>
      </w:r>
    </w:p>
    <w:p w14:paraId="3F99DD7E" w14:textId="77777777" w:rsidR="00D5674E" w:rsidRPr="00B97A8E" w:rsidRDefault="00D5674E"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B97A8E">
        <w:rPr>
          <w:rFonts w:ascii="GHEA Grapalat" w:hAnsi="GHEA Grapalat"/>
          <w:sz w:val="20"/>
          <w:szCs w:val="20"/>
        </w:rPr>
        <w:t>внуки,</w:t>
      </w:r>
      <w:ins w:id="5" w:author="Vardan" w:date="2022-10-29T23:46:00Z">
        <w:r w:rsidR="006E007C" w:rsidRPr="00B97A8E">
          <w:rPr>
            <w:rFonts w:ascii="GHEA Grapalat" w:hAnsi="GHEA Grapalat"/>
            <w:sz w:val="20"/>
            <w:szCs w:val="20"/>
          </w:rPr>
          <w:t xml:space="preserve"> </w:t>
        </w:r>
      </w:ins>
      <w:r w:rsidRPr="00B97A8E">
        <w:rPr>
          <w:rFonts w:ascii="GHEA Grapalat" w:hAnsi="GHEA Grapalat"/>
          <w:sz w:val="20"/>
          <w:szCs w:val="20"/>
        </w:rPr>
        <w:t>супруг сестры или супруга брата и их дети.</w:t>
      </w:r>
    </w:p>
    <w:p w14:paraId="0CD2FBA0" w14:textId="77777777" w:rsidR="004175B6" w:rsidRPr="00B97A8E" w:rsidRDefault="00096865" w:rsidP="00F9271C">
      <w:pPr>
        <w:widowControl w:val="0"/>
        <w:tabs>
          <w:tab w:val="left" w:pos="1134"/>
        </w:tabs>
        <w:ind w:firstLine="630"/>
        <w:jc w:val="both"/>
        <w:rPr>
          <w:rFonts w:ascii="GHEA Grapalat" w:hAnsi="GHEA Grapalat" w:cs="Arial Armenian"/>
          <w:sz w:val="20"/>
          <w:szCs w:val="20"/>
        </w:rPr>
      </w:pPr>
      <w:r w:rsidRPr="00B97A8E">
        <w:rPr>
          <w:rFonts w:ascii="GHEA Grapalat" w:hAnsi="GHEA Grapalat"/>
          <w:sz w:val="20"/>
          <w:szCs w:val="20"/>
        </w:rPr>
        <w:t>2.4</w:t>
      </w:r>
      <w:r w:rsidR="00D13662" w:rsidRPr="00B97A8E">
        <w:rPr>
          <w:rFonts w:ascii="GHEA Grapalat" w:hAnsi="GHEA Grapalat"/>
          <w:sz w:val="20"/>
          <w:szCs w:val="20"/>
        </w:rPr>
        <w:t>.</w:t>
      </w:r>
      <w:r w:rsidR="00E1385B" w:rsidRPr="00B97A8E">
        <w:rPr>
          <w:rFonts w:ascii="GHEA Grapalat" w:hAnsi="GHEA Grapalat"/>
          <w:sz w:val="20"/>
          <w:szCs w:val="20"/>
        </w:rPr>
        <w:tab/>
      </w:r>
      <w:r w:rsidRPr="00B97A8E">
        <w:rPr>
          <w:rFonts w:ascii="GHEA Grapalat" w:hAnsi="GHEA Grapalat"/>
          <w:sz w:val="20"/>
          <w:szCs w:val="20"/>
        </w:rPr>
        <w:t>Участник</w:t>
      </w:r>
      <w:r w:rsidR="000C3F69" w:rsidRPr="00B97A8E">
        <w:rPr>
          <w:rFonts w:ascii="GHEA Grapalat" w:hAnsi="GHEA Grapalat"/>
          <w:sz w:val="20"/>
          <w:szCs w:val="20"/>
        </w:rPr>
        <w:t>,</w:t>
      </w:r>
      <w:r w:rsidRPr="00B97A8E">
        <w:rPr>
          <w:rFonts w:ascii="GHEA Grapalat" w:hAnsi="GHEA Grapalat"/>
          <w:sz w:val="20"/>
          <w:szCs w:val="20"/>
        </w:rPr>
        <w:t xml:space="preserve"> </w:t>
      </w:r>
      <w:r w:rsidR="002C1D72" w:rsidRPr="00B97A8E">
        <w:rPr>
          <w:rFonts w:ascii="GHEA Grapalat" w:hAnsi="GHEA Grapalat"/>
          <w:sz w:val="20"/>
          <w:szCs w:val="20"/>
        </w:rPr>
        <w:t xml:space="preserve">в случае признания </w:t>
      </w:r>
      <w:r w:rsidR="00876D7D" w:rsidRPr="00B97A8E">
        <w:rPr>
          <w:rFonts w:ascii="GHEA Grapalat" w:hAnsi="GHEA Grapalat"/>
          <w:sz w:val="20"/>
          <w:szCs w:val="20"/>
        </w:rPr>
        <w:t>ото</w:t>
      </w:r>
      <w:r w:rsidR="002C1D72" w:rsidRPr="00B97A8E">
        <w:rPr>
          <w:rFonts w:ascii="GHEA Grapalat" w:hAnsi="GHEA Grapalat"/>
          <w:sz w:val="20"/>
          <w:szCs w:val="20"/>
        </w:rPr>
        <w:t>бранным участником</w:t>
      </w:r>
      <w:r w:rsidR="000C3F69" w:rsidRPr="00B97A8E">
        <w:rPr>
          <w:rFonts w:ascii="GHEA Grapalat" w:hAnsi="GHEA Grapalat"/>
          <w:sz w:val="20"/>
          <w:szCs w:val="20"/>
        </w:rPr>
        <w:t>,</w:t>
      </w:r>
      <w:r w:rsidR="002C1D72" w:rsidRPr="00B97A8E">
        <w:rPr>
          <w:rFonts w:ascii="GHEA Grapalat" w:hAnsi="GHEA Grapalat"/>
          <w:sz w:val="20"/>
          <w:szCs w:val="20"/>
        </w:rPr>
        <w:t xml:space="preserve"> </w:t>
      </w:r>
      <w:r w:rsidR="00A7559E" w:rsidRPr="00B97A8E">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B97A8E">
        <w:rPr>
          <w:rFonts w:ascii="GHEA Grapalat" w:hAnsi="GHEA Grapalat"/>
          <w:sz w:val="20"/>
          <w:szCs w:val="20"/>
          <w:lang w:val="hy-AM"/>
        </w:rPr>
        <w:t>.</w:t>
      </w:r>
      <w:r w:rsidR="00A425E2" w:rsidRPr="00B97A8E">
        <w:rPr>
          <w:sz w:val="20"/>
          <w:szCs w:val="20"/>
        </w:rPr>
        <w:t xml:space="preserve"> </w:t>
      </w:r>
      <w:r w:rsidR="00A425E2" w:rsidRPr="00B97A8E">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B97A8E">
        <w:rPr>
          <w:rFonts w:ascii="GHEA Grapalat" w:hAnsi="GHEA Grapalat"/>
          <w:sz w:val="20"/>
          <w:szCs w:val="20"/>
        </w:rPr>
        <w:t>.</w:t>
      </w:r>
    </w:p>
    <w:p w14:paraId="150BDC3B" w14:textId="77777777" w:rsidR="000A6B75" w:rsidRPr="00B97A8E" w:rsidRDefault="000A6B75" w:rsidP="00F9271C">
      <w:pPr>
        <w:pStyle w:val="norm"/>
        <w:widowControl w:val="0"/>
        <w:tabs>
          <w:tab w:val="left" w:pos="1134"/>
        </w:tabs>
        <w:spacing w:line="240" w:lineRule="auto"/>
        <w:ind w:firstLine="630"/>
        <w:rPr>
          <w:rFonts w:ascii="GHEA Grapalat" w:hAnsi="GHEA Grapalat" w:cs="Sylfaen"/>
          <w:sz w:val="20"/>
        </w:rPr>
      </w:pPr>
      <w:r w:rsidRPr="00B97A8E">
        <w:rPr>
          <w:rFonts w:ascii="GHEA Grapalat" w:hAnsi="GHEA Grapalat"/>
          <w:sz w:val="20"/>
        </w:rPr>
        <w:t>2.</w:t>
      </w:r>
      <w:r w:rsidR="00DA4643" w:rsidRPr="00B97A8E">
        <w:rPr>
          <w:rFonts w:ascii="GHEA Grapalat" w:hAnsi="GHEA Grapalat"/>
          <w:sz w:val="20"/>
        </w:rPr>
        <w:t>5</w:t>
      </w:r>
      <w:r w:rsidR="000A15F9" w:rsidRPr="00B97A8E">
        <w:rPr>
          <w:rFonts w:ascii="GHEA Grapalat" w:hAnsi="GHEA Grapalat"/>
          <w:sz w:val="20"/>
        </w:rPr>
        <w:t>.</w:t>
      </w:r>
      <w:r w:rsidR="00F04AA1" w:rsidRPr="00B97A8E">
        <w:rPr>
          <w:rFonts w:ascii="GHEA Grapalat" w:hAnsi="GHEA Grapalat"/>
          <w:sz w:val="20"/>
        </w:rPr>
        <w:tab/>
      </w:r>
      <w:r w:rsidRPr="00B97A8E">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97A8E">
        <w:rPr>
          <w:rFonts w:ascii="GHEA Grapalat" w:hAnsi="GHEA Grapalat"/>
          <w:sz w:val="20"/>
        </w:rPr>
        <w:t xml:space="preserve"> </w:t>
      </w:r>
      <w:r w:rsidR="00C366B6" w:rsidRPr="00B97A8E">
        <w:rPr>
          <w:rFonts w:ascii="GHEA Grapalat" w:hAnsi="GHEA Grapalat"/>
          <w:sz w:val="20"/>
        </w:rPr>
        <w:t>(на один и тот же лот)</w:t>
      </w:r>
      <w:r w:rsidRPr="00B97A8E">
        <w:rPr>
          <w:rFonts w:ascii="GHEA Grapalat" w:hAnsi="GHEA Grapalat"/>
          <w:sz w:val="20"/>
        </w:rPr>
        <w:t xml:space="preserve">. </w:t>
      </w:r>
    </w:p>
    <w:p w14:paraId="030C7245" w14:textId="77777777" w:rsidR="009E07EE" w:rsidRPr="00B97A8E" w:rsidRDefault="000A6B75" w:rsidP="00F9271C">
      <w:pPr>
        <w:pStyle w:val="BodyTextIndent2"/>
        <w:widowControl w:val="0"/>
        <w:tabs>
          <w:tab w:val="left" w:pos="1134"/>
        </w:tabs>
        <w:spacing w:line="240" w:lineRule="auto"/>
        <w:ind w:firstLine="630"/>
        <w:rPr>
          <w:rFonts w:ascii="GHEA Grapalat" w:hAnsi="GHEA Grapalat"/>
        </w:rPr>
      </w:pPr>
      <w:r w:rsidRPr="00B97A8E">
        <w:rPr>
          <w:rFonts w:ascii="GHEA Grapalat" w:hAnsi="GHEA Grapalat"/>
        </w:rPr>
        <w:t>2.</w:t>
      </w:r>
      <w:r w:rsidR="00C366B6" w:rsidRPr="00B97A8E">
        <w:rPr>
          <w:rFonts w:ascii="GHEA Grapalat" w:hAnsi="GHEA Grapalat"/>
        </w:rPr>
        <w:t>6</w:t>
      </w:r>
      <w:r w:rsidR="000A15F9" w:rsidRPr="00B97A8E">
        <w:rPr>
          <w:rFonts w:ascii="GHEA Grapalat" w:hAnsi="GHEA Grapalat"/>
        </w:rPr>
        <w:t>.</w:t>
      </w:r>
      <w:r w:rsidR="00F04AA1" w:rsidRPr="00B97A8E">
        <w:rPr>
          <w:rFonts w:ascii="GHEA Grapalat" w:hAnsi="GHEA Grapalat"/>
        </w:rPr>
        <w:tab/>
      </w:r>
      <w:r w:rsidRPr="00B97A8E">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0F886256" w14:textId="77777777" w:rsidR="000A6B75" w:rsidRPr="00B97A8E" w:rsidRDefault="000A6B75" w:rsidP="00F9271C">
      <w:pPr>
        <w:pStyle w:val="BodyTextIndent2"/>
        <w:widowControl w:val="0"/>
        <w:spacing w:line="240" w:lineRule="auto"/>
        <w:ind w:firstLine="630"/>
        <w:rPr>
          <w:rFonts w:ascii="GHEA Grapalat" w:hAnsi="GHEA Grapalat" w:cs="Sylfaen"/>
        </w:rPr>
      </w:pPr>
      <w:r w:rsidRPr="00B97A8E">
        <w:rPr>
          <w:rFonts w:ascii="GHEA Grapalat" w:hAnsi="GHEA Grapalat"/>
        </w:rPr>
        <w:t>В подобном случае:</w:t>
      </w:r>
    </w:p>
    <w:p w14:paraId="7E314998" w14:textId="77777777" w:rsidR="005A405F" w:rsidRPr="00B97A8E" w:rsidRDefault="00C366B6" w:rsidP="00F9271C">
      <w:pPr>
        <w:pStyle w:val="BodyTextIndent2"/>
        <w:widowControl w:val="0"/>
        <w:tabs>
          <w:tab w:val="left" w:pos="1134"/>
        </w:tabs>
        <w:spacing w:line="240" w:lineRule="auto"/>
        <w:ind w:firstLine="630"/>
        <w:rPr>
          <w:rFonts w:ascii="GHEA Grapalat" w:hAnsi="GHEA Grapalat"/>
        </w:rPr>
      </w:pPr>
      <w:r w:rsidRPr="00B97A8E">
        <w:rPr>
          <w:rFonts w:ascii="GHEA Grapalat" w:hAnsi="GHEA Grapalat"/>
        </w:rPr>
        <w:t>1</w:t>
      </w:r>
      <w:r w:rsidR="000A6B75" w:rsidRPr="00B97A8E">
        <w:rPr>
          <w:rFonts w:ascii="GHEA Grapalat" w:hAnsi="GHEA Grapalat"/>
        </w:rPr>
        <w:t>)</w:t>
      </w:r>
      <w:r w:rsidR="00911F57" w:rsidRPr="00B97A8E">
        <w:rPr>
          <w:rFonts w:ascii="GHEA Grapalat" w:hAnsi="GHEA Grapalat"/>
        </w:rPr>
        <w:tab/>
      </w:r>
      <w:r w:rsidR="000A6B75" w:rsidRPr="00B97A8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B97A8E">
        <w:rPr>
          <w:rFonts w:ascii="GHEA Grapalat" w:hAnsi="GHEA Grapalat"/>
        </w:rPr>
        <w:t xml:space="preserve"> (на один и тот же лот)</w:t>
      </w:r>
      <w:r w:rsidR="000A6B75" w:rsidRPr="00B97A8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3E14095" w14:textId="37442459" w:rsidR="000A6B75" w:rsidRPr="00B97A8E" w:rsidRDefault="00C366B6" w:rsidP="00F9271C">
      <w:pPr>
        <w:pStyle w:val="BodyTextIndent2"/>
        <w:widowControl w:val="0"/>
        <w:tabs>
          <w:tab w:val="left" w:pos="1134"/>
        </w:tabs>
        <w:spacing w:line="240" w:lineRule="auto"/>
        <w:ind w:firstLine="630"/>
        <w:rPr>
          <w:rFonts w:ascii="GHEA Grapalat" w:hAnsi="GHEA Grapalat"/>
        </w:rPr>
      </w:pPr>
      <w:r w:rsidRPr="00B97A8E">
        <w:rPr>
          <w:rFonts w:ascii="GHEA Grapalat" w:hAnsi="GHEA Grapalat"/>
        </w:rPr>
        <w:t>2</w:t>
      </w:r>
      <w:r w:rsidR="000A6B75" w:rsidRPr="00B97A8E">
        <w:rPr>
          <w:rFonts w:ascii="GHEA Grapalat" w:hAnsi="GHEA Grapalat"/>
        </w:rPr>
        <w:t>)</w:t>
      </w:r>
      <w:r w:rsidR="00911F57" w:rsidRPr="00B97A8E">
        <w:rPr>
          <w:rFonts w:ascii="GHEA Grapalat" w:hAnsi="GHEA Grapalat"/>
        </w:rPr>
        <w:tab/>
      </w:r>
      <w:r w:rsidR="000A6B75" w:rsidRPr="00B97A8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C33314A" w14:textId="77777777" w:rsidR="00532F40" w:rsidRPr="00B97A8E" w:rsidRDefault="00532F40" w:rsidP="00F9271C">
      <w:pPr>
        <w:pStyle w:val="BodyTextIndent2"/>
        <w:widowControl w:val="0"/>
        <w:tabs>
          <w:tab w:val="left" w:pos="1134"/>
        </w:tabs>
        <w:spacing w:line="240" w:lineRule="auto"/>
        <w:ind w:firstLine="630"/>
        <w:rPr>
          <w:rFonts w:ascii="GHEA Grapalat" w:hAnsi="GHEA Grapalat"/>
        </w:rPr>
      </w:pPr>
    </w:p>
    <w:p w14:paraId="3377716A" w14:textId="5B267A60" w:rsidR="00096865" w:rsidRPr="00B97A8E" w:rsidRDefault="00ED2352" w:rsidP="0058271E">
      <w:pPr>
        <w:widowControl w:val="0"/>
        <w:jc w:val="center"/>
        <w:rPr>
          <w:rFonts w:ascii="GHEA Grapalat" w:hAnsi="GHEA Grapalat"/>
          <w:b/>
          <w:sz w:val="20"/>
          <w:szCs w:val="20"/>
        </w:rPr>
      </w:pPr>
      <w:r w:rsidRPr="00B97A8E">
        <w:rPr>
          <w:rFonts w:ascii="GHEA Grapalat" w:hAnsi="GHEA Grapalat"/>
          <w:b/>
          <w:sz w:val="20"/>
          <w:szCs w:val="20"/>
        </w:rPr>
        <w:t>3.</w:t>
      </w:r>
      <w:r w:rsidR="002B32D6" w:rsidRPr="00B97A8E">
        <w:rPr>
          <w:rFonts w:ascii="GHEA Grapalat" w:hAnsi="GHEA Grapalat"/>
          <w:b/>
          <w:sz w:val="20"/>
          <w:szCs w:val="20"/>
        </w:rPr>
        <w:t xml:space="preserve"> РАЗЪЯСНЕНИЕ ПРИГЛАШЕНИЯ </w:t>
      </w:r>
      <w:r w:rsidRPr="00B97A8E">
        <w:rPr>
          <w:rFonts w:ascii="GHEA Grapalat" w:hAnsi="GHEA Grapalat"/>
          <w:b/>
          <w:sz w:val="20"/>
          <w:szCs w:val="20"/>
        </w:rPr>
        <w:br/>
      </w:r>
      <w:r w:rsidR="002B32D6" w:rsidRPr="00B97A8E">
        <w:rPr>
          <w:rFonts w:ascii="GHEA Grapalat" w:hAnsi="GHEA Grapalat"/>
          <w:b/>
          <w:sz w:val="20"/>
          <w:szCs w:val="20"/>
        </w:rPr>
        <w:t xml:space="preserve">И ПОРЯДОК ВНЕСЕНИЯ ИЗМЕНЕНИЯ В ПРИГЛАШЕНИЕ </w:t>
      </w:r>
    </w:p>
    <w:p w14:paraId="08E8CF7F" w14:textId="77777777" w:rsidR="004A6E6F" w:rsidRPr="00B97A8E" w:rsidRDefault="004A6E6F" w:rsidP="00F9271C">
      <w:pPr>
        <w:widowControl w:val="0"/>
        <w:tabs>
          <w:tab w:val="left" w:pos="1134"/>
        </w:tabs>
        <w:ind w:firstLine="630"/>
        <w:jc w:val="both"/>
        <w:rPr>
          <w:rFonts w:ascii="GHEA Grapalat" w:hAnsi="GHEA Grapalat"/>
          <w:sz w:val="20"/>
          <w:szCs w:val="20"/>
        </w:rPr>
      </w:pPr>
    </w:p>
    <w:p w14:paraId="0846CED2" w14:textId="7CD8169F" w:rsidR="0032548E" w:rsidRPr="00B97A8E" w:rsidRDefault="00096865"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3.1</w:t>
      </w:r>
      <w:r w:rsidR="000A15F9" w:rsidRPr="00B97A8E">
        <w:rPr>
          <w:rFonts w:ascii="GHEA Grapalat" w:hAnsi="GHEA Grapalat"/>
          <w:sz w:val="20"/>
          <w:szCs w:val="20"/>
        </w:rPr>
        <w:t>.</w:t>
      </w:r>
      <w:r w:rsidR="00ED2352" w:rsidRPr="00B97A8E">
        <w:rPr>
          <w:rFonts w:ascii="GHEA Grapalat" w:hAnsi="GHEA Grapalat"/>
          <w:sz w:val="20"/>
          <w:szCs w:val="20"/>
        </w:rPr>
        <w:tab/>
      </w:r>
      <w:r w:rsidRPr="00B97A8E">
        <w:rPr>
          <w:rFonts w:ascii="GHEA Grapalat" w:hAnsi="GHEA Grapalat"/>
          <w:sz w:val="20"/>
          <w:szCs w:val="20"/>
        </w:rPr>
        <w:t>Согласно статье 29 Закона участник вправе требовать от заказчика разъяснения приглашения.</w:t>
      </w:r>
    </w:p>
    <w:p w14:paraId="1F790391" w14:textId="7A8A7CB8" w:rsidR="00096865" w:rsidRPr="00B97A8E" w:rsidRDefault="00096865" w:rsidP="00F9271C">
      <w:pPr>
        <w:widowControl w:val="0"/>
        <w:autoSpaceDE w:val="0"/>
        <w:autoSpaceDN w:val="0"/>
        <w:adjustRightInd w:val="0"/>
        <w:ind w:firstLine="630"/>
        <w:jc w:val="both"/>
        <w:rPr>
          <w:rFonts w:ascii="GHEA Grapalat" w:hAnsi="GHEA Grapalat"/>
          <w:sz w:val="20"/>
          <w:szCs w:val="20"/>
        </w:rPr>
      </w:pPr>
      <w:r w:rsidRPr="00B97A8E">
        <w:rPr>
          <w:rFonts w:ascii="GHEA Grapalat" w:hAnsi="GHEA Grapalat"/>
          <w:sz w:val="20"/>
          <w:szCs w:val="20"/>
        </w:rPr>
        <w:t xml:space="preserve">Участник имеет право </w:t>
      </w:r>
      <w:r w:rsidR="006735A4" w:rsidRPr="00B97A8E">
        <w:rPr>
          <w:rFonts w:ascii="GHEA Grapalat" w:hAnsi="GHEA Grapalat"/>
          <w:sz w:val="20"/>
          <w:szCs w:val="20"/>
        </w:rPr>
        <w:t>в письменной форме</w:t>
      </w:r>
      <w:r w:rsidRPr="00B97A8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B97A8E">
        <w:rPr>
          <w:rFonts w:ascii="GHEA Grapalat" w:hAnsi="GHEA Grapalat"/>
          <w:sz w:val="20"/>
          <w:szCs w:val="20"/>
        </w:rPr>
        <w:t xml:space="preserve">в письменной форме </w:t>
      </w:r>
      <w:r w:rsidRPr="00B97A8E">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AA7117" w:rsidRPr="00B97A8E">
        <w:rPr>
          <w:rFonts w:ascii="GHEA Grapalat" w:hAnsi="GHEA Grapalat"/>
          <w:sz w:val="20"/>
          <w:szCs w:val="20"/>
        </w:rPr>
        <w:t xml:space="preserve"> </w:t>
      </w:r>
    </w:p>
    <w:p w14:paraId="008A8AC6" w14:textId="77777777" w:rsidR="00096865" w:rsidRPr="00B97A8E" w:rsidRDefault="00096865"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3.2.</w:t>
      </w:r>
      <w:r w:rsidR="00ED2352" w:rsidRPr="00B97A8E">
        <w:rPr>
          <w:rFonts w:ascii="GHEA Grapalat" w:hAnsi="GHEA Grapalat"/>
          <w:sz w:val="20"/>
          <w:szCs w:val="20"/>
        </w:rPr>
        <w:tab/>
      </w:r>
      <w:r w:rsidRPr="00B97A8E">
        <w:rPr>
          <w:rFonts w:ascii="GHEA Grapalat" w:hAnsi="GHEA Grapalat"/>
          <w:sz w:val="20"/>
          <w:szCs w:val="20"/>
        </w:rPr>
        <w:t>В день предоставления разъяснения объявление о запросе и о</w:t>
      </w:r>
      <w:r w:rsidR="00775FAF" w:rsidRPr="00B97A8E">
        <w:rPr>
          <w:rFonts w:ascii="Courier New" w:hAnsi="Courier New" w:cs="Courier New"/>
          <w:sz w:val="20"/>
          <w:szCs w:val="20"/>
          <w:lang w:val="en-US"/>
        </w:rPr>
        <w:t> </w:t>
      </w:r>
      <w:r w:rsidRPr="00B97A8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B97A8E">
        <w:rPr>
          <w:rFonts w:ascii="Courier New" w:hAnsi="Courier New" w:cs="Courier New"/>
          <w:sz w:val="20"/>
          <w:szCs w:val="20"/>
          <w:lang w:val="en-US"/>
        </w:rPr>
        <w:t> </w:t>
      </w:r>
      <w:r w:rsidRPr="00B97A8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DFA9124" w14:textId="77777777" w:rsidR="00462E00" w:rsidRPr="00B97A8E" w:rsidRDefault="00096865" w:rsidP="00F9271C">
      <w:pPr>
        <w:widowControl w:val="0"/>
        <w:tabs>
          <w:tab w:val="left" w:pos="1134"/>
        </w:tabs>
        <w:autoSpaceDE w:val="0"/>
        <w:autoSpaceDN w:val="0"/>
        <w:adjustRightInd w:val="0"/>
        <w:ind w:firstLine="630"/>
        <w:jc w:val="both"/>
        <w:rPr>
          <w:rFonts w:ascii="GHEA Grapalat" w:hAnsi="GHEA Grapalat"/>
          <w:sz w:val="20"/>
          <w:szCs w:val="20"/>
        </w:rPr>
      </w:pPr>
      <w:r w:rsidRPr="00B97A8E">
        <w:rPr>
          <w:rFonts w:ascii="GHEA Grapalat" w:hAnsi="GHEA Grapalat"/>
          <w:sz w:val="20"/>
          <w:szCs w:val="20"/>
        </w:rPr>
        <w:t>3.3</w:t>
      </w:r>
      <w:r w:rsidR="000A15F9" w:rsidRPr="00B97A8E">
        <w:rPr>
          <w:rFonts w:ascii="GHEA Grapalat" w:hAnsi="GHEA Grapalat"/>
          <w:sz w:val="20"/>
          <w:szCs w:val="20"/>
        </w:rPr>
        <w:t>.</w:t>
      </w:r>
      <w:r w:rsidR="00ED2352" w:rsidRPr="00B97A8E">
        <w:rPr>
          <w:rFonts w:ascii="GHEA Grapalat" w:hAnsi="GHEA Grapalat"/>
          <w:sz w:val="20"/>
          <w:szCs w:val="20"/>
        </w:rPr>
        <w:tab/>
      </w:r>
      <w:r w:rsidRPr="00B97A8E">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B97A8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B97A8E">
        <w:rPr>
          <w:rFonts w:ascii="GHEA Grapalat" w:hAnsi="GHEA Grapalat"/>
          <w:sz w:val="20"/>
          <w:szCs w:val="20"/>
        </w:rPr>
        <w:t>у</w:t>
      </w:r>
      <w:r w:rsidR="00791FE4" w:rsidRPr="00B97A8E">
        <w:rPr>
          <w:rFonts w:ascii="GHEA Grapalat" w:hAnsi="GHEA Grapalat"/>
          <w:sz w:val="20"/>
          <w:szCs w:val="20"/>
        </w:rPr>
        <w:t>частником товаров техническим характеристикам, предусмотренным настоящим</w:t>
      </w:r>
      <w:r w:rsidR="00791FE4" w:rsidRPr="00B97A8E">
        <w:rPr>
          <w:rFonts w:ascii="Sylfaen" w:hAnsi="Sylfaen"/>
          <w:sz w:val="20"/>
          <w:szCs w:val="20"/>
          <w:lang w:val="hy-AM"/>
        </w:rPr>
        <w:t xml:space="preserve"> </w:t>
      </w:r>
      <w:r w:rsidR="00791FE4" w:rsidRPr="00B97A8E">
        <w:rPr>
          <w:rFonts w:ascii="GHEA Grapalat" w:hAnsi="GHEA Grapalat"/>
          <w:sz w:val="20"/>
          <w:szCs w:val="20"/>
        </w:rPr>
        <w:t>приглашением</w:t>
      </w:r>
      <w:r w:rsidRPr="00B97A8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09EE94B" w14:textId="77777777" w:rsidR="00096865" w:rsidRPr="00B97A8E" w:rsidRDefault="00096865" w:rsidP="00F9271C">
      <w:pPr>
        <w:widowControl w:val="0"/>
        <w:tabs>
          <w:tab w:val="left" w:pos="1134"/>
        </w:tabs>
        <w:autoSpaceDE w:val="0"/>
        <w:autoSpaceDN w:val="0"/>
        <w:adjustRightInd w:val="0"/>
        <w:ind w:firstLine="630"/>
        <w:jc w:val="both"/>
        <w:rPr>
          <w:rFonts w:ascii="GHEA Grapalat" w:hAnsi="GHEA Grapalat"/>
          <w:sz w:val="20"/>
          <w:szCs w:val="20"/>
          <w:lang w:val="hy-AM"/>
        </w:rPr>
      </w:pPr>
      <w:r w:rsidRPr="00B97A8E">
        <w:rPr>
          <w:rFonts w:ascii="GHEA Grapalat" w:hAnsi="GHEA Grapalat"/>
          <w:sz w:val="20"/>
          <w:szCs w:val="20"/>
        </w:rPr>
        <w:t>3.4</w:t>
      </w:r>
      <w:r w:rsidR="000A15F9" w:rsidRPr="00B97A8E">
        <w:rPr>
          <w:rFonts w:ascii="GHEA Grapalat" w:hAnsi="GHEA Grapalat"/>
          <w:sz w:val="20"/>
          <w:szCs w:val="20"/>
        </w:rPr>
        <w:t>.</w:t>
      </w:r>
      <w:r w:rsidR="00ED2352" w:rsidRPr="00B97A8E">
        <w:rPr>
          <w:rFonts w:ascii="GHEA Grapalat" w:hAnsi="GHEA Grapalat"/>
          <w:sz w:val="20"/>
          <w:szCs w:val="20"/>
        </w:rPr>
        <w:tab/>
      </w:r>
      <w:r w:rsidRPr="00B97A8E">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B97A8E">
        <w:rPr>
          <w:rFonts w:ascii="GHEA Grapalat" w:hAnsi="GHEA Grapalat"/>
          <w:sz w:val="20"/>
          <w:szCs w:val="20"/>
          <w:vertAlign w:val="superscript"/>
          <w:lang w:val="hy-AM"/>
        </w:rPr>
        <w:t>5</w:t>
      </w:r>
      <w:r w:rsidRPr="00B97A8E">
        <w:rPr>
          <w:rFonts w:ascii="GHEA Grapalat" w:hAnsi="GHEA Grapalat"/>
          <w:sz w:val="20"/>
          <w:szCs w:val="20"/>
        </w:rPr>
        <w:t xml:space="preserve"> </w:t>
      </w:r>
    </w:p>
    <w:p w14:paraId="1B68D809" w14:textId="77777777" w:rsidR="002D7D70" w:rsidRPr="00B97A8E" w:rsidRDefault="002D7D70" w:rsidP="00F9271C">
      <w:pPr>
        <w:widowControl w:val="0"/>
        <w:tabs>
          <w:tab w:val="left" w:pos="1134"/>
        </w:tabs>
        <w:autoSpaceDE w:val="0"/>
        <w:autoSpaceDN w:val="0"/>
        <w:adjustRightInd w:val="0"/>
        <w:ind w:firstLine="630"/>
        <w:jc w:val="both"/>
        <w:rPr>
          <w:rFonts w:ascii="GHEA Grapalat" w:hAnsi="GHEA Grapalat" w:cs="Arial Unicode"/>
          <w:sz w:val="20"/>
          <w:szCs w:val="20"/>
          <w:lang w:val="hy-AM"/>
        </w:rPr>
      </w:pPr>
      <w:r w:rsidRPr="00B97A8E">
        <w:rPr>
          <w:rFonts w:ascii="GHEA Grapalat" w:hAnsi="GHEA Grapalat"/>
          <w:sz w:val="20"/>
          <w:szCs w:val="20"/>
          <w:lang w:val="hy-AM"/>
        </w:rPr>
        <w:t>3.5</w:t>
      </w:r>
      <w:r w:rsidR="00F9791A" w:rsidRPr="00B97A8E">
        <w:rPr>
          <w:rFonts w:ascii="GHEA Grapalat" w:hAnsi="GHEA Grapalat"/>
          <w:sz w:val="20"/>
          <w:szCs w:val="20"/>
        </w:rPr>
        <w:t xml:space="preserve"> </w:t>
      </w:r>
      <w:r w:rsidR="00F9791A" w:rsidRPr="00B97A8E">
        <w:rPr>
          <w:rFonts w:ascii="GHEA Grapalat" w:hAnsi="GHEA Grapalat"/>
          <w:sz w:val="20"/>
          <w:szCs w:val="20"/>
          <w:lang w:val="hy-AM"/>
        </w:rPr>
        <w:t>Кажд</w:t>
      </w:r>
      <w:r w:rsidR="00F9791A" w:rsidRPr="00B97A8E">
        <w:rPr>
          <w:rFonts w:ascii="GHEA Grapalat" w:hAnsi="GHEA Grapalat"/>
          <w:sz w:val="20"/>
          <w:szCs w:val="20"/>
        </w:rPr>
        <w:t>ое лиц</w:t>
      </w:r>
      <w:r w:rsidR="00CA1F39" w:rsidRPr="00B97A8E">
        <w:rPr>
          <w:rFonts w:ascii="GHEA Grapalat" w:hAnsi="GHEA Grapalat"/>
          <w:sz w:val="20"/>
          <w:szCs w:val="20"/>
        </w:rPr>
        <w:t>о</w:t>
      </w:r>
      <w:r w:rsidR="00CA1F39" w:rsidRPr="00B97A8E">
        <w:rPr>
          <w:rFonts w:ascii="GHEA Grapalat" w:hAnsi="GHEA Grapalat"/>
          <w:sz w:val="20"/>
          <w:szCs w:val="20"/>
          <w:lang w:val="hy-AM"/>
        </w:rPr>
        <w:t xml:space="preserve"> без указания имени</w:t>
      </w:r>
      <w:r w:rsidR="00F9791A" w:rsidRPr="00B97A8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B97A8E">
        <w:rPr>
          <w:rFonts w:ascii="GHEA Grapalat" w:hAnsi="GHEA Grapalat"/>
          <w:sz w:val="20"/>
          <w:szCs w:val="20"/>
        </w:rPr>
        <w:t xml:space="preserve">имеет право </w:t>
      </w:r>
      <w:r w:rsidR="00F9791A" w:rsidRPr="00B97A8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97A8E">
        <w:rPr>
          <w:rFonts w:ascii="GHEA Grapalat" w:hAnsi="GHEA Grapalat"/>
          <w:sz w:val="20"/>
          <w:szCs w:val="20"/>
        </w:rPr>
        <w:t xml:space="preserve"> </w:t>
      </w:r>
      <w:r w:rsidR="00F9791A" w:rsidRPr="00B97A8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B97A8E">
        <w:rPr>
          <w:rFonts w:ascii="GHEA Grapalat" w:hAnsi="GHEA Grapalat"/>
          <w:sz w:val="20"/>
          <w:szCs w:val="20"/>
        </w:rPr>
        <w:t>.</w:t>
      </w:r>
      <w:r w:rsidR="00F9791A" w:rsidRPr="00B97A8E">
        <w:rPr>
          <w:rFonts w:ascii="GHEA Grapalat" w:hAnsi="GHEA Grapalat"/>
          <w:sz w:val="20"/>
          <w:szCs w:val="20"/>
          <w:lang w:val="hy-AM"/>
        </w:rPr>
        <w:t xml:space="preserve"> </w:t>
      </w:r>
      <w:r w:rsidR="00750FFF" w:rsidRPr="00B97A8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034996E" w14:textId="2DDF9E86" w:rsidR="00096865" w:rsidRPr="00B97A8E" w:rsidRDefault="00096865" w:rsidP="00F9271C">
      <w:pPr>
        <w:widowControl w:val="0"/>
        <w:tabs>
          <w:tab w:val="left" w:pos="1134"/>
        </w:tabs>
        <w:autoSpaceDE w:val="0"/>
        <w:autoSpaceDN w:val="0"/>
        <w:adjustRightInd w:val="0"/>
        <w:ind w:firstLine="630"/>
        <w:jc w:val="both"/>
        <w:rPr>
          <w:rFonts w:ascii="GHEA Grapalat" w:hAnsi="GHEA Grapalat" w:cs="Arial Unicode"/>
          <w:sz w:val="20"/>
          <w:szCs w:val="20"/>
        </w:rPr>
      </w:pPr>
      <w:r w:rsidRPr="00B97A8E">
        <w:rPr>
          <w:rFonts w:ascii="GHEA Grapalat" w:hAnsi="GHEA Grapalat"/>
          <w:sz w:val="20"/>
          <w:szCs w:val="20"/>
        </w:rPr>
        <w:t>3.</w:t>
      </w:r>
      <w:r w:rsidR="00E648D1" w:rsidRPr="00B97A8E">
        <w:rPr>
          <w:rFonts w:ascii="GHEA Grapalat" w:hAnsi="GHEA Grapalat"/>
          <w:sz w:val="20"/>
          <w:szCs w:val="20"/>
          <w:lang w:val="hy-AM"/>
        </w:rPr>
        <w:t>6</w:t>
      </w:r>
      <w:r w:rsidR="000A15F9" w:rsidRPr="00B97A8E">
        <w:rPr>
          <w:rFonts w:ascii="GHEA Grapalat" w:hAnsi="GHEA Grapalat"/>
          <w:sz w:val="20"/>
          <w:szCs w:val="20"/>
        </w:rPr>
        <w:t>.</w:t>
      </w:r>
      <w:r w:rsidR="00ED2352" w:rsidRPr="00B97A8E">
        <w:rPr>
          <w:rFonts w:ascii="GHEA Grapalat" w:hAnsi="GHEA Grapalat"/>
          <w:sz w:val="20"/>
          <w:szCs w:val="20"/>
        </w:rPr>
        <w:tab/>
      </w:r>
      <w:r w:rsidRPr="00B97A8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B97A8E">
        <w:rPr>
          <w:rFonts w:ascii="Courier New" w:hAnsi="Courier New" w:cs="Courier New"/>
          <w:sz w:val="20"/>
          <w:szCs w:val="20"/>
          <w:lang w:val="en-US"/>
        </w:rPr>
        <w:t> </w:t>
      </w:r>
      <w:r w:rsidRPr="00B97A8E">
        <w:rPr>
          <w:rFonts w:ascii="GHEA Grapalat" w:hAnsi="GHEA Grapalat"/>
          <w:sz w:val="20"/>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1CEEC15E" w14:textId="77777777" w:rsidR="00B051BE" w:rsidRPr="00B97A8E" w:rsidRDefault="00B051BE" w:rsidP="00532F40">
      <w:pPr>
        <w:widowControl w:val="0"/>
        <w:jc w:val="center"/>
        <w:rPr>
          <w:rFonts w:ascii="GHEA Grapalat" w:hAnsi="GHEA Grapalat"/>
          <w:b/>
        </w:rPr>
      </w:pPr>
    </w:p>
    <w:p w14:paraId="0E7CF3AA" w14:textId="77777777" w:rsidR="00096865" w:rsidRPr="00B97A8E" w:rsidRDefault="00955A1E" w:rsidP="00F9271C">
      <w:pPr>
        <w:widowControl w:val="0"/>
        <w:jc w:val="center"/>
        <w:rPr>
          <w:rFonts w:ascii="GHEA Grapalat" w:hAnsi="GHEA Grapalat" w:cs="Arial"/>
          <w:b/>
          <w:sz w:val="20"/>
          <w:szCs w:val="20"/>
        </w:rPr>
      </w:pPr>
      <w:r w:rsidRPr="00B97A8E">
        <w:rPr>
          <w:rFonts w:ascii="GHEA Grapalat" w:hAnsi="GHEA Grapalat"/>
          <w:b/>
          <w:sz w:val="20"/>
          <w:szCs w:val="20"/>
        </w:rPr>
        <w:t>4. ПОРЯДОК ПОДАЧИ ЗАЯВКИ</w:t>
      </w:r>
    </w:p>
    <w:p w14:paraId="5D5831C2" w14:textId="77777777" w:rsidR="00F9271C" w:rsidRPr="00B97A8E" w:rsidRDefault="00F9271C" w:rsidP="00F9271C">
      <w:pPr>
        <w:widowControl w:val="0"/>
        <w:tabs>
          <w:tab w:val="left" w:pos="1134"/>
        </w:tabs>
        <w:ind w:firstLine="567"/>
        <w:jc w:val="both"/>
        <w:rPr>
          <w:rFonts w:ascii="GHEA Grapalat" w:hAnsi="GHEA Grapalat"/>
        </w:rPr>
      </w:pPr>
    </w:p>
    <w:p w14:paraId="6A9C834B" w14:textId="2B685A2D" w:rsidR="00096865" w:rsidRPr="00B97A8E" w:rsidRDefault="00096865" w:rsidP="008D374D">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4.1</w:t>
      </w:r>
      <w:r w:rsidR="00A34DFE" w:rsidRPr="00B97A8E">
        <w:rPr>
          <w:rFonts w:ascii="GHEA Grapalat" w:hAnsi="GHEA Grapalat"/>
          <w:sz w:val="20"/>
          <w:szCs w:val="20"/>
        </w:rPr>
        <w:t>.</w:t>
      </w:r>
      <w:r w:rsidR="009C7913" w:rsidRPr="00B97A8E">
        <w:rPr>
          <w:rFonts w:ascii="GHEA Grapalat" w:hAnsi="GHEA Grapalat"/>
          <w:sz w:val="20"/>
          <w:szCs w:val="20"/>
        </w:rPr>
        <w:tab/>
      </w:r>
      <w:r w:rsidRPr="00B97A8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165B97A" w14:textId="77777777" w:rsidR="00486B55" w:rsidRPr="00B97A8E" w:rsidRDefault="00096865" w:rsidP="008D374D">
      <w:pPr>
        <w:pStyle w:val="BodyTextIndent2"/>
        <w:widowControl w:val="0"/>
        <w:spacing w:line="240" w:lineRule="auto"/>
        <w:ind w:firstLine="630"/>
        <w:rPr>
          <w:rFonts w:ascii="GHEA Grapalat" w:hAnsi="GHEA Grapalat" w:cs="Sylfaen"/>
        </w:rPr>
      </w:pPr>
      <w:r w:rsidRPr="00B97A8E">
        <w:rPr>
          <w:rFonts w:ascii="GHEA Grapalat" w:hAnsi="GHEA Grapalat"/>
        </w:rPr>
        <w:t>Участник может подать заявку как для каждого лота, так и для нескольких или всех лотов.</w:t>
      </w:r>
      <w:r w:rsidR="00AA7117" w:rsidRPr="00B97A8E">
        <w:rPr>
          <w:rFonts w:ascii="GHEA Grapalat" w:hAnsi="GHEA Grapalat"/>
        </w:rPr>
        <w:t xml:space="preserve"> </w:t>
      </w:r>
    </w:p>
    <w:p w14:paraId="06894003" w14:textId="77777777" w:rsidR="00096865" w:rsidRPr="00B97A8E" w:rsidRDefault="000946A3" w:rsidP="008D374D">
      <w:pPr>
        <w:pStyle w:val="BodyTextIndent2"/>
        <w:widowControl w:val="0"/>
        <w:spacing w:line="240" w:lineRule="auto"/>
        <w:ind w:firstLine="630"/>
        <w:rPr>
          <w:rFonts w:ascii="GHEA Grapalat" w:hAnsi="GHEA Grapalat" w:cs="Sylfaen"/>
        </w:rPr>
      </w:pPr>
      <w:r w:rsidRPr="00B97A8E">
        <w:rPr>
          <w:rFonts w:ascii="GHEA Grapalat" w:hAnsi="GHEA Grapalat"/>
        </w:rPr>
        <w:t>Заявка подается до истечения срока, установленного для этого настоящим Приглашением.</w:t>
      </w:r>
    </w:p>
    <w:p w14:paraId="5A695987" w14:textId="566233CE" w:rsidR="00096865" w:rsidRPr="00B97A8E" w:rsidRDefault="000946A3" w:rsidP="008D374D">
      <w:pPr>
        <w:pStyle w:val="BodyTextIndent2"/>
        <w:widowControl w:val="0"/>
        <w:spacing w:line="240" w:lineRule="auto"/>
        <w:ind w:firstLine="630"/>
        <w:rPr>
          <w:rFonts w:ascii="GHEA Grapalat" w:hAnsi="GHEA Grapalat"/>
        </w:rPr>
      </w:pPr>
      <w:r w:rsidRPr="00B97A8E">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E94C06" w:rsidRPr="00B97A8E">
        <w:rPr>
          <w:rFonts w:ascii="GHEA Grapalat" w:hAnsi="GHEA Grapalat"/>
        </w:rPr>
        <w:t>запрос катировки</w:t>
      </w:r>
      <w:r w:rsidRPr="00B97A8E">
        <w:rPr>
          <w:rFonts w:ascii="GHEA Grapalat" w:hAnsi="GHEA Grapalat"/>
        </w:rPr>
        <w:t>.</w:t>
      </w:r>
    </w:p>
    <w:p w14:paraId="169C70DA" w14:textId="7A4F9378" w:rsidR="00A80ECD" w:rsidRPr="00B97A8E" w:rsidRDefault="00A80ECD" w:rsidP="008D374D">
      <w:pPr>
        <w:pStyle w:val="BodyTextIndent2"/>
        <w:widowControl w:val="0"/>
        <w:tabs>
          <w:tab w:val="left" w:pos="1134"/>
        </w:tabs>
        <w:spacing w:line="240" w:lineRule="auto"/>
        <w:ind w:firstLine="630"/>
        <w:rPr>
          <w:rFonts w:ascii="GHEA Grapalat" w:hAnsi="GHEA Grapalat" w:cs="Sylfaen"/>
        </w:rPr>
      </w:pPr>
      <w:r w:rsidRPr="00B97A8E">
        <w:rPr>
          <w:rFonts w:ascii="GHEA Grapalat" w:hAnsi="GHEA Grapalat"/>
        </w:rPr>
        <w:t>4.2.</w:t>
      </w:r>
      <w:r w:rsidRPr="00B97A8E">
        <w:rPr>
          <w:rFonts w:ascii="GHEA Grapalat" w:hAnsi="GHEA Grapalat"/>
        </w:rPr>
        <w:tab/>
      </w:r>
      <w:r w:rsidR="00F9271C" w:rsidRPr="00B97A8E">
        <w:rPr>
          <w:rFonts w:ascii="GHEA Grapalat" w:hAnsi="GHEA Grapalat"/>
        </w:rPr>
        <w:t xml:space="preserve">Заявки на процедуру необходимо подать в комиссию по адресу </w:t>
      </w:r>
      <w:r w:rsidR="00904B94" w:rsidRPr="00B97A8E">
        <w:rPr>
          <w:rFonts w:ascii="GHEA Grapalat" w:hAnsi="GHEA Grapalat" w:cs="Sylfaen"/>
          <w:lang w:val="hy-AM"/>
        </w:rPr>
        <w:t>Город Ереван, П. Севака 7</w:t>
      </w:r>
      <w:r w:rsidR="00904B94" w:rsidRPr="00B97A8E">
        <w:rPr>
          <w:rFonts w:ascii="GHEA Grapalat" w:hAnsi="GHEA Grapalat"/>
        </w:rPr>
        <w:t xml:space="preserve"> </w:t>
      </w:r>
      <w:r w:rsidR="00F9271C" w:rsidRPr="00B97A8E">
        <w:rPr>
          <w:rFonts w:ascii="GHEA Grapalat" w:hAnsi="GHEA Grapalat"/>
        </w:rPr>
        <w:t xml:space="preserve">не позднее, чем </w:t>
      </w:r>
      <w:r w:rsidR="00287585" w:rsidRPr="00B97A8E">
        <w:rPr>
          <w:rFonts w:ascii="GHEA Grapalat" w:hAnsi="GHEA Grapalat" w:cs="Sylfaen"/>
          <w:lang w:val="hy-AM"/>
        </w:rPr>
        <w:t>26 декабря</w:t>
      </w:r>
      <w:r w:rsidR="0016275C" w:rsidRPr="00B97A8E">
        <w:rPr>
          <w:rFonts w:ascii="GHEA Grapalat" w:hAnsi="GHEA Grapalat" w:cs="Sylfaen"/>
          <w:lang w:val="hy-AM"/>
        </w:rPr>
        <w:t xml:space="preserve">2025г. в </w:t>
      </w:r>
      <w:r w:rsidR="00345514" w:rsidRPr="00B97A8E">
        <w:rPr>
          <w:rFonts w:ascii="GHEA Grapalat" w:hAnsi="GHEA Grapalat" w:cs="Sylfaen"/>
          <w:lang w:val="hy-AM"/>
        </w:rPr>
        <w:t>11:00</w:t>
      </w:r>
      <w:r w:rsidR="00904B94" w:rsidRPr="00B97A8E">
        <w:rPr>
          <w:rFonts w:ascii="GHEA Grapalat" w:hAnsi="GHEA Grapalat" w:cs="Sylfaen"/>
          <w:lang w:val="hy-AM"/>
        </w:rPr>
        <w:t xml:space="preserve"> </w:t>
      </w:r>
    </w:p>
    <w:p w14:paraId="436C6D8A" w14:textId="553BD410" w:rsidR="00F9271C" w:rsidRPr="00B97A8E" w:rsidRDefault="00F9271C" w:rsidP="008D374D">
      <w:pPr>
        <w:pStyle w:val="BodyTextIndent2"/>
        <w:widowControl w:val="0"/>
        <w:tabs>
          <w:tab w:val="left" w:pos="1080"/>
        </w:tabs>
        <w:spacing w:line="240" w:lineRule="auto"/>
        <w:ind w:firstLine="630"/>
        <w:contextualSpacing/>
        <w:rPr>
          <w:rFonts w:ascii="GHEA Grapalat" w:hAnsi="GHEA Grapalat"/>
        </w:rPr>
      </w:pPr>
      <w:r w:rsidRPr="00B97A8E">
        <w:rPr>
          <w:rFonts w:ascii="GHEA Grapalat" w:hAnsi="GHEA Grapalat"/>
        </w:rPr>
        <w:t xml:space="preserve">Заявки на процедуру получает и в журнале регистрации заявок регистрирует секретарь комиссии </w:t>
      </w:r>
      <w:r w:rsidR="002C7EE0" w:rsidRPr="00B97A8E">
        <w:rPr>
          <w:rFonts w:ascii="GHEA Grapalat" w:hAnsi="GHEA Grapalat"/>
          <w:iCs/>
        </w:rPr>
        <w:t>В. Элоян</w:t>
      </w:r>
      <w:r w:rsidRPr="00B97A8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0A020128" w14:textId="77777777" w:rsidR="00B67CCD" w:rsidRPr="00B97A8E" w:rsidRDefault="00B67CCD" w:rsidP="008D374D">
      <w:pPr>
        <w:pStyle w:val="BodyTextIndent2"/>
        <w:widowControl w:val="0"/>
        <w:tabs>
          <w:tab w:val="left" w:pos="1134"/>
        </w:tabs>
        <w:spacing w:line="240" w:lineRule="auto"/>
        <w:ind w:firstLine="630"/>
        <w:rPr>
          <w:rFonts w:ascii="GHEA Grapalat" w:hAnsi="GHEA Grapalat"/>
        </w:rPr>
      </w:pPr>
      <w:r w:rsidRPr="00B97A8E">
        <w:rPr>
          <w:rFonts w:ascii="GHEA Grapalat" w:hAnsi="GHEA Grapalat"/>
        </w:rPr>
        <w:t>4.3.</w:t>
      </w:r>
      <w:r w:rsidR="003065C4" w:rsidRPr="00B97A8E">
        <w:rPr>
          <w:rFonts w:ascii="GHEA Grapalat" w:hAnsi="GHEA Grapalat"/>
        </w:rPr>
        <w:tab/>
      </w:r>
      <w:r w:rsidRPr="00B97A8E">
        <w:rPr>
          <w:rFonts w:ascii="GHEA Grapalat" w:hAnsi="GHEA Grapalat"/>
        </w:rPr>
        <w:t>В заявке участник представляет:</w:t>
      </w:r>
    </w:p>
    <w:p w14:paraId="09F2FFE0" w14:textId="77777777" w:rsidR="005F25EF" w:rsidRPr="00B97A8E" w:rsidRDefault="005F25EF" w:rsidP="008D374D">
      <w:pPr>
        <w:ind w:firstLine="630"/>
        <w:jc w:val="both"/>
        <w:rPr>
          <w:rFonts w:ascii="GHEA Grapalat" w:hAnsi="GHEA Grapalat"/>
          <w:sz w:val="20"/>
          <w:szCs w:val="20"/>
        </w:rPr>
      </w:pPr>
      <w:r w:rsidRPr="00B97A8E">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B97A8E">
        <w:rPr>
          <w:rFonts w:ascii="GHEA Grapalat" w:hAnsi="GHEA Grapalat"/>
          <w:sz w:val="20"/>
          <w:szCs w:val="20"/>
          <w:lang w:val="hy-AM"/>
        </w:rPr>
        <w:t xml:space="preserve"> </w:t>
      </w:r>
      <w:r w:rsidR="003C5795" w:rsidRPr="00B97A8E">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B97A8E">
        <w:rPr>
          <w:rFonts w:ascii="GHEA Grapalat" w:hAnsi="GHEA Grapalat"/>
          <w:sz w:val="20"/>
          <w:szCs w:val="20"/>
        </w:rPr>
        <w:t>, которое включает:</w:t>
      </w:r>
    </w:p>
    <w:p w14:paraId="4A4EEB86" w14:textId="3FE443D8" w:rsidR="005F25EF" w:rsidRPr="00B97A8E" w:rsidRDefault="005F25EF" w:rsidP="008D374D">
      <w:pPr>
        <w:ind w:firstLine="630"/>
        <w:jc w:val="both"/>
        <w:rPr>
          <w:rFonts w:ascii="GHEA Grapalat" w:hAnsi="GHEA Grapalat"/>
          <w:sz w:val="20"/>
          <w:szCs w:val="20"/>
        </w:rPr>
      </w:pPr>
      <w:r w:rsidRPr="00B97A8E">
        <w:rPr>
          <w:rFonts w:ascii="GHEA Grapalat" w:hAnsi="GHEA Grapalat"/>
          <w:sz w:val="20"/>
          <w:szCs w:val="20"/>
        </w:rPr>
        <w:t xml:space="preserve">а) </w:t>
      </w:r>
      <w:r w:rsidR="003C5795" w:rsidRPr="00B97A8E">
        <w:rPr>
          <w:rFonts w:ascii="GHEA Grapalat" w:hAnsi="GHEA Grapalat"/>
          <w:sz w:val="20"/>
          <w:szCs w:val="20"/>
        </w:rPr>
        <w:t xml:space="preserve">подтверждение </w:t>
      </w:r>
      <w:r w:rsidRPr="00B97A8E">
        <w:rPr>
          <w:rFonts w:ascii="GHEA Grapalat" w:hAnsi="GHEA Grapalat"/>
          <w:sz w:val="20"/>
          <w:szCs w:val="20"/>
        </w:rPr>
        <w:t>о соответствии своих данных</w:t>
      </w:r>
      <w:ins w:id="6" w:author="Vardan" w:date="2022-10-29T23:48:00Z">
        <w:r w:rsidR="00E32603" w:rsidRPr="00B97A8E">
          <w:rPr>
            <w:rFonts w:ascii="GHEA Grapalat" w:hAnsi="GHEA Grapalat"/>
            <w:sz w:val="20"/>
            <w:szCs w:val="20"/>
          </w:rPr>
          <w:t xml:space="preserve"> </w:t>
        </w:r>
      </w:ins>
      <w:r w:rsidR="00E32603" w:rsidRPr="00B97A8E">
        <w:rPr>
          <w:rFonts w:ascii="GHEA Grapalat" w:hAnsi="GHEA Grapalat"/>
          <w:sz w:val="20"/>
          <w:szCs w:val="20"/>
        </w:rPr>
        <w:t>и данных аффилированных с ним лиц</w:t>
      </w:r>
      <w:r w:rsidRPr="00B97A8E">
        <w:rPr>
          <w:rFonts w:ascii="GHEA Grapalat" w:hAnsi="GHEA Grapalat"/>
          <w:sz w:val="20"/>
          <w:szCs w:val="20"/>
        </w:rPr>
        <w:t xml:space="preserve"> требованиям права на участие, установленным настоящим приглашением;</w:t>
      </w:r>
    </w:p>
    <w:p w14:paraId="50AE4188" w14:textId="3C0FA972" w:rsidR="00C648DF" w:rsidRPr="00B97A8E" w:rsidRDefault="005F25EF" w:rsidP="008D374D">
      <w:pPr>
        <w:ind w:firstLine="630"/>
        <w:jc w:val="both"/>
        <w:rPr>
          <w:rFonts w:ascii="GHEA Grapalat" w:hAnsi="GHEA Grapalat"/>
          <w:sz w:val="20"/>
          <w:szCs w:val="20"/>
        </w:rPr>
      </w:pPr>
      <w:r w:rsidRPr="00B97A8E">
        <w:rPr>
          <w:rFonts w:ascii="GHEA Grapalat" w:hAnsi="GHEA Grapalat"/>
          <w:sz w:val="20"/>
          <w:szCs w:val="20"/>
        </w:rPr>
        <w:t xml:space="preserve">б) </w:t>
      </w:r>
      <w:r w:rsidR="003C5795" w:rsidRPr="00B97A8E">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B97A8E">
        <w:rPr>
          <w:rFonts w:ascii="GHEA Grapalat" w:hAnsi="GHEA Grapalat"/>
          <w:sz w:val="20"/>
          <w:szCs w:val="20"/>
        </w:rPr>
        <w:t xml:space="preserve">настоящим </w:t>
      </w:r>
      <w:r w:rsidR="00CC2B97" w:rsidRPr="00B97A8E">
        <w:rPr>
          <w:rFonts w:ascii="GHEA Grapalat" w:hAnsi="GHEA Grapalat"/>
          <w:sz w:val="20"/>
          <w:szCs w:val="20"/>
        </w:rPr>
        <w:t xml:space="preserve">приглашением </w:t>
      </w:r>
      <w:r w:rsidR="00023F8F" w:rsidRPr="00B97A8E">
        <w:rPr>
          <w:rFonts w:ascii="GHEA Grapalat" w:hAnsi="GHEA Grapalat"/>
          <w:sz w:val="20"/>
          <w:szCs w:val="20"/>
        </w:rPr>
        <w:t>в случае признания отобранным участником</w:t>
      </w:r>
      <w:r w:rsidR="0049623A" w:rsidRPr="00B97A8E">
        <w:rPr>
          <w:rFonts w:ascii="GHEA Grapalat" w:hAnsi="GHEA Grapalat"/>
          <w:sz w:val="20"/>
          <w:szCs w:val="20"/>
        </w:rPr>
        <w:t xml:space="preserve">    </w:t>
      </w:r>
    </w:p>
    <w:p w14:paraId="4814CDAE" w14:textId="77777777" w:rsidR="005F25EF" w:rsidRPr="00B97A8E" w:rsidRDefault="005F25EF" w:rsidP="008D374D">
      <w:pPr>
        <w:ind w:firstLine="630"/>
        <w:jc w:val="both"/>
        <w:rPr>
          <w:rFonts w:ascii="GHEA Grapalat" w:hAnsi="GHEA Grapalat"/>
          <w:sz w:val="20"/>
          <w:szCs w:val="20"/>
        </w:rPr>
      </w:pPr>
      <w:r w:rsidRPr="00B97A8E">
        <w:rPr>
          <w:rFonts w:ascii="GHEA Grapalat" w:hAnsi="GHEA Grapalat"/>
          <w:sz w:val="20"/>
          <w:szCs w:val="20"/>
        </w:rPr>
        <w:t>в) объявление об отсутствии</w:t>
      </w:r>
      <w:r w:rsidR="00FD4D68" w:rsidRPr="00B97A8E">
        <w:rPr>
          <w:rFonts w:ascii="GHEA Grapalat" w:hAnsi="GHEA Grapalat"/>
          <w:sz w:val="20"/>
          <w:szCs w:val="20"/>
        </w:rPr>
        <w:t xml:space="preserve"> недобросовестной конкуренции,</w:t>
      </w:r>
      <w:r w:rsidRPr="00B97A8E">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61236CCB" w14:textId="211EF7A8" w:rsidR="005F25EF" w:rsidRPr="00B97A8E" w:rsidRDefault="005F25EF" w:rsidP="008D374D">
      <w:pPr>
        <w:ind w:firstLine="630"/>
        <w:jc w:val="both"/>
        <w:rPr>
          <w:rFonts w:ascii="GHEA Grapalat" w:hAnsi="GHEA Grapalat"/>
          <w:sz w:val="20"/>
          <w:szCs w:val="20"/>
        </w:rPr>
      </w:pPr>
      <w:r w:rsidRPr="00B97A8E">
        <w:rPr>
          <w:rFonts w:ascii="GHEA Grapalat" w:hAnsi="GHEA Grapalat"/>
          <w:sz w:val="20"/>
          <w:szCs w:val="20"/>
        </w:rPr>
        <w:lastRenderedPageBreak/>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71186C2" w14:textId="77777777" w:rsidR="00EA0D10" w:rsidRPr="00B97A8E" w:rsidRDefault="001361B2" w:rsidP="008D374D">
      <w:pPr>
        <w:pStyle w:val="norm"/>
        <w:widowControl w:val="0"/>
        <w:tabs>
          <w:tab w:val="left" w:pos="1134"/>
        </w:tabs>
        <w:spacing w:line="240" w:lineRule="auto"/>
        <w:ind w:firstLine="630"/>
        <w:rPr>
          <w:rFonts w:ascii="GHEA Grapalat" w:hAnsi="GHEA Grapalat"/>
          <w:sz w:val="20"/>
        </w:rPr>
      </w:pPr>
      <w:r w:rsidRPr="00B97A8E">
        <w:rPr>
          <w:rFonts w:ascii="GHEA Grapalat" w:hAnsi="GHEA Grapalat"/>
          <w:sz w:val="20"/>
        </w:rPr>
        <w:t xml:space="preserve">д) </w:t>
      </w:r>
      <w:r w:rsidR="00B5181E" w:rsidRPr="00B97A8E">
        <w:rPr>
          <w:rFonts w:ascii="GHEA Grapalat" w:hAnsi="GHEA Grapalat"/>
          <w:sz w:val="20"/>
        </w:rPr>
        <w:t>д</w:t>
      </w:r>
      <w:r w:rsidR="00695E8D" w:rsidRPr="00B97A8E">
        <w:rPr>
          <w:rFonts w:ascii="GHEA Grapalat" w:hAnsi="GHEA Grapalat"/>
          <w:sz w:val="20"/>
        </w:rPr>
        <w:t>екларацию</w:t>
      </w:r>
      <w:r w:rsidR="006A7E82" w:rsidRPr="00B97A8E">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B97A8E">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B97A8E">
        <w:rPr>
          <w:rFonts w:ascii="GHEA Grapalat" w:hAnsi="GHEA Grapalat"/>
          <w:sz w:val="20"/>
        </w:rPr>
        <w:t>деклация</w:t>
      </w:r>
      <w:r w:rsidRPr="00B97A8E">
        <w:rPr>
          <w:rFonts w:ascii="GHEA Grapalat" w:hAnsi="GHEA Grapalat"/>
          <w:sz w:val="20"/>
        </w:rPr>
        <w:t>, после вскрытия заявок публик</w:t>
      </w:r>
      <w:r w:rsidR="006A7E82" w:rsidRPr="00B97A8E">
        <w:rPr>
          <w:rFonts w:ascii="GHEA Grapalat" w:hAnsi="GHEA Grapalat"/>
          <w:sz w:val="20"/>
        </w:rPr>
        <w:t>у</w:t>
      </w:r>
      <w:r w:rsidRPr="00B97A8E">
        <w:rPr>
          <w:rFonts w:ascii="GHEA Grapalat" w:hAnsi="GHEA Grapalat"/>
          <w:sz w:val="20"/>
        </w:rPr>
        <w:t>ется в бюллетене вместе с объявлением о решении заключить договор;</w:t>
      </w:r>
      <w:r w:rsidR="005F25EF" w:rsidRPr="00B97A8E">
        <w:rPr>
          <w:rFonts w:ascii="GHEA Grapalat" w:hAnsi="GHEA Grapalat"/>
          <w:sz w:val="20"/>
        </w:rPr>
        <w:t xml:space="preserve"> </w:t>
      </w:r>
      <w:r w:rsidR="00E80312" w:rsidRPr="00B97A8E">
        <w:rPr>
          <w:rFonts w:ascii="GHEA Grapalat" w:hAnsi="GHEA Grapalat"/>
          <w:sz w:val="20"/>
          <w:vertAlign w:val="superscript"/>
        </w:rPr>
        <w:t>6</w:t>
      </w:r>
      <w:r w:rsidR="005D5092" w:rsidRPr="00B97A8E">
        <w:rPr>
          <w:rFonts w:ascii="GHEA Grapalat" w:hAnsi="GHEA Grapalat"/>
          <w:sz w:val="20"/>
          <w:vertAlign w:val="superscript"/>
          <w:lang w:val="hy-AM"/>
        </w:rPr>
        <w:t>.1</w:t>
      </w:r>
      <w:r w:rsidR="005F25EF" w:rsidRPr="00B97A8E">
        <w:rPr>
          <w:rFonts w:ascii="GHEA Grapalat" w:hAnsi="GHEA Grapalat"/>
          <w:sz w:val="20"/>
          <w:vertAlign w:val="superscript"/>
        </w:rPr>
        <w:t xml:space="preserve"> </w:t>
      </w:r>
    </w:p>
    <w:p w14:paraId="666B803D" w14:textId="330B8F9C" w:rsidR="00071119" w:rsidRPr="00B97A8E" w:rsidRDefault="00932115" w:rsidP="008D374D">
      <w:pPr>
        <w:pStyle w:val="norm"/>
        <w:widowControl w:val="0"/>
        <w:tabs>
          <w:tab w:val="left" w:pos="1134"/>
        </w:tabs>
        <w:spacing w:line="240" w:lineRule="auto"/>
        <w:ind w:firstLine="630"/>
        <w:rPr>
          <w:rFonts w:ascii="GHEA Grapalat" w:hAnsi="GHEA Grapalat"/>
          <w:sz w:val="20"/>
          <w:lang w:val="hy-AM"/>
        </w:rPr>
      </w:pPr>
      <w:r w:rsidRPr="00B97A8E">
        <w:rPr>
          <w:rFonts w:ascii="GHEA Grapalat" w:hAnsi="GHEA Grapalat"/>
          <w:sz w:val="20"/>
        </w:rPr>
        <w:t>2</w:t>
      </w:r>
      <w:r w:rsidR="005F25EF" w:rsidRPr="00B97A8E">
        <w:rPr>
          <w:rFonts w:ascii="GHEA Grapalat" w:hAnsi="GHEA Grapalat"/>
          <w:sz w:val="20"/>
        </w:rPr>
        <w:t>) технические характеристики</w:t>
      </w:r>
      <w:r w:rsidRPr="00B97A8E">
        <w:rPr>
          <w:rFonts w:ascii="GHEA Grapalat" w:hAnsi="GHEA Grapalat" w:cs="Sylfaen"/>
          <w:sz w:val="20"/>
        </w:rPr>
        <w:t xml:space="preserve"> предлагаемого им товара</w:t>
      </w:r>
      <w:r w:rsidR="005F25EF" w:rsidRPr="00B97A8E">
        <w:rPr>
          <w:rFonts w:ascii="GHEA Grapalat" w:hAnsi="GHEA Grapalat"/>
          <w:sz w:val="20"/>
        </w:rPr>
        <w:t xml:space="preserve">, а также товарный знак, </w:t>
      </w:r>
      <w:r w:rsidRPr="00B97A8E">
        <w:rPr>
          <w:rFonts w:ascii="GHEA Grapalat" w:hAnsi="GHEA Grapalat" w:cs="Sylfaen"/>
          <w:sz w:val="20"/>
        </w:rPr>
        <w:t xml:space="preserve">фирменное наименование, </w:t>
      </w:r>
      <w:r w:rsidR="005F6602" w:rsidRPr="00B97A8E">
        <w:rPr>
          <w:rFonts w:ascii="GHEA Grapalat" w:hAnsi="GHEA Grapalat" w:cs="Sylfaen"/>
          <w:sz w:val="20"/>
        </w:rPr>
        <w:t xml:space="preserve">модель </w:t>
      </w:r>
      <w:r w:rsidRPr="00B97A8E">
        <w:rPr>
          <w:rFonts w:ascii="GHEA Grapalat" w:hAnsi="GHEA Grapalat" w:cs="Sylfaen"/>
          <w:sz w:val="20"/>
        </w:rPr>
        <w:t>и</w:t>
      </w:r>
      <w:r w:rsidRPr="00B97A8E">
        <w:rPr>
          <w:rFonts w:ascii="GHEA Grapalat" w:hAnsi="GHEA Grapalat"/>
          <w:sz w:val="20"/>
        </w:rPr>
        <w:t xml:space="preserve"> </w:t>
      </w:r>
      <w:r w:rsidR="005F25EF" w:rsidRPr="00B97A8E">
        <w:rPr>
          <w:rFonts w:ascii="GHEA Grapalat" w:hAnsi="GHEA Grapalat"/>
          <w:sz w:val="20"/>
        </w:rPr>
        <w:t>наименование производителя, (далее — полное описание товара)</w:t>
      </w:r>
      <w:r w:rsidR="00B82520" w:rsidRPr="00B97A8E">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B97A8E">
        <w:rPr>
          <w:rFonts w:ascii="GHEA Grapalat" w:hAnsi="GHEA Grapalat"/>
          <w:sz w:val="20"/>
        </w:rPr>
        <w:t>модель если не применяется условие, установленное последним предложением пункта 1.1 настоящей части</w:t>
      </w:r>
      <w:r w:rsidR="005F25EF" w:rsidRPr="00B97A8E">
        <w:rPr>
          <w:rFonts w:ascii="GHEA Grapalat" w:hAnsi="GHEA Grapalat" w:cs="Sylfaen"/>
          <w:sz w:val="20"/>
        </w:rPr>
        <w:t>:</w:t>
      </w:r>
      <w:r w:rsidRPr="00B97A8E">
        <w:rPr>
          <w:sz w:val="20"/>
        </w:rPr>
        <w:t xml:space="preserve"> </w:t>
      </w:r>
    </w:p>
    <w:p w14:paraId="4523941A" w14:textId="1333BA02" w:rsidR="00B67CCD" w:rsidRPr="00B97A8E" w:rsidRDefault="001C6688" w:rsidP="008D374D">
      <w:pPr>
        <w:pStyle w:val="norm"/>
        <w:widowControl w:val="0"/>
        <w:tabs>
          <w:tab w:val="left" w:pos="1134"/>
        </w:tabs>
        <w:spacing w:line="240" w:lineRule="auto"/>
        <w:ind w:firstLine="630"/>
        <w:rPr>
          <w:rFonts w:ascii="GHEA Grapalat" w:hAnsi="GHEA Grapalat"/>
          <w:sz w:val="20"/>
        </w:rPr>
      </w:pPr>
      <w:r w:rsidRPr="00B97A8E">
        <w:rPr>
          <w:rFonts w:ascii="GHEA Grapalat" w:hAnsi="GHEA Grapalat"/>
          <w:sz w:val="20"/>
          <w:lang w:val="hy-AM"/>
        </w:rPr>
        <w:t>3</w:t>
      </w:r>
      <w:r w:rsidR="0047117B" w:rsidRPr="00B97A8E">
        <w:rPr>
          <w:rFonts w:ascii="GHEA Grapalat" w:hAnsi="GHEA Grapalat"/>
          <w:sz w:val="20"/>
        </w:rPr>
        <w:t>)</w:t>
      </w:r>
      <w:r w:rsidR="00444026" w:rsidRPr="00B97A8E">
        <w:rPr>
          <w:rFonts w:ascii="GHEA Grapalat" w:hAnsi="GHEA Grapalat"/>
          <w:sz w:val="20"/>
        </w:rPr>
        <w:tab/>
      </w:r>
      <w:r w:rsidR="0047117B" w:rsidRPr="00B97A8E">
        <w:rPr>
          <w:rFonts w:ascii="GHEA Grapalat" w:hAnsi="GHEA Grapalat"/>
          <w:sz w:val="20"/>
        </w:rPr>
        <w:t>утвержденное им ценовое предложение;</w:t>
      </w:r>
    </w:p>
    <w:p w14:paraId="67DC809E" w14:textId="77777777" w:rsidR="000845F6" w:rsidRPr="00B97A8E" w:rsidRDefault="005F25EF" w:rsidP="008D374D">
      <w:pPr>
        <w:pStyle w:val="norm"/>
        <w:widowControl w:val="0"/>
        <w:tabs>
          <w:tab w:val="left" w:pos="1134"/>
        </w:tabs>
        <w:spacing w:line="240" w:lineRule="auto"/>
        <w:ind w:firstLine="630"/>
        <w:rPr>
          <w:rFonts w:ascii="GHEA Grapalat" w:hAnsi="GHEA Grapalat" w:cs="Sylfaen"/>
          <w:sz w:val="20"/>
        </w:rPr>
      </w:pPr>
      <w:r w:rsidRPr="00B97A8E">
        <w:rPr>
          <w:rFonts w:ascii="GHEA Grapalat" w:hAnsi="GHEA Grapalat"/>
          <w:sz w:val="20"/>
        </w:rPr>
        <w:t>5</w:t>
      </w:r>
      <w:r w:rsidR="003E3FD0" w:rsidRPr="00B97A8E">
        <w:rPr>
          <w:rFonts w:ascii="GHEA Grapalat" w:hAnsi="GHEA Grapalat"/>
          <w:sz w:val="20"/>
        </w:rPr>
        <w:t>)</w:t>
      </w:r>
      <w:r w:rsidR="00333B85" w:rsidRPr="00B97A8E">
        <w:rPr>
          <w:rFonts w:ascii="GHEA Grapalat" w:hAnsi="GHEA Grapalat"/>
          <w:sz w:val="20"/>
        </w:rPr>
        <w:tab/>
      </w:r>
      <w:r w:rsidR="003E3FD0" w:rsidRPr="00B97A8E">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13F1D6C" w14:textId="77777777" w:rsidR="000845F6" w:rsidRPr="00B97A8E" w:rsidRDefault="005F25EF" w:rsidP="008D374D">
      <w:pPr>
        <w:pStyle w:val="norm"/>
        <w:widowControl w:val="0"/>
        <w:tabs>
          <w:tab w:val="left" w:pos="1134"/>
        </w:tabs>
        <w:spacing w:line="240" w:lineRule="auto"/>
        <w:ind w:firstLine="630"/>
        <w:rPr>
          <w:rFonts w:ascii="GHEA Grapalat" w:hAnsi="GHEA Grapalat"/>
          <w:sz w:val="20"/>
        </w:rPr>
      </w:pPr>
      <w:r w:rsidRPr="00B97A8E">
        <w:rPr>
          <w:rFonts w:ascii="GHEA Grapalat" w:hAnsi="GHEA Grapalat"/>
          <w:sz w:val="20"/>
        </w:rPr>
        <w:t>6</w:t>
      </w:r>
      <w:r w:rsidR="003E3FD0" w:rsidRPr="00B97A8E">
        <w:rPr>
          <w:rFonts w:ascii="GHEA Grapalat" w:hAnsi="GHEA Grapalat"/>
          <w:sz w:val="20"/>
        </w:rPr>
        <w:t>)</w:t>
      </w:r>
      <w:r w:rsidR="00333B85" w:rsidRPr="00B97A8E">
        <w:rPr>
          <w:rFonts w:ascii="GHEA Grapalat" w:hAnsi="GHEA Grapalat"/>
          <w:sz w:val="20"/>
        </w:rPr>
        <w:tab/>
      </w:r>
      <w:r w:rsidR="003E3FD0" w:rsidRPr="00B97A8E">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D586604" w14:textId="77777777" w:rsidR="00721677" w:rsidRPr="00B97A8E" w:rsidRDefault="00721677" w:rsidP="008D374D">
      <w:pPr>
        <w:ind w:firstLine="630"/>
        <w:jc w:val="both"/>
        <w:rPr>
          <w:rFonts w:ascii="GHEA Grapalat" w:hAnsi="GHEA Grapalat" w:cs="Sylfaen"/>
          <w:sz w:val="20"/>
          <w:szCs w:val="20"/>
        </w:rPr>
      </w:pPr>
      <w:r w:rsidRPr="00B97A8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034E809F" w14:textId="5EE8FB63" w:rsidR="00721677" w:rsidRPr="00B97A8E" w:rsidRDefault="00721677" w:rsidP="008D374D">
      <w:pPr>
        <w:ind w:firstLine="630"/>
        <w:jc w:val="both"/>
        <w:rPr>
          <w:rFonts w:ascii="GHEA Grapalat" w:hAnsi="GHEA Grapalat" w:cs="Sylfaen"/>
          <w:sz w:val="20"/>
          <w:szCs w:val="20"/>
        </w:rPr>
      </w:pPr>
      <w:r w:rsidRPr="00B97A8E">
        <w:rPr>
          <w:rFonts w:ascii="GHEA Grapalat" w:hAnsi="GHEA Grapalat" w:cs="Sylfaen"/>
          <w:sz w:val="20"/>
          <w:szCs w:val="20"/>
        </w:rPr>
        <w:t>• ни одна из сторон договора о совместной деятельности не может подавать отдельную заявку на данную процедуру</w:t>
      </w:r>
      <w:r w:rsidR="006519EF" w:rsidRPr="00B97A8E">
        <w:rPr>
          <w:rFonts w:ascii="GHEA Grapalat" w:hAnsi="GHEA Grapalat" w:cs="Sylfaen"/>
          <w:sz w:val="20"/>
          <w:szCs w:val="20"/>
        </w:rPr>
        <w:t xml:space="preserve"> (на один и тот же лот)</w:t>
      </w:r>
      <w:r w:rsidRPr="00B97A8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5A90D14" w14:textId="1538BC0A" w:rsidR="00721677" w:rsidRPr="00B97A8E" w:rsidRDefault="00721677" w:rsidP="00F9271C">
      <w:pPr>
        <w:pStyle w:val="norm"/>
        <w:widowControl w:val="0"/>
        <w:spacing w:line="240" w:lineRule="auto"/>
        <w:ind w:firstLine="630"/>
        <w:rPr>
          <w:rFonts w:ascii="GHEA Grapalat" w:hAnsi="GHEA Grapalat" w:cs="Sylfaen"/>
          <w:sz w:val="20"/>
        </w:rPr>
      </w:pPr>
      <w:r w:rsidRPr="00B97A8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167B6BF" w14:textId="77777777" w:rsidR="0049655D" w:rsidRPr="00B97A8E" w:rsidRDefault="0049655D">
      <w:pPr>
        <w:rPr>
          <w:rFonts w:ascii="GHEA Grapalat" w:hAnsi="GHEA Grapalat"/>
          <w:b/>
          <w:sz w:val="20"/>
          <w:szCs w:val="20"/>
        </w:rPr>
      </w:pPr>
    </w:p>
    <w:p w14:paraId="32DA9F52" w14:textId="77777777" w:rsidR="00A45946" w:rsidRPr="00B97A8E" w:rsidRDefault="00333B85" w:rsidP="00F9271C">
      <w:pPr>
        <w:widowControl w:val="0"/>
        <w:jc w:val="center"/>
        <w:rPr>
          <w:rFonts w:ascii="GHEA Grapalat" w:hAnsi="GHEA Grapalat" w:cs="Arial"/>
          <w:b/>
          <w:sz w:val="20"/>
          <w:szCs w:val="20"/>
        </w:rPr>
      </w:pPr>
      <w:r w:rsidRPr="00B97A8E">
        <w:rPr>
          <w:rFonts w:ascii="GHEA Grapalat" w:hAnsi="GHEA Grapalat"/>
          <w:b/>
          <w:sz w:val="20"/>
          <w:szCs w:val="20"/>
        </w:rPr>
        <w:t>5.</w:t>
      </w:r>
      <w:r w:rsidR="00C8055A" w:rsidRPr="00B97A8E">
        <w:rPr>
          <w:rFonts w:ascii="GHEA Grapalat" w:hAnsi="GHEA Grapalat"/>
          <w:b/>
          <w:sz w:val="20"/>
          <w:szCs w:val="20"/>
        </w:rPr>
        <w:t xml:space="preserve">ЦЕНОВОЕ ПРЕДЛОЖЕНИЕ ЗАЯВКИ </w:t>
      </w:r>
    </w:p>
    <w:p w14:paraId="04C188AE" w14:textId="77777777" w:rsidR="00F9271C" w:rsidRPr="00B97A8E" w:rsidRDefault="00F9271C" w:rsidP="00F9271C">
      <w:pPr>
        <w:widowControl w:val="0"/>
        <w:tabs>
          <w:tab w:val="left" w:pos="1134"/>
        </w:tabs>
        <w:ind w:firstLine="630"/>
        <w:jc w:val="both"/>
        <w:rPr>
          <w:rFonts w:ascii="GHEA Grapalat" w:hAnsi="GHEA Grapalat"/>
          <w:sz w:val="20"/>
          <w:szCs w:val="20"/>
        </w:rPr>
      </w:pPr>
    </w:p>
    <w:p w14:paraId="081ECFDB" w14:textId="1064C40B" w:rsidR="00A45946" w:rsidRPr="00B97A8E" w:rsidRDefault="00C8055A" w:rsidP="00F9271C">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5.1</w:t>
      </w:r>
      <w:r w:rsidR="00A34DFE" w:rsidRPr="00B97A8E">
        <w:rPr>
          <w:rFonts w:ascii="GHEA Grapalat" w:hAnsi="GHEA Grapalat"/>
          <w:sz w:val="20"/>
          <w:szCs w:val="20"/>
        </w:rPr>
        <w:t>.</w:t>
      </w:r>
      <w:r w:rsidR="00333B85" w:rsidRPr="00B97A8E">
        <w:rPr>
          <w:rFonts w:ascii="GHEA Grapalat" w:hAnsi="GHEA Grapalat"/>
          <w:sz w:val="20"/>
          <w:szCs w:val="20"/>
        </w:rPr>
        <w:tab/>
      </w:r>
      <w:r w:rsidRPr="00B97A8E">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118A77A" w14:textId="77777777" w:rsidR="00B95FE0" w:rsidRPr="00B97A8E" w:rsidRDefault="00C8055A" w:rsidP="00F9271C">
      <w:pPr>
        <w:pStyle w:val="norm"/>
        <w:widowControl w:val="0"/>
        <w:tabs>
          <w:tab w:val="left" w:pos="1134"/>
        </w:tabs>
        <w:spacing w:line="240" w:lineRule="auto"/>
        <w:ind w:firstLine="630"/>
        <w:rPr>
          <w:rFonts w:ascii="GHEA Grapalat" w:hAnsi="GHEA Grapalat" w:cs="Sylfaen"/>
          <w:sz w:val="20"/>
        </w:rPr>
      </w:pPr>
      <w:r w:rsidRPr="00B97A8E">
        <w:rPr>
          <w:rFonts w:ascii="GHEA Grapalat" w:hAnsi="GHEA Grapalat"/>
          <w:sz w:val="20"/>
        </w:rPr>
        <w:t>5.2.</w:t>
      </w:r>
      <w:r w:rsidR="00333B85" w:rsidRPr="00B97A8E">
        <w:rPr>
          <w:rFonts w:ascii="GHEA Grapalat" w:hAnsi="GHEA Grapalat"/>
          <w:sz w:val="20"/>
        </w:rPr>
        <w:tab/>
      </w:r>
      <w:r w:rsidRPr="00B97A8E">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B97A8E">
        <w:rPr>
          <w:rFonts w:ascii="GHEA Grapalat" w:hAnsi="GHEA Grapalat"/>
          <w:sz w:val="20"/>
        </w:rPr>
        <w:t xml:space="preserve"> </w:t>
      </w:r>
      <w:r w:rsidR="00443317" w:rsidRPr="00B97A8E">
        <w:rPr>
          <w:rFonts w:ascii="GHEA Grapalat" w:hAnsi="GHEA Grapalat"/>
          <w:sz w:val="20"/>
        </w:rPr>
        <w:t>-</w:t>
      </w:r>
      <w:r w:rsidRPr="00B97A8E">
        <w:rPr>
          <w:rFonts w:ascii="GHEA Grapalat" w:hAnsi="GHEA Grapalat"/>
          <w:sz w:val="20"/>
        </w:rPr>
        <w:t xml:space="preserve"> </w:t>
      </w:r>
      <w:r w:rsidR="00443317" w:rsidRPr="00B97A8E">
        <w:rPr>
          <w:rFonts w:ascii="GHEA Grapalat" w:hAnsi="GHEA Grapalat"/>
          <w:sz w:val="20"/>
        </w:rPr>
        <w:t>стоимость</w:t>
      </w:r>
      <w:r w:rsidR="00F677F1" w:rsidRPr="00B97A8E">
        <w:rPr>
          <w:rFonts w:ascii="GHEA Grapalat" w:hAnsi="GHEA Grapalat"/>
          <w:sz w:val="20"/>
        </w:rPr>
        <w:t xml:space="preserve"> (совокупность себестоимости и прогнозируемой прибыли) </w:t>
      </w:r>
      <w:r w:rsidRPr="00B97A8E">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9DDBF86" w14:textId="77777777" w:rsidR="00B95FE0" w:rsidRPr="00B97A8E" w:rsidRDefault="00B95FE0" w:rsidP="00F9271C">
      <w:pPr>
        <w:pStyle w:val="norm"/>
        <w:widowControl w:val="0"/>
        <w:spacing w:line="240" w:lineRule="auto"/>
        <w:ind w:firstLine="630"/>
        <w:rPr>
          <w:rFonts w:ascii="GHEA Grapalat" w:hAnsi="GHEA Grapalat" w:cs="Sylfaen"/>
          <w:sz w:val="20"/>
        </w:rPr>
      </w:pPr>
      <w:r w:rsidRPr="00B97A8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B09471A" w14:textId="77777777" w:rsidR="00B95FE0" w:rsidRPr="00B97A8E" w:rsidRDefault="00B95FE0" w:rsidP="00F9271C">
      <w:pPr>
        <w:pStyle w:val="norm"/>
        <w:widowControl w:val="0"/>
        <w:tabs>
          <w:tab w:val="left" w:pos="1134"/>
        </w:tabs>
        <w:spacing w:line="240" w:lineRule="auto"/>
        <w:ind w:firstLine="630"/>
        <w:rPr>
          <w:rFonts w:ascii="GHEA Grapalat" w:hAnsi="GHEA Grapalat" w:cs="Sylfaen"/>
          <w:sz w:val="20"/>
        </w:rPr>
      </w:pPr>
      <w:r w:rsidRPr="00B97A8E">
        <w:rPr>
          <w:rFonts w:ascii="GHEA Grapalat" w:hAnsi="GHEA Grapalat"/>
          <w:sz w:val="20"/>
        </w:rPr>
        <w:t>а.</w:t>
      </w:r>
      <w:r w:rsidR="00333B85" w:rsidRPr="00B97A8E">
        <w:rPr>
          <w:rFonts w:ascii="GHEA Grapalat" w:hAnsi="GHEA Grapalat"/>
          <w:sz w:val="20"/>
        </w:rPr>
        <w:tab/>
      </w:r>
      <w:r w:rsidRPr="00B97A8E">
        <w:rPr>
          <w:rFonts w:ascii="GHEA Grapalat" w:hAnsi="GHEA Grapalat"/>
          <w:sz w:val="20"/>
        </w:rPr>
        <w:t>графы "стоимость</w:t>
      </w:r>
      <w:r w:rsidR="00DF3688" w:rsidRPr="00B97A8E">
        <w:rPr>
          <w:rFonts w:ascii="GHEA Grapalat" w:hAnsi="GHEA Grapalat"/>
          <w:sz w:val="20"/>
        </w:rPr>
        <w:t>"</w:t>
      </w:r>
      <w:r w:rsidR="00F677F1" w:rsidRPr="00B97A8E">
        <w:rPr>
          <w:rFonts w:ascii="GHEA Grapalat" w:hAnsi="GHEA Grapalat"/>
          <w:sz w:val="20"/>
        </w:rPr>
        <w:t xml:space="preserve"> </w:t>
      </w:r>
      <w:r w:rsidRPr="00B97A8E">
        <w:rPr>
          <w:rFonts w:ascii="GHEA Grapalat" w:hAnsi="GHEA Grapalat"/>
          <w:sz w:val="20"/>
        </w:rPr>
        <w:t xml:space="preserve">и "налог на добавленную стоимость" </w:t>
      </w:r>
      <w:r w:rsidR="00F677F1" w:rsidRPr="00B97A8E">
        <w:rPr>
          <w:rFonts w:ascii="GHEA Grapalat" w:hAnsi="GHEA Grapalat"/>
          <w:sz w:val="20"/>
        </w:rPr>
        <w:t xml:space="preserve">ценового предложения </w:t>
      </w:r>
      <w:r w:rsidRPr="00B97A8E">
        <w:rPr>
          <w:rFonts w:ascii="GHEA Grapalat" w:hAnsi="GHEA Grapalat"/>
          <w:sz w:val="20"/>
        </w:rPr>
        <w:t>заполнены только цифрами, а графа "общая цена" — и прописью, и цифрами или только прописью.</w:t>
      </w:r>
    </w:p>
    <w:p w14:paraId="0DF99EF8" w14:textId="77777777" w:rsidR="00B95FE0" w:rsidRPr="00B97A8E" w:rsidRDefault="00B95FE0" w:rsidP="00F9271C">
      <w:pPr>
        <w:pStyle w:val="norm"/>
        <w:widowControl w:val="0"/>
        <w:tabs>
          <w:tab w:val="left" w:pos="1134"/>
        </w:tabs>
        <w:spacing w:line="240" w:lineRule="auto"/>
        <w:ind w:firstLine="630"/>
        <w:rPr>
          <w:rFonts w:ascii="GHEA Grapalat" w:hAnsi="GHEA Grapalat" w:cs="Sylfaen"/>
          <w:sz w:val="20"/>
        </w:rPr>
      </w:pPr>
      <w:r w:rsidRPr="00B97A8E">
        <w:rPr>
          <w:rFonts w:ascii="GHEA Grapalat" w:hAnsi="GHEA Grapalat"/>
          <w:sz w:val="20"/>
        </w:rPr>
        <w:t>б.</w:t>
      </w:r>
      <w:r w:rsidR="00333B85" w:rsidRPr="00B97A8E">
        <w:rPr>
          <w:rFonts w:ascii="GHEA Grapalat" w:hAnsi="GHEA Grapalat"/>
          <w:sz w:val="20"/>
        </w:rPr>
        <w:tab/>
      </w:r>
      <w:r w:rsidRPr="00B97A8E">
        <w:rPr>
          <w:rFonts w:ascii="GHEA Grapalat" w:hAnsi="GHEA Grapalat"/>
          <w:sz w:val="20"/>
        </w:rPr>
        <w:t xml:space="preserve">между суммами, указанными прописью или цифрами в графах </w:t>
      </w:r>
      <w:r w:rsidR="00A60D60" w:rsidRPr="00B97A8E">
        <w:rPr>
          <w:rFonts w:ascii="GHEA Grapalat" w:hAnsi="GHEA Grapalat"/>
          <w:sz w:val="20"/>
        </w:rPr>
        <w:t>"стоимость"</w:t>
      </w:r>
      <w:r w:rsidR="00A207C9" w:rsidRPr="00B97A8E">
        <w:rPr>
          <w:rFonts w:ascii="GHEA Grapalat" w:hAnsi="GHEA Grapalat"/>
          <w:sz w:val="20"/>
        </w:rPr>
        <w:t xml:space="preserve"> </w:t>
      </w:r>
      <w:r w:rsidRPr="00B97A8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C54407F" w14:textId="77777777" w:rsidR="00A45946" w:rsidRPr="00B97A8E" w:rsidRDefault="00B95FE0" w:rsidP="00F9271C">
      <w:pPr>
        <w:pStyle w:val="norm"/>
        <w:widowControl w:val="0"/>
        <w:tabs>
          <w:tab w:val="left" w:pos="1134"/>
        </w:tabs>
        <w:spacing w:line="240" w:lineRule="auto"/>
        <w:ind w:firstLine="630"/>
        <w:rPr>
          <w:rFonts w:ascii="GHEA Grapalat" w:hAnsi="GHEA Grapalat"/>
          <w:sz w:val="20"/>
        </w:rPr>
      </w:pPr>
      <w:r w:rsidRPr="00B97A8E">
        <w:rPr>
          <w:rFonts w:ascii="GHEA Grapalat" w:hAnsi="GHEA Grapalat"/>
          <w:sz w:val="20"/>
        </w:rPr>
        <w:t>в.</w:t>
      </w:r>
      <w:r w:rsidR="00333B85" w:rsidRPr="00B97A8E">
        <w:rPr>
          <w:rFonts w:ascii="GHEA Grapalat" w:hAnsi="GHEA Grapalat"/>
          <w:sz w:val="20"/>
        </w:rPr>
        <w:tab/>
      </w:r>
      <w:r w:rsidRPr="00B97A8E">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073B2F04" w14:textId="77777777" w:rsidR="00B9778A" w:rsidRPr="00B97A8E" w:rsidRDefault="00B9778A" w:rsidP="00F9271C">
      <w:pPr>
        <w:pStyle w:val="norm"/>
        <w:widowControl w:val="0"/>
        <w:tabs>
          <w:tab w:val="left" w:pos="1134"/>
        </w:tabs>
        <w:spacing w:line="240" w:lineRule="auto"/>
        <w:ind w:firstLine="630"/>
        <w:rPr>
          <w:rFonts w:ascii="GHEA Grapalat" w:hAnsi="GHEA Grapalat"/>
          <w:sz w:val="20"/>
        </w:rPr>
      </w:pPr>
      <w:r w:rsidRPr="00B97A8E">
        <w:rPr>
          <w:rFonts w:ascii="GHEA Grapalat" w:hAnsi="GHEA Grapalat"/>
          <w:sz w:val="20"/>
        </w:rPr>
        <w:t>г.</w:t>
      </w:r>
      <w:r w:rsidRPr="00B97A8E">
        <w:rPr>
          <w:sz w:val="20"/>
        </w:rPr>
        <w:t xml:space="preserve"> </w:t>
      </w:r>
      <w:r w:rsidRPr="00B97A8E">
        <w:rPr>
          <w:rFonts w:ascii="GHEA Grapalat" w:hAnsi="GHEA Grapalat"/>
          <w:sz w:val="20"/>
        </w:rPr>
        <w:t>стоимость, налог на добавленную стоимость и общая сумма</w:t>
      </w:r>
      <w:r w:rsidR="00910938" w:rsidRPr="00B97A8E">
        <w:rPr>
          <w:rFonts w:ascii="GHEA Grapalat" w:hAnsi="GHEA Grapalat"/>
          <w:sz w:val="20"/>
        </w:rPr>
        <w:t xml:space="preserve"> ценового предложения</w:t>
      </w:r>
      <w:r w:rsidRPr="00B97A8E">
        <w:rPr>
          <w:rFonts w:ascii="GHEA Grapalat" w:hAnsi="GHEA Grapalat"/>
          <w:sz w:val="20"/>
        </w:rPr>
        <w:t xml:space="preserve">, указанные в графах </w:t>
      </w:r>
      <w:r w:rsidR="00207490" w:rsidRPr="00B97A8E">
        <w:rPr>
          <w:rFonts w:ascii="GHEA Grapalat" w:hAnsi="GHEA Grapalat"/>
          <w:sz w:val="20"/>
        </w:rPr>
        <w:t>прописью</w:t>
      </w:r>
      <w:r w:rsidRPr="00B97A8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B97A8E">
        <w:rPr>
          <w:rFonts w:ascii="GHEA Grapalat" w:hAnsi="GHEA Grapalat"/>
          <w:sz w:val="20"/>
        </w:rPr>
        <w:t xml:space="preserve">, </w:t>
      </w:r>
    </w:p>
    <w:p w14:paraId="04876EFE" w14:textId="77777777" w:rsidR="00AE1E38" w:rsidRPr="00B97A8E" w:rsidRDefault="00A14685" w:rsidP="00F9271C">
      <w:pPr>
        <w:pStyle w:val="norm"/>
        <w:widowControl w:val="0"/>
        <w:tabs>
          <w:tab w:val="left" w:pos="1134"/>
        </w:tabs>
        <w:spacing w:line="240" w:lineRule="auto"/>
        <w:ind w:firstLine="630"/>
        <w:rPr>
          <w:rFonts w:ascii="GHEA Grapalat" w:hAnsi="GHEA Grapalat"/>
          <w:sz w:val="20"/>
        </w:rPr>
      </w:pPr>
      <w:r w:rsidRPr="00B97A8E">
        <w:rPr>
          <w:rFonts w:ascii="GHEA Grapalat" w:hAnsi="GHEA Grapalat"/>
          <w:sz w:val="20"/>
        </w:rPr>
        <w:t>д.</w:t>
      </w:r>
      <w:r w:rsidRPr="00B97A8E">
        <w:rPr>
          <w:sz w:val="20"/>
        </w:rPr>
        <w:t xml:space="preserve"> </w:t>
      </w:r>
      <w:r w:rsidRPr="00B97A8E">
        <w:rPr>
          <w:rFonts w:ascii="GHEA Grapalat" w:hAnsi="GHEA Grapalat"/>
          <w:sz w:val="20"/>
        </w:rPr>
        <w:t xml:space="preserve">в графах стоимость и налог на добавленную стоимость </w:t>
      </w:r>
      <w:r w:rsidR="008730A8" w:rsidRPr="00B97A8E">
        <w:rPr>
          <w:rFonts w:ascii="GHEA Grapalat" w:hAnsi="GHEA Grapalat"/>
          <w:sz w:val="20"/>
        </w:rPr>
        <w:t xml:space="preserve">ценового предложения </w:t>
      </w:r>
      <w:r w:rsidRPr="00B97A8E">
        <w:rPr>
          <w:rFonts w:ascii="GHEA Grapalat" w:hAnsi="GHEA Grapalat"/>
          <w:sz w:val="20"/>
        </w:rPr>
        <w:t xml:space="preserve">суммы заполнены как цифрами, так и </w:t>
      </w:r>
      <w:r w:rsidR="008730A8" w:rsidRPr="00B97A8E">
        <w:rPr>
          <w:rFonts w:ascii="GHEA Grapalat" w:hAnsi="GHEA Grapalat"/>
          <w:sz w:val="20"/>
        </w:rPr>
        <w:t>прописью</w:t>
      </w:r>
      <w:r w:rsidRPr="00B97A8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B97A8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B97A8E">
        <w:rPr>
          <w:rFonts w:ascii="GHEA Grapalat" w:hAnsi="GHEA Grapalat"/>
          <w:sz w:val="20"/>
        </w:rPr>
        <w:t xml:space="preserve"> </w:t>
      </w:r>
      <w:r w:rsidR="00AE1E38" w:rsidRPr="00B97A8E">
        <w:rPr>
          <w:rFonts w:ascii="GHEA Grapalat" w:hAnsi="GHEA Grapalat"/>
          <w:sz w:val="20"/>
        </w:rPr>
        <w:t>и "налог на добавленную стоимость".</w:t>
      </w:r>
    </w:p>
    <w:p w14:paraId="5AB9C523" w14:textId="77777777" w:rsidR="0048059F" w:rsidRPr="00B97A8E" w:rsidRDefault="0048059F" w:rsidP="00F9271C">
      <w:pPr>
        <w:pStyle w:val="norm"/>
        <w:widowControl w:val="0"/>
        <w:tabs>
          <w:tab w:val="left" w:pos="1134"/>
        </w:tabs>
        <w:spacing w:line="240" w:lineRule="auto"/>
        <w:ind w:firstLine="630"/>
        <w:rPr>
          <w:rFonts w:ascii="GHEA Grapalat" w:hAnsi="GHEA Grapalat" w:cs="Sylfaen"/>
          <w:sz w:val="20"/>
        </w:rPr>
      </w:pPr>
      <w:r w:rsidRPr="00B97A8E">
        <w:rPr>
          <w:rFonts w:ascii="GHEA Grapalat" w:hAnsi="GHEA Grapalat"/>
          <w:sz w:val="20"/>
        </w:rPr>
        <w:lastRenderedPageBreak/>
        <w:t>е.</w:t>
      </w:r>
      <w:r w:rsidRPr="00B97A8E">
        <w:rPr>
          <w:sz w:val="20"/>
        </w:rPr>
        <w:t xml:space="preserve"> </w:t>
      </w:r>
      <w:r w:rsidRPr="00B97A8E">
        <w:rPr>
          <w:rFonts w:ascii="GHEA Grapalat" w:hAnsi="GHEA Grapalat"/>
          <w:sz w:val="20"/>
        </w:rPr>
        <w:t>в суммах, заполненных буквами в графах ценового пред</w:t>
      </w:r>
      <w:r w:rsidR="00413595" w:rsidRPr="00B97A8E">
        <w:rPr>
          <w:rFonts w:ascii="GHEA Grapalat" w:hAnsi="GHEA Grapalat"/>
          <w:sz w:val="20"/>
        </w:rPr>
        <w:t>ложения, лумы указаны в цифрах.</w:t>
      </w:r>
    </w:p>
    <w:p w14:paraId="23CCB8C4" w14:textId="77777777" w:rsidR="00A45946" w:rsidRPr="00B97A8E" w:rsidRDefault="00C8055A" w:rsidP="00F9271C">
      <w:pPr>
        <w:pStyle w:val="norm"/>
        <w:widowControl w:val="0"/>
        <w:tabs>
          <w:tab w:val="left" w:pos="1134"/>
        </w:tabs>
        <w:spacing w:line="240" w:lineRule="auto"/>
        <w:ind w:firstLine="630"/>
        <w:rPr>
          <w:rFonts w:ascii="GHEA Grapalat" w:hAnsi="GHEA Grapalat"/>
          <w:sz w:val="20"/>
        </w:rPr>
      </w:pPr>
      <w:r w:rsidRPr="00B97A8E">
        <w:rPr>
          <w:rFonts w:ascii="GHEA Grapalat" w:hAnsi="GHEA Grapalat"/>
          <w:sz w:val="20"/>
        </w:rPr>
        <w:t>5.3</w:t>
      </w:r>
      <w:r w:rsidR="00A34DFE" w:rsidRPr="00B97A8E">
        <w:rPr>
          <w:rFonts w:ascii="GHEA Grapalat" w:hAnsi="GHEA Grapalat"/>
          <w:sz w:val="20"/>
        </w:rPr>
        <w:t>.</w:t>
      </w:r>
      <w:r w:rsidR="00333B85" w:rsidRPr="00B97A8E">
        <w:rPr>
          <w:rFonts w:ascii="GHEA Grapalat" w:hAnsi="GHEA Grapalat"/>
          <w:sz w:val="20"/>
        </w:rPr>
        <w:tab/>
      </w:r>
      <w:r w:rsidRPr="00B97A8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FD90400" w14:textId="77777777" w:rsidR="00096865" w:rsidRPr="00B97A8E" w:rsidRDefault="00096865" w:rsidP="00532F40">
      <w:pPr>
        <w:pStyle w:val="BodyTextIndent2"/>
        <w:widowControl w:val="0"/>
        <w:spacing w:line="240" w:lineRule="auto"/>
        <w:ind w:firstLine="567"/>
        <w:rPr>
          <w:rFonts w:ascii="GHEA Grapalat" w:hAnsi="GHEA Grapalat"/>
          <w:sz w:val="24"/>
          <w:szCs w:val="24"/>
        </w:rPr>
      </w:pPr>
    </w:p>
    <w:p w14:paraId="437B7B2C" w14:textId="5932A7B8" w:rsidR="00096865" w:rsidRPr="00B97A8E" w:rsidRDefault="00220C7C" w:rsidP="00F9271C">
      <w:pPr>
        <w:widowControl w:val="0"/>
        <w:ind w:left="567" w:right="565"/>
        <w:jc w:val="center"/>
        <w:rPr>
          <w:rFonts w:ascii="GHEA Grapalat" w:hAnsi="GHEA Grapalat"/>
          <w:b/>
          <w:sz w:val="20"/>
          <w:szCs w:val="20"/>
        </w:rPr>
      </w:pPr>
      <w:r w:rsidRPr="00B97A8E">
        <w:rPr>
          <w:rFonts w:ascii="GHEA Grapalat" w:hAnsi="GHEA Grapalat"/>
          <w:b/>
          <w:sz w:val="20"/>
          <w:szCs w:val="20"/>
        </w:rPr>
        <w:t xml:space="preserve">6. СРОК ДЕЙСТВИЯ ЗАЯВКИ, </w:t>
      </w:r>
      <w:r w:rsidR="00294F67" w:rsidRPr="00B97A8E">
        <w:rPr>
          <w:rFonts w:ascii="GHEA Grapalat" w:hAnsi="GHEA Grapalat"/>
          <w:b/>
          <w:sz w:val="20"/>
          <w:szCs w:val="20"/>
        </w:rPr>
        <w:br/>
      </w:r>
      <w:r w:rsidRPr="00B97A8E">
        <w:rPr>
          <w:rFonts w:ascii="GHEA Grapalat" w:hAnsi="GHEA Grapalat"/>
          <w:b/>
          <w:sz w:val="20"/>
          <w:szCs w:val="20"/>
        </w:rPr>
        <w:t>ПОРЯДОК ВНЕСЕНИЯ ИЗМЕНЕНИЙ В ЗАЯВКИ</w:t>
      </w:r>
      <w:r w:rsidR="002626F7" w:rsidRPr="00B97A8E">
        <w:rPr>
          <w:rFonts w:ascii="GHEA Grapalat" w:hAnsi="GHEA Grapalat"/>
          <w:b/>
          <w:sz w:val="20"/>
          <w:szCs w:val="20"/>
        </w:rPr>
        <w:t xml:space="preserve"> </w:t>
      </w:r>
      <w:r w:rsidR="00955A1E" w:rsidRPr="00B97A8E">
        <w:rPr>
          <w:rFonts w:ascii="GHEA Grapalat" w:hAnsi="GHEA Grapalat"/>
          <w:b/>
          <w:sz w:val="20"/>
          <w:szCs w:val="20"/>
        </w:rPr>
        <w:t>И ИХ ОТЗЫВА</w:t>
      </w:r>
    </w:p>
    <w:p w14:paraId="075923CA" w14:textId="77777777" w:rsidR="00F9271C" w:rsidRPr="00B97A8E" w:rsidRDefault="00F9271C" w:rsidP="00F9271C">
      <w:pPr>
        <w:widowControl w:val="0"/>
        <w:ind w:left="567" w:right="565"/>
        <w:jc w:val="center"/>
        <w:rPr>
          <w:rFonts w:ascii="GHEA Grapalat" w:hAnsi="GHEA Grapalat"/>
          <w:b/>
          <w:sz w:val="20"/>
          <w:szCs w:val="20"/>
        </w:rPr>
      </w:pPr>
    </w:p>
    <w:p w14:paraId="73311488" w14:textId="77777777" w:rsidR="00096865" w:rsidRPr="00B97A8E" w:rsidRDefault="00220C7C" w:rsidP="00F9271C">
      <w:pPr>
        <w:pStyle w:val="BodyTextIndent"/>
        <w:widowControl w:val="0"/>
        <w:tabs>
          <w:tab w:val="left" w:pos="1134"/>
        </w:tabs>
        <w:spacing w:line="240" w:lineRule="auto"/>
        <w:ind w:firstLine="567"/>
        <w:rPr>
          <w:rFonts w:ascii="GHEA Grapalat" w:hAnsi="GHEA Grapalat"/>
          <w:i w:val="0"/>
        </w:rPr>
      </w:pPr>
      <w:r w:rsidRPr="00B97A8E">
        <w:rPr>
          <w:rFonts w:ascii="GHEA Grapalat" w:hAnsi="GHEA Grapalat"/>
          <w:i w:val="0"/>
        </w:rPr>
        <w:t>6.1</w:t>
      </w:r>
      <w:r w:rsidR="00A34DFE" w:rsidRPr="00B97A8E">
        <w:rPr>
          <w:rFonts w:ascii="GHEA Grapalat" w:hAnsi="GHEA Grapalat"/>
          <w:i w:val="0"/>
        </w:rPr>
        <w:t>.</w:t>
      </w:r>
      <w:r w:rsidR="00294F67" w:rsidRPr="00B97A8E">
        <w:rPr>
          <w:rFonts w:ascii="GHEA Grapalat" w:hAnsi="GHEA Grapalat"/>
          <w:i w:val="0"/>
        </w:rPr>
        <w:tab/>
      </w:r>
      <w:r w:rsidRPr="00B97A8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CEBE768" w14:textId="792EE05C" w:rsidR="008D374D" w:rsidRPr="00B97A8E" w:rsidRDefault="00220C7C" w:rsidP="00904B94">
      <w:pPr>
        <w:pStyle w:val="BodyTextIndent"/>
        <w:widowControl w:val="0"/>
        <w:tabs>
          <w:tab w:val="left" w:pos="1134"/>
        </w:tabs>
        <w:spacing w:line="240" w:lineRule="auto"/>
        <w:ind w:firstLine="567"/>
        <w:rPr>
          <w:rFonts w:ascii="GHEA Grapalat" w:hAnsi="GHEA Grapalat"/>
          <w:i w:val="0"/>
        </w:rPr>
      </w:pPr>
      <w:r w:rsidRPr="00B97A8E">
        <w:rPr>
          <w:rFonts w:ascii="GHEA Grapalat" w:hAnsi="GHEA Grapalat"/>
          <w:i w:val="0"/>
        </w:rPr>
        <w:t>6.2</w:t>
      </w:r>
      <w:r w:rsidR="00A34DFE" w:rsidRPr="00B97A8E">
        <w:rPr>
          <w:rFonts w:ascii="GHEA Grapalat" w:hAnsi="GHEA Grapalat"/>
          <w:i w:val="0"/>
        </w:rPr>
        <w:t>.</w:t>
      </w:r>
      <w:r w:rsidR="008E6E51" w:rsidRPr="00B97A8E">
        <w:rPr>
          <w:rFonts w:ascii="GHEA Grapalat" w:hAnsi="GHEA Grapalat"/>
          <w:i w:val="0"/>
        </w:rPr>
        <w:tab/>
      </w:r>
      <w:r w:rsidRPr="00B97A8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562B476" w14:textId="77777777" w:rsidR="008D374D" w:rsidRPr="00B97A8E" w:rsidRDefault="008D374D" w:rsidP="00F9271C">
      <w:pPr>
        <w:pStyle w:val="BodyTextIndent"/>
        <w:widowControl w:val="0"/>
        <w:tabs>
          <w:tab w:val="left" w:pos="1134"/>
        </w:tabs>
        <w:spacing w:line="240" w:lineRule="auto"/>
        <w:ind w:firstLine="567"/>
        <w:rPr>
          <w:rFonts w:ascii="GHEA Grapalat" w:hAnsi="GHEA Grapalat" w:cs="Sylfaen"/>
          <w:i w:val="0"/>
        </w:rPr>
      </w:pPr>
    </w:p>
    <w:p w14:paraId="686E4ED0" w14:textId="560F241A" w:rsidR="00096865" w:rsidRPr="00B97A8E" w:rsidRDefault="00E70FC4" w:rsidP="00F9271C">
      <w:pPr>
        <w:widowControl w:val="0"/>
        <w:jc w:val="center"/>
        <w:rPr>
          <w:rFonts w:ascii="GHEA Grapalat" w:hAnsi="GHEA Grapalat"/>
          <w:b/>
          <w:sz w:val="20"/>
          <w:szCs w:val="20"/>
        </w:rPr>
      </w:pPr>
      <w:r w:rsidRPr="00B97A8E">
        <w:rPr>
          <w:rFonts w:ascii="GHEA Grapalat" w:hAnsi="GHEA Grapalat"/>
          <w:b/>
          <w:sz w:val="20"/>
          <w:szCs w:val="20"/>
        </w:rPr>
        <w:t>8.</w:t>
      </w:r>
      <w:r w:rsidR="00F9271C" w:rsidRPr="00B97A8E">
        <w:rPr>
          <w:rFonts w:ascii="GHEA Grapalat" w:hAnsi="GHEA Grapalat"/>
          <w:b/>
          <w:sz w:val="20"/>
          <w:szCs w:val="20"/>
        </w:rPr>
        <w:t xml:space="preserve"> </w:t>
      </w:r>
      <w:r w:rsidRPr="00B97A8E">
        <w:rPr>
          <w:rFonts w:ascii="GHEA Grapalat" w:hAnsi="GHEA Grapalat"/>
          <w:b/>
          <w:sz w:val="20"/>
          <w:szCs w:val="20"/>
        </w:rPr>
        <w:t xml:space="preserve">ВСКРЫТИЕ, ОЦЕНКА ЗАЯВОК И </w:t>
      </w:r>
      <w:r w:rsidR="008E3C53" w:rsidRPr="00B97A8E">
        <w:rPr>
          <w:rFonts w:ascii="GHEA Grapalat" w:hAnsi="GHEA Grapalat"/>
          <w:b/>
          <w:sz w:val="20"/>
          <w:szCs w:val="20"/>
        </w:rPr>
        <w:br/>
      </w:r>
      <w:r w:rsidR="00807178" w:rsidRPr="00B97A8E">
        <w:rPr>
          <w:rFonts w:ascii="GHEA Grapalat" w:hAnsi="GHEA Grapalat"/>
          <w:b/>
          <w:sz w:val="20"/>
          <w:szCs w:val="20"/>
        </w:rPr>
        <w:t xml:space="preserve">ПОДВЕДЕНИЕ ИТОГОВ </w:t>
      </w:r>
    </w:p>
    <w:p w14:paraId="669E219C" w14:textId="77777777" w:rsidR="00F9271C" w:rsidRPr="00B97A8E" w:rsidRDefault="00F9271C" w:rsidP="00F9271C">
      <w:pPr>
        <w:widowControl w:val="0"/>
        <w:ind w:firstLine="540"/>
        <w:jc w:val="center"/>
        <w:rPr>
          <w:rFonts w:ascii="GHEA Grapalat" w:hAnsi="GHEA Grapalat"/>
          <w:b/>
          <w:sz w:val="20"/>
          <w:szCs w:val="20"/>
        </w:rPr>
      </w:pPr>
    </w:p>
    <w:p w14:paraId="6AD27ED7" w14:textId="0F693F68" w:rsidR="00096865" w:rsidRPr="00B97A8E" w:rsidRDefault="00FD2748" w:rsidP="00F9271C">
      <w:pPr>
        <w:pStyle w:val="BodyTextIndent2"/>
        <w:widowControl w:val="0"/>
        <w:tabs>
          <w:tab w:val="left" w:pos="1134"/>
        </w:tabs>
        <w:spacing w:line="240" w:lineRule="auto"/>
        <w:rPr>
          <w:rFonts w:ascii="GHEA Grapalat" w:hAnsi="GHEA Grapalat" w:cs="Tahoma"/>
        </w:rPr>
      </w:pPr>
      <w:r w:rsidRPr="00B97A8E">
        <w:rPr>
          <w:rFonts w:ascii="GHEA Grapalat" w:hAnsi="GHEA Grapalat"/>
        </w:rPr>
        <w:t>8.1</w:t>
      </w:r>
      <w:r w:rsidR="00D07367" w:rsidRPr="00B97A8E">
        <w:rPr>
          <w:rFonts w:ascii="GHEA Grapalat" w:hAnsi="GHEA Grapalat"/>
        </w:rPr>
        <w:t>.</w:t>
      </w:r>
      <w:r w:rsidR="00D07367" w:rsidRPr="00B97A8E">
        <w:rPr>
          <w:rFonts w:ascii="GHEA Grapalat" w:hAnsi="GHEA Grapalat"/>
        </w:rPr>
        <w:tab/>
      </w:r>
      <w:r w:rsidR="001C565F" w:rsidRPr="00B97A8E">
        <w:rPr>
          <w:rFonts w:ascii="GHEA Grapalat" w:hAnsi="GHEA Grapalat"/>
        </w:rPr>
        <w:t>Вскрытие заявок произойдет заседании комиссии по вскрытию заявок на</w:t>
      </w:r>
      <w:r w:rsidR="001841E5" w:rsidRPr="00B97A8E">
        <w:rPr>
          <w:rFonts w:ascii="GHEA Grapalat" w:hAnsi="GHEA Grapalat"/>
        </w:rPr>
        <w:t xml:space="preserve"> </w:t>
      </w:r>
      <w:r w:rsidR="00287585" w:rsidRPr="00B97A8E">
        <w:rPr>
          <w:rFonts w:ascii="GHEA Grapalat" w:hAnsi="GHEA Grapalat" w:cs="Sylfaen"/>
          <w:szCs w:val="24"/>
        </w:rPr>
        <w:t xml:space="preserve">26 декабря </w:t>
      </w:r>
      <w:r w:rsidR="0016275C" w:rsidRPr="00B97A8E">
        <w:rPr>
          <w:rFonts w:ascii="GHEA Grapalat" w:hAnsi="GHEA Grapalat" w:cs="Sylfaen"/>
          <w:szCs w:val="24"/>
        </w:rPr>
        <w:t xml:space="preserve">2025г. в </w:t>
      </w:r>
      <w:r w:rsidR="00345514" w:rsidRPr="00B97A8E">
        <w:rPr>
          <w:rFonts w:ascii="GHEA Grapalat" w:hAnsi="GHEA Grapalat" w:cs="Sylfaen"/>
          <w:szCs w:val="24"/>
        </w:rPr>
        <w:t>11:00</w:t>
      </w:r>
    </w:p>
    <w:p w14:paraId="2858F2EC" w14:textId="60692278" w:rsidR="00C64E56" w:rsidRPr="00B97A8E" w:rsidRDefault="001C565F" w:rsidP="00F9271C">
      <w:pPr>
        <w:widowControl w:val="0"/>
        <w:ind w:firstLine="540"/>
        <w:jc w:val="both"/>
        <w:rPr>
          <w:rFonts w:ascii="GHEA Grapalat" w:hAnsi="GHEA Grapalat"/>
          <w:sz w:val="20"/>
          <w:szCs w:val="20"/>
        </w:rPr>
      </w:pPr>
      <w:r w:rsidRPr="00B97A8E">
        <w:rPr>
          <w:rFonts w:ascii="GHEA Grapalat" w:hAnsi="GHEA Grapalat"/>
          <w:sz w:val="20"/>
          <w:szCs w:val="20"/>
        </w:rPr>
        <w:t xml:space="preserve"> </w:t>
      </w:r>
      <w:r w:rsidR="009B6D58" w:rsidRPr="00B97A8E">
        <w:rPr>
          <w:rFonts w:ascii="GHEA Grapalat" w:hAnsi="GHEA Grapalat"/>
          <w:sz w:val="20"/>
          <w:szCs w:val="20"/>
        </w:rPr>
        <w:t>На заседании по вскрытию</w:t>
      </w:r>
      <w:r w:rsidR="001F2926" w:rsidRPr="00B97A8E">
        <w:rPr>
          <w:rFonts w:ascii="GHEA Grapalat" w:hAnsi="GHEA Grapalat"/>
          <w:sz w:val="20"/>
          <w:szCs w:val="20"/>
        </w:rPr>
        <w:t xml:space="preserve"> и оценке</w:t>
      </w:r>
      <w:r w:rsidR="009B6D58" w:rsidRPr="00B97A8E">
        <w:rPr>
          <w:rFonts w:ascii="GHEA Grapalat" w:hAnsi="GHEA Grapalat"/>
          <w:sz w:val="20"/>
          <w:szCs w:val="20"/>
        </w:rPr>
        <w:t xml:space="preserve"> заявок</w:t>
      </w:r>
      <w:r w:rsidR="00C64E56" w:rsidRPr="00B97A8E">
        <w:rPr>
          <w:rFonts w:ascii="GHEA Grapalat" w:hAnsi="GHEA Grapalat"/>
          <w:sz w:val="20"/>
          <w:szCs w:val="20"/>
        </w:rPr>
        <w:t>:</w:t>
      </w:r>
    </w:p>
    <w:p w14:paraId="776C021A" w14:textId="77777777" w:rsidR="00576D5D" w:rsidRPr="00B97A8E" w:rsidRDefault="009B6D58" w:rsidP="00F9271C">
      <w:pPr>
        <w:widowControl w:val="0"/>
        <w:ind w:firstLine="540"/>
        <w:jc w:val="both"/>
        <w:rPr>
          <w:rFonts w:ascii="GHEA Grapalat" w:hAnsi="GHEA Grapalat"/>
          <w:sz w:val="20"/>
          <w:szCs w:val="20"/>
        </w:rPr>
      </w:pPr>
      <w:r w:rsidRPr="00B97A8E">
        <w:rPr>
          <w:rFonts w:ascii="GHEA Grapalat" w:hAnsi="GHEA Grapalat"/>
          <w:sz w:val="20"/>
          <w:szCs w:val="20"/>
        </w:rPr>
        <w:t xml:space="preserve"> </w:t>
      </w:r>
      <w:r w:rsidR="00576D5D" w:rsidRPr="00B97A8E">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B97A8E">
        <w:rPr>
          <w:rFonts w:ascii="GHEA Grapalat" w:hAnsi="GHEA Grapalat"/>
          <w:sz w:val="20"/>
          <w:szCs w:val="20"/>
        </w:rPr>
        <w:t xml:space="preserve">закупки </w:t>
      </w:r>
      <w:r w:rsidR="00576D5D" w:rsidRPr="00B97A8E">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B97A8E">
        <w:rPr>
          <w:rFonts w:ascii="GHEA Grapalat" w:hAnsi="GHEA Grapalat"/>
          <w:sz w:val="20"/>
          <w:szCs w:val="20"/>
        </w:rPr>
        <w:t>;</w:t>
      </w:r>
    </w:p>
    <w:p w14:paraId="05998C65" w14:textId="77777777" w:rsidR="00576D5D" w:rsidRPr="00B97A8E" w:rsidRDefault="00576D5D" w:rsidP="00F9271C">
      <w:pPr>
        <w:widowControl w:val="0"/>
        <w:tabs>
          <w:tab w:val="left" w:pos="1134"/>
        </w:tabs>
        <w:ind w:firstLine="540"/>
        <w:jc w:val="both"/>
        <w:rPr>
          <w:rFonts w:ascii="GHEA Grapalat" w:hAnsi="GHEA Grapalat"/>
          <w:sz w:val="20"/>
          <w:szCs w:val="20"/>
        </w:rPr>
      </w:pPr>
      <w:r w:rsidRPr="00B97A8E">
        <w:rPr>
          <w:rFonts w:ascii="GHEA Grapalat" w:hAnsi="GHEA Grapalat"/>
          <w:sz w:val="20"/>
          <w:szCs w:val="20"/>
        </w:rPr>
        <w:t>2)</w:t>
      </w:r>
      <w:r w:rsidRPr="00B97A8E">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EABB65C" w14:textId="77777777" w:rsidR="00576D5D" w:rsidRPr="00B97A8E" w:rsidRDefault="00576D5D" w:rsidP="00F9271C">
      <w:pPr>
        <w:widowControl w:val="0"/>
        <w:tabs>
          <w:tab w:val="left" w:pos="1134"/>
        </w:tabs>
        <w:ind w:firstLine="540"/>
        <w:jc w:val="both"/>
        <w:rPr>
          <w:rFonts w:ascii="GHEA Grapalat" w:hAnsi="GHEA Grapalat"/>
          <w:sz w:val="20"/>
          <w:szCs w:val="20"/>
        </w:rPr>
      </w:pPr>
      <w:r w:rsidRPr="00B97A8E">
        <w:rPr>
          <w:rFonts w:ascii="GHEA Grapalat" w:hAnsi="GHEA Grapalat"/>
          <w:sz w:val="20"/>
          <w:szCs w:val="20"/>
        </w:rPr>
        <w:t>а.</w:t>
      </w:r>
      <w:r w:rsidRPr="00B97A8E">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C7FE60D" w14:textId="77777777" w:rsidR="00576D5D" w:rsidRPr="00B97A8E" w:rsidRDefault="00576D5D" w:rsidP="00F9271C">
      <w:pPr>
        <w:widowControl w:val="0"/>
        <w:tabs>
          <w:tab w:val="left" w:pos="1134"/>
        </w:tabs>
        <w:ind w:firstLine="540"/>
        <w:jc w:val="both"/>
        <w:rPr>
          <w:rFonts w:ascii="GHEA Grapalat" w:hAnsi="GHEA Grapalat"/>
          <w:sz w:val="20"/>
          <w:szCs w:val="20"/>
        </w:rPr>
      </w:pPr>
      <w:r w:rsidRPr="00B97A8E">
        <w:rPr>
          <w:rFonts w:ascii="GHEA Grapalat" w:hAnsi="GHEA Grapalat"/>
          <w:sz w:val="20"/>
          <w:szCs w:val="20"/>
        </w:rPr>
        <w:t>б.</w:t>
      </w:r>
      <w:r w:rsidRPr="00B97A8E">
        <w:rPr>
          <w:rFonts w:ascii="GHEA Grapalat" w:hAnsi="GHEA Grapalat"/>
          <w:sz w:val="20"/>
          <w:szCs w:val="20"/>
        </w:rPr>
        <w:tab/>
      </w:r>
      <w:r w:rsidRPr="00B97A8E">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B97A8E">
        <w:rPr>
          <w:rFonts w:ascii="GHEA Grapalat" w:hAnsi="GHEA Grapalat"/>
          <w:sz w:val="20"/>
          <w:szCs w:val="20"/>
        </w:rPr>
        <w:t xml:space="preserve"> реквизитам;</w:t>
      </w:r>
    </w:p>
    <w:p w14:paraId="61A959A9" w14:textId="77777777" w:rsidR="00576D5D" w:rsidRPr="00B97A8E" w:rsidRDefault="00576D5D" w:rsidP="00F9271C">
      <w:pPr>
        <w:widowControl w:val="0"/>
        <w:tabs>
          <w:tab w:val="left" w:pos="1134"/>
        </w:tabs>
        <w:ind w:firstLine="540"/>
        <w:jc w:val="both"/>
        <w:rPr>
          <w:rFonts w:ascii="GHEA Grapalat" w:hAnsi="GHEA Grapalat" w:cs="Sylfaen"/>
          <w:sz w:val="20"/>
          <w:szCs w:val="20"/>
        </w:rPr>
      </w:pPr>
      <w:r w:rsidRPr="00B97A8E">
        <w:rPr>
          <w:rFonts w:ascii="GHEA Grapalat" w:hAnsi="GHEA Grapalat"/>
          <w:sz w:val="20"/>
          <w:szCs w:val="20"/>
        </w:rPr>
        <w:t>3)</w:t>
      </w:r>
      <w:r w:rsidRPr="00B97A8E">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8E19989" w14:textId="77777777" w:rsidR="009A796C" w:rsidRPr="00B97A8E" w:rsidRDefault="00FD2748" w:rsidP="00F9271C">
      <w:pPr>
        <w:widowControl w:val="0"/>
        <w:tabs>
          <w:tab w:val="left" w:pos="1134"/>
        </w:tabs>
        <w:ind w:firstLine="540"/>
        <w:jc w:val="both"/>
        <w:rPr>
          <w:rFonts w:ascii="GHEA Grapalat" w:hAnsi="GHEA Grapalat" w:cs="Sylfaen"/>
          <w:sz w:val="20"/>
          <w:szCs w:val="20"/>
        </w:rPr>
      </w:pPr>
      <w:r w:rsidRPr="00B97A8E">
        <w:rPr>
          <w:rFonts w:ascii="GHEA Grapalat" w:hAnsi="GHEA Grapalat"/>
          <w:sz w:val="20"/>
          <w:szCs w:val="20"/>
        </w:rPr>
        <w:t>8.2.</w:t>
      </w:r>
      <w:r w:rsidR="00D07367" w:rsidRPr="00B97A8E">
        <w:rPr>
          <w:rFonts w:ascii="GHEA Grapalat" w:hAnsi="GHEA Grapalat"/>
          <w:sz w:val="20"/>
          <w:szCs w:val="20"/>
        </w:rPr>
        <w:tab/>
      </w:r>
      <w:r w:rsidRPr="00B97A8E">
        <w:rPr>
          <w:rFonts w:ascii="GHEA Grapalat" w:hAnsi="GHEA Grapalat"/>
          <w:sz w:val="20"/>
          <w:szCs w:val="20"/>
        </w:rPr>
        <w:t xml:space="preserve">Заявки оцениваются в порядке, установленном настоящим приглашением. </w:t>
      </w:r>
    </w:p>
    <w:p w14:paraId="41CC0140" w14:textId="77777777" w:rsidR="002A665D" w:rsidRPr="00B97A8E" w:rsidRDefault="00CF34DE" w:rsidP="00F9271C">
      <w:pPr>
        <w:widowControl w:val="0"/>
        <w:ind w:firstLine="540"/>
        <w:jc w:val="both"/>
        <w:rPr>
          <w:sz w:val="20"/>
          <w:szCs w:val="20"/>
        </w:rPr>
      </w:pPr>
      <w:r w:rsidRPr="00B97A8E">
        <w:rPr>
          <w:rFonts w:ascii="GHEA Grapalat" w:hAnsi="GHEA Grapalat"/>
          <w:sz w:val="20"/>
          <w:szCs w:val="20"/>
        </w:rPr>
        <w:t>Е</w:t>
      </w:r>
      <w:r w:rsidR="00CA7C54" w:rsidRPr="00B97A8E">
        <w:rPr>
          <w:rFonts w:ascii="GHEA Grapalat" w:hAnsi="GHEA Grapalat"/>
          <w:sz w:val="20"/>
          <w:szCs w:val="20"/>
        </w:rPr>
        <w:t xml:space="preserve">сли количество лотов </w:t>
      </w:r>
      <w:r w:rsidR="00D42D33" w:rsidRPr="00B97A8E">
        <w:rPr>
          <w:rFonts w:ascii="GHEA Grapalat" w:hAnsi="GHEA Grapalat"/>
          <w:sz w:val="20"/>
          <w:szCs w:val="20"/>
        </w:rPr>
        <w:t xml:space="preserve">в </w:t>
      </w:r>
      <w:r w:rsidR="00CA7C54" w:rsidRPr="00B97A8E">
        <w:rPr>
          <w:rFonts w:ascii="GHEA Grapalat" w:hAnsi="GHEA Grapalat"/>
          <w:sz w:val="20"/>
          <w:szCs w:val="20"/>
        </w:rPr>
        <w:t>процедур</w:t>
      </w:r>
      <w:r w:rsidR="00D42D33" w:rsidRPr="00B97A8E">
        <w:rPr>
          <w:rFonts w:ascii="GHEA Grapalat" w:hAnsi="GHEA Grapalat"/>
          <w:sz w:val="20"/>
          <w:szCs w:val="20"/>
        </w:rPr>
        <w:t>е</w:t>
      </w:r>
      <w:r w:rsidR="00CA7C54" w:rsidRPr="00B97A8E">
        <w:rPr>
          <w:rFonts w:ascii="GHEA Grapalat" w:hAnsi="GHEA Grapalat"/>
          <w:sz w:val="20"/>
          <w:szCs w:val="20"/>
        </w:rPr>
        <w:t xml:space="preserve"> закупок не превышает семдесять пять</w:t>
      </w:r>
      <w:r w:rsidRPr="00B97A8E">
        <w:rPr>
          <w:rFonts w:ascii="GHEA Grapalat" w:hAnsi="GHEA Grapalat"/>
          <w:sz w:val="20"/>
          <w:szCs w:val="20"/>
        </w:rPr>
        <w:t xml:space="preserve"> лотов</w:t>
      </w:r>
      <w:r w:rsidR="00CA7C54" w:rsidRPr="00B97A8E">
        <w:rPr>
          <w:rFonts w:ascii="GHEA Grapalat" w:hAnsi="GHEA Grapalat"/>
          <w:sz w:val="20"/>
          <w:szCs w:val="20"/>
        </w:rPr>
        <w:t xml:space="preserve">- оценка </w:t>
      </w:r>
      <w:r w:rsidR="009A796C" w:rsidRPr="00B97A8E">
        <w:rPr>
          <w:rFonts w:ascii="GHEA Grapalat" w:hAnsi="GHEA Grapalat"/>
          <w:sz w:val="20"/>
          <w:szCs w:val="20"/>
        </w:rPr>
        <w:t xml:space="preserve">заявок осуществляется в течение </w:t>
      </w:r>
      <w:r w:rsidR="00D3681C" w:rsidRPr="00B97A8E">
        <w:rPr>
          <w:rFonts w:ascii="GHEA Grapalat" w:hAnsi="GHEA Grapalat"/>
          <w:sz w:val="20"/>
          <w:szCs w:val="20"/>
        </w:rPr>
        <w:t>пятнадцати</w:t>
      </w:r>
      <w:r w:rsidR="00CA7C54" w:rsidRPr="00B97A8E">
        <w:rPr>
          <w:rFonts w:ascii="GHEA Grapalat" w:hAnsi="GHEA Grapalat"/>
          <w:sz w:val="20"/>
          <w:szCs w:val="20"/>
        </w:rPr>
        <w:t xml:space="preserve"> </w:t>
      </w:r>
      <w:r w:rsidR="009A796C" w:rsidRPr="00B97A8E">
        <w:rPr>
          <w:rFonts w:ascii="GHEA Grapalat" w:hAnsi="GHEA Grapalat"/>
          <w:sz w:val="20"/>
          <w:szCs w:val="20"/>
        </w:rPr>
        <w:t>рабочих дней со дня истечения окончательного срока их подачи, а</w:t>
      </w:r>
      <w:r w:rsidR="00CA7C54" w:rsidRPr="00B97A8E">
        <w:rPr>
          <w:rFonts w:ascii="GHEA Grapalat" w:hAnsi="GHEA Grapalat"/>
          <w:sz w:val="20"/>
          <w:szCs w:val="20"/>
        </w:rPr>
        <w:t xml:space="preserve"> при превышении-</w:t>
      </w:r>
      <w:r w:rsidR="009A796C" w:rsidRPr="00B97A8E">
        <w:rPr>
          <w:rFonts w:ascii="GHEA Grapalat" w:hAnsi="GHEA Grapalat"/>
          <w:sz w:val="20"/>
          <w:szCs w:val="20"/>
        </w:rPr>
        <w:t xml:space="preserve"> в течение </w:t>
      </w:r>
      <w:r w:rsidR="000C324B" w:rsidRPr="00B97A8E">
        <w:rPr>
          <w:rFonts w:ascii="GHEA Grapalat" w:hAnsi="GHEA Grapalat"/>
          <w:sz w:val="20"/>
          <w:szCs w:val="20"/>
        </w:rPr>
        <w:t>двадцати</w:t>
      </w:r>
      <w:r w:rsidR="00CA7C54" w:rsidRPr="00B97A8E">
        <w:rPr>
          <w:rFonts w:ascii="GHEA Grapalat" w:hAnsi="GHEA Grapalat"/>
          <w:sz w:val="20"/>
          <w:szCs w:val="20"/>
        </w:rPr>
        <w:t xml:space="preserve"> </w:t>
      </w:r>
      <w:r w:rsidR="009A796C" w:rsidRPr="00B97A8E">
        <w:rPr>
          <w:rFonts w:ascii="GHEA Grapalat" w:hAnsi="GHEA Grapalat"/>
          <w:sz w:val="20"/>
          <w:szCs w:val="20"/>
        </w:rPr>
        <w:t>рабочих дней.</w:t>
      </w:r>
    </w:p>
    <w:p w14:paraId="4A58BDFB" w14:textId="76597BCC" w:rsidR="00ED6836" w:rsidRPr="00B97A8E" w:rsidRDefault="00745561" w:rsidP="00F9271C">
      <w:pPr>
        <w:widowControl w:val="0"/>
        <w:ind w:firstLine="540"/>
        <w:jc w:val="both"/>
        <w:rPr>
          <w:rFonts w:ascii="GHEA Grapalat" w:hAnsi="GHEA Grapalat" w:cs="Sylfaen"/>
          <w:sz w:val="20"/>
          <w:szCs w:val="20"/>
        </w:rPr>
      </w:pPr>
      <w:r w:rsidRPr="00B97A8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97A8E">
        <w:rPr>
          <w:rFonts w:ascii="GHEA Grapalat" w:hAnsi="GHEA Grapalat"/>
          <w:sz w:val="20"/>
          <w:szCs w:val="20"/>
        </w:rPr>
        <w:t xml:space="preserve"> и оценке </w:t>
      </w:r>
      <w:r w:rsidRPr="00B97A8E">
        <w:rPr>
          <w:rFonts w:ascii="GHEA Grapalat" w:hAnsi="GHEA Grapalat"/>
          <w:sz w:val="20"/>
          <w:szCs w:val="20"/>
        </w:rPr>
        <w:t>заявок комиссия отклоняет те заявки, в которых отсутствуют ценовое предложение</w:t>
      </w:r>
      <w:r w:rsidR="001841E5" w:rsidRPr="00B97A8E">
        <w:rPr>
          <w:rFonts w:ascii="GHEA Grapalat" w:hAnsi="GHEA Grapalat"/>
          <w:sz w:val="20"/>
          <w:szCs w:val="20"/>
        </w:rPr>
        <w:t xml:space="preserve"> </w:t>
      </w:r>
      <w:r w:rsidR="009B2EA5" w:rsidRPr="00B97A8E">
        <w:rPr>
          <w:rFonts w:ascii="GHEA Grapalat" w:hAnsi="GHEA Grapalat"/>
          <w:sz w:val="20"/>
          <w:szCs w:val="20"/>
        </w:rPr>
        <w:t xml:space="preserve">либо те </w:t>
      </w:r>
      <w:r w:rsidRPr="00B97A8E">
        <w:rPr>
          <w:rFonts w:ascii="GHEA Grapalat" w:hAnsi="GHEA Grapalat"/>
          <w:sz w:val="20"/>
          <w:szCs w:val="20"/>
        </w:rPr>
        <w:t>которые не соответствуют требованиям приглашения</w:t>
      </w:r>
      <w:r w:rsidR="00550A62" w:rsidRPr="00B97A8E">
        <w:rPr>
          <w:rFonts w:ascii="GHEA Grapalat" w:hAnsi="GHEA Grapalat"/>
          <w:sz w:val="20"/>
          <w:szCs w:val="20"/>
        </w:rPr>
        <w:t>, за исключением случая, установленного пунктом 8.9 части 1 настоящего приглашения</w:t>
      </w:r>
      <w:r w:rsidRPr="00B97A8E">
        <w:rPr>
          <w:rFonts w:ascii="GHEA Grapalat" w:hAnsi="GHEA Grapalat"/>
          <w:sz w:val="20"/>
          <w:szCs w:val="20"/>
        </w:rPr>
        <w:t>.</w:t>
      </w:r>
    </w:p>
    <w:p w14:paraId="497D15D5" w14:textId="77777777" w:rsidR="00B514E8" w:rsidRPr="00B97A8E" w:rsidRDefault="00FD2748" w:rsidP="00F9271C">
      <w:pPr>
        <w:pStyle w:val="BodyTextIndent2"/>
        <w:widowControl w:val="0"/>
        <w:tabs>
          <w:tab w:val="left" w:pos="1134"/>
        </w:tabs>
        <w:spacing w:line="240" w:lineRule="auto"/>
        <w:rPr>
          <w:rFonts w:ascii="GHEA Grapalat" w:hAnsi="GHEA Grapalat" w:cs="Sylfaen"/>
        </w:rPr>
      </w:pPr>
      <w:r w:rsidRPr="00B97A8E">
        <w:rPr>
          <w:rFonts w:ascii="GHEA Grapalat" w:hAnsi="GHEA Grapalat"/>
        </w:rPr>
        <w:t>8.</w:t>
      </w:r>
      <w:r w:rsidR="004C3E56" w:rsidRPr="00B97A8E">
        <w:rPr>
          <w:rFonts w:ascii="GHEA Grapalat" w:hAnsi="GHEA Grapalat"/>
        </w:rPr>
        <w:t>3</w:t>
      </w:r>
      <w:r w:rsidR="00D07367" w:rsidRPr="00B97A8E">
        <w:rPr>
          <w:rFonts w:ascii="GHEA Grapalat" w:hAnsi="GHEA Grapalat"/>
        </w:rPr>
        <w:t>.</w:t>
      </w:r>
      <w:r w:rsidR="00D07367" w:rsidRPr="00B97A8E">
        <w:rPr>
          <w:rFonts w:ascii="GHEA Grapalat" w:hAnsi="GHEA Grapalat"/>
        </w:rPr>
        <w:tab/>
      </w:r>
      <w:r w:rsidR="00D22CBB" w:rsidRPr="00B97A8E">
        <w:rPr>
          <w:rFonts w:ascii="GHEA Grapalat" w:hAnsi="GHEA Grapalat"/>
        </w:rPr>
        <w:t>Отобранный у</w:t>
      </w:r>
      <w:r w:rsidRPr="00B97A8E">
        <w:rPr>
          <w:rFonts w:ascii="GHEA Grapalat" w:hAnsi="GHEA Grapalat"/>
        </w:rPr>
        <w:t>частник</w:t>
      </w:r>
      <w:r w:rsidR="00DD2F66" w:rsidRPr="00B97A8E">
        <w:rPr>
          <w:rFonts w:ascii="GHEA Grapalat" w:hAnsi="GHEA Grapalat"/>
        </w:rPr>
        <w:t xml:space="preserve"> </w:t>
      </w:r>
      <w:r w:rsidRPr="00B97A8E">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97A8E">
        <w:rPr>
          <w:rFonts w:ascii="GHEA Grapalat" w:hAnsi="GHEA Grapalat"/>
        </w:rPr>
        <w:t>отобранного</w:t>
      </w:r>
      <w:r w:rsidR="0066621D" w:rsidRPr="00B97A8E">
        <w:rPr>
          <w:rFonts w:ascii="GHEA Grapalat" w:hAnsi="GHEA Grapalat"/>
        </w:rPr>
        <w:t xml:space="preserve"> </w:t>
      </w:r>
      <w:r w:rsidR="006D73FB" w:rsidRPr="00B97A8E">
        <w:rPr>
          <w:rFonts w:ascii="GHEA Grapalat" w:hAnsi="GHEA Grapalat"/>
        </w:rPr>
        <w:t>или непризнанных таковыми участников</w:t>
      </w:r>
      <w:r w:rsidRPr="00B97A8E">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B97A8E">
        <w:rPr>
          <w:rFonts w:ascii="GHEA Grapalat" w:hAnsi="GHEA Grapalat"/>
        </w:rPr>
        <w:t>.</w:t>
      </w:r>
    </w:p>
    <w:p w14:paraId="6A9761D5" w14:textId="77777777" w:rsidR="001C565F" w:rsidRPr="00B97A8E" w:rsidRDefault="00FD2748" w:rsidP="001C565F">
      <w:pPr>
        <w:pStyle w:val="BodyTextIndent"/>
        <w:widowControl w:val="0"/>
        <w:tabs>
          <w:tab w:val="left" w:pos="1134"/>
        </w:tabs>
        <w:spacing w:line="240" w:lineRule="auto"/>
        <w:rPr>
          <w:rFonts w:ascii="GHEA Grapalat" w:hAnsi="GHEA Grapalat" w:cs="Sylfaen"/>
          <w:i w:val="0"/>
        </w:rPr>
      </w:pPr>
      <w:r w:rsidRPr="00B97A8E">
        <w:rPr>
          <w:rFonts w:ascii="GHEA Grapalat" w:hAnsi="GHEA Grapalat"/>
          <w:i w:val="0"/>
        </w:rPr>
        <w:t>8.</w:t>
      </w:r>
      <w:r w:rsidR="004C3E56" w:rsidRPr="00B97A8E">
        <w:rPr>
          <w:rFonts w:ascii="GHEA Grapalat" w:hAnsi="GHEA Grapalat"/>
          <w:i w:val="0"/>
        </w:rPr>
        <w:t>4</w:t>
      </w:r>
      <w:r w:rsidR="00644850" w:rsidRPr="00B97A8E">
        <w:rPr>
          <w:rFonts w:ascii="GHEA Grapalat" w:hAnsi="GHEA Grapalat"/>
          <w:i w:val="0"/>
        </w:rPr>
        <w:t>.</w:t>
      </w:r>
      <w:r w:rsidR="00644850" w:rsidRPr="00B97A8E">
        <w:rPr>
          <w:rFonts w:ascii="GHEA Grapalat" w:hAnsi="GHEA Grapalat"/>
          <w:i w:val="0"/>
        </w:rPr>
        <w:tab/>
      </w:r>
      <w:r w:rsidRPr="00B97A8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1C565F" w:rsidRPr="00B97A8E">
        <w:rPr>
          <w:rFonts w:ascii="GHEA Grapalat" w:hAnsi="GHEA Grapalat"/>
          <w:i w:val="0"/>
        </w:rPr>
        <w:t>установленному Центральным банком Республики Армения на день вскрытия заявок.</w:t>
      </w:r>
    </w:p>
    <w:p w14:paraId="56C8DE74" w14:textId="4C911074" w:rsidR="00B15493" w:rsidRPr="00B97A8E" w:rsidRDefault="00FD2748" w:rsidP="001C565F">
      <w:pPr>
        <w:pStyle w:val="BodyTextIndent"/>
        <w:widowControl w:val="0"/>
        <w:tabs>
          <w:tab w:val="left" w:pos="1134"/>
        </w:tabs>
        <w:spacing w:line="240" w:lineRule="auto"/>
        <w:ind w:firstLine="540"/>
        <w:rPr>
          <w:rFonts w:ascii="GHEA Grapalat" w:hAnsi="GHEA Grapalat"/>
          <w:i w:val="0"/>
          <w:iCs/>
        </w:rPr>
      </w:pPr>
      <w:r w:rsidRPr="00B97A8E">
        <w:rPr>
          <w:rFonts w:ascii="GHEA Grapalat" w:hAnsi="GHEA Grapalat"/>
          <w:i w:val="0"/>
          <w:iCs/>
        </w:rPr>
        <w:t>8.</w:t>
      </w:r>
      <w:r w:rsidR="001E1D4C" w:rsidRPr="00B97A8E">
        <w:rPr>
          <w:rFonts w:ascii="GHEA Grapalat" w:hAnsi="GHEA Grapalat"/>
          <w:i w:val="0"/>
          <w:iCs/>
        </w:rPr>
        <w:t>5</w:t>
      </w:r>
      <w:r w:rsidRPr="00B97A8E">
        <w:rPr>
          <w:rFonts w:ascii="GHEA Grapalat" w:hAnsi="GHEA Grapalat"/>
          <w:i w:val="0"/>
          <w:iCs/>
        </w:rPr>
        <w:t>.</w:t>
      </w:r>
      <w:r w:rsidR="00644850" w:rsidRPr="00B97A8E">
        <w:rPr>
          <w:rFonts w:ascii="GHEA Grapalat" w:hAnsi="GHEA Grapalat"/>
          <w:i w:val="0"/>
          <w:iCs/>
        </w:rPr>
        <w:tab/>
      </w:r>
      <w:r w:rsidRPr="00B97A8E">
        <w:rPr>
          <w:rFonts w:ascii="GHEA Grapalat" w:hAnsi="GHEA Grapalat"/>
          <w:i w:val="0"/>
          <w:iCs/>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B97A8E">
        <w:rPr>
          <w:rFonts w:ascii="GHEA Grapalat" w:hAnsi="GHEA Grapalat"/>
          <w:i w:val="0"/>
          <w:iCs/>
        </w:rPr>
        <w:t>отобранного или непризнанных таковыми участников</w:t>
      </w:r>
      <w:r w:rsidRPr="00B97A8E">
        <w:rPr>
          <w:rFonts w:ascii="GHEA Grapalat" w:hAnsi="GHEA Grapalat"/>
          <w:i w:val="0"/>
          <w:iCs/>
        </w:rPr>
        <w:t xml:space="preserve">. </w:t>
      </w:r>
      <w:r w:rsidR="002F2045" w:rsidRPr="00B97A8E">
        <w:rPr>
          <w:rFonts w:ascii="GHEA Grapalat" w:hAnsi="GHEA Grapalat"/>
          <w:i w:val="0"/>
          <w:iCs/>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B97A8E">
        <w:rPr>
          <w:rFonts w:ascii="GHEA Grapalat" w:hAnsi="GHEA Grapalat"/>
          <w:i w:val="0"/>
          <w:iCs/>
        </w:rPr>
        <w:t>.</w:t>
      </w:r>
    </w:p>
    <w:p w14:paraId="730AF023" w14:textId="77777777" w:rsidR="009B6D58" w:rsidRPr="00B97A8E" w:rsidRDefault="00FD2748" w:rsidP="00F9271C">
      <w:pPr>
        <w:pStyle w:val="norm"/>
        <w:widowControl w:val="0"/>
        <w:tabs>
          <w:tab w:val="left" w:pos="1134"/>
        </w:tabs>
        <w:spacing w:line="240" w:lineRule="auto"/>
        <w:ind w:firstLine="540"/>
        <w:rPr>
          <w:rFonts w:ascii="GHEA Grapalat" w:hAnsi="GHEA Grapalat" w:cs="Sylfaen"/>
          <w:sz w:val="20"/>
        </w:rPr>
      </w:pPr>
      <w:r w:rsidRPr="00B97A8E">
        <w:rPr>
          <w:rFonts w:ascii="GHEA Grapalat" w:hAnsi="GHEA Grapalat"/>
          <w:sz w:val="20"/>
        </w:rPr>
        <w:t>При равенстве предложенных наименьших цен</w:t>
      </w:r>
      <w:del w:id="7" w:author="Vardan" w:date="2022-10-29T23:54:00Z">
        <w:r w:rsidRPr="00B97A8E" w:rsidDel="002164B3">
          <w:rPr>
            <w:rFonts w:ascii="GHEA Grapalat" w:hAnsi="GHEA Grapalat"/>
            <w:sz w:val="20"/>
          </w:rPr>
          <w:delText xml:space="preserve"> </w:delText>
        </w:r>
      </w:del>
      <w:r w:rsidR="00186559" w:rsidRPr="00B97A8E">
        <w:rPr>
          <w:rFonts w:ascii="GHEA Grapalat" w:hAnsi="GHEA Grapalat"/>
          <w:sz w:val="20"/>
        </w:rPr>
        <w:t>:</w:t>
      </w:r>
    </w:p>
    <w:p w14:paraId="05AB736B" w14:textId="77777777" w:rsidR="009B6D58" w:rsidRPr="00B97A8E" w:rsidRDefault="009B6D58" w:rsidP="00F9271C">
      <w:pPr>
        <w:pStyle w:val="norm"/>
        <w:widowControl w:val="0"/>
        <w:tabs>
          <w:tab w:val="left" w:pos="1134"/>
        </w:tabs>
        <w:spacing w:line="240" w:lineRule="auto"/>
        <w:ind w:firstLine="540"/>
        <w:rPr>
          <w:rFonts w:ascii="GHEA Grapalat" w:hAnsi="GHEA Grapalat" w:cs="Sylfaen"/>
          <w:sz w:val="20"/>
        </w:rPr>
      </w:pPr>
      <w:r w:rsidRPr="00B97A8E">
        <w:rPr>
          <w:rFonts w:ascii="GHEA Grapalat" w:hAnsi="GHEA Grapalat"/>
          <w:sz w:val="20"/>
        </w:rPr>
        <w:lastRenderedPageBreak/>
        <w:t>а.</w:t>
      </w:r>
      <w:r w:rsidR="00186559" w:rsidRPr="00B97A8E">
        <w:rPr>
          <w:rFonts w:ascii="GHEA Grapalat" w:hAnsi="GHEA Grapalat"/>
          <w:sz w:val="20"/>
        </w:rPr>
        <w:tab/>
      </w:r>
      <w:r w:rsidRPr="00B97A8E">
        <w:rPr>
          <w:rFonts w:ascii="GHEA Grapalat" w:hAnsi="GHEA Grapalat"/>
          <w:sz w:val="20"/>
        </w:rPr>
        <w:t>для определения</w:t>
      </w:r>
      <w:r w:rsidR="005F09CE" w:rsidRPr="00B97A8E">
        <w:rPr>
          <w:rFonts w:ascii="GHEA Grapalat" w:hAnsi="GHEA Grapalat"/>
          <w:sz w:val="20"/>
        </w:rPr>
        <w:t xml:space="preserve"> </w:t>
      </w:r>
      <w:r w:rsidR="00FC5859" w:rsidRPr="00B97A8E">
        <w:rPr>
          <w:rFonts w:ascii="GHEA Grapalat" w:hAnsi="GHEA Grapalat"/>
          <w:sz w:val="20"/>
        </w:rPr>
        <w:t xml:space="preserve">отобранного </w:t>
      </w:r>
      <w:r w:rsidR="002F27C9" w:rsidRPr="00B97A8E">
        <w:rPr>
          <w:rFonts w:ascii="GHEA Grapalat" w:hAnsi="GHEA Grapalat"/>
          <w:sz w:val="20"/>
        </w:rPr>
        <w:t>и</w:t>
      </w:r>
      <w:r w:rsidR="00FC5859" w:rsidRPr="00B97A8E">
        <w:rPr>
          <w:rFonts w:ascii="GHEA Grapalat" w:hAnsi="GHEA Grapalat"/>
          <w:sz w:val="20"/>
        </w:rPr>
        <w:t xml:space="preserve"> непризнанных таковыми </w:t>
      </w:r>
      <w:r w:rsidRPr="00B97A8E">
        <w:rPr>
          <w:rFonts w:ascii="GHEA Grapalat" w:hAnsi="GHEA Grapalat"/>
          <w:sz w:val="20"/>
        </w:rPr>
        <w:t xml:space="preserve">участников, </w:t>
      </w:r>
      <w:r w:rsidR="00A55C6C" w:rsidRPr="00B97A8E">
        <w:rPr>
          <w:rFonts w:ascii="GHEA Grapalat" w:hAnsi="GHEA Grapalat"/>
          <w:sz w:val="20"/>
        </w:rPr>
        <w:t>на заседаниии комиссии с предложившими равные цены участниками,</w:t>
      </w:r>
      <w:r w:rsidRPr="00B97A8E">
        <w:rPr>
          <w:rFonts w:ascii="GHEA Grapalat" w:hAnsi="GHEA Grapalat"/>
          <w:sz w:val="20"/>
        </w:rPr>
        <w:t xml:space="preserve"> проводятся одновременные переговоры, если </w:t>
      </w:r>
      <w:r w:rsidR="006248D3" w:rsidRPr="00B97A8E">
        <w:rPr>
          <w:rFonts w:ascii="GHEA Grapalat" w:hAnsi="GHEA Grapalat"/>
          <w:sz w:val="20"/>
        </w:rPr>
        <w:t>эти</w:t>
      </w:r>
      <w:r w:rsidRPr="00B97A8E">
        <w:rPr>
          <w:rFonts w:ascii="GHEA Grapalat" w:hAnsi="GHEA Grapalat"/>
          <w:sz w:val="20"/>
        </w:rPr>
        <w:t xml:space="preserve"> участники (наделенные соответствующим полномочием представители)</w:t>
      </w:r>
      <w:r w:rsidR="0075330D" w:rsidRPr="00B97A8E">
        <w:rPr>
          <w:rFonts w:ascii="GHEA Grapalat" w:hAnsi="GHEA Grapalat"/>
          <w:sz w:val="20"/>
        </w:rPr>
        <w:t xml:space="preserve"> присутствуют на заседании,</w:t>
      </w:r>
    </w:p>
    <w:p w14:paraId="1D77775C" w14:textId="77777777" w:rsidR="009B6D58" w:rsidRPr="00B97A8E" w:rsidRDefault="009B6D58" w:rsidP="00F9271C">
      <w:pPr>
        <w:pStyle w:val="norm"/>
        <w:widowControl w:val="0"/>
        <w:tabs>
          <w:tab w:val="left" w:pos="1134"/>
        </w:tabs>
        <w:spacing w:line="240" w:lineRule="auto"/>
        <w:ind w:firstLine="540"/>
        <w:rPr>
          <w:rFonts w:ascii="GHEA Grapalat" w:hAnsi="GHEA Grapalat" w:cs="Sylfaen"/>
          <w:sz w:val="20"/>
        </w:rPr>
      </w:pPr>
      <w:r w:rsidRPr="00B97A8E">
        <w:rPr>
          <w:rFonts w:ascii="GHEA Grapalat" w:hAnsi="GHEA Grapalat"/>
          <w:sz w:val="20"/>
        </w:rPr>
        <w:t>б.</w:t>
      </w:r>
      <w:r w:rsidR="00186559" w:rsidRPr="00B97A8E">
        <w:rPr>
          <w:rFonts w:ascii="GHEA Grapalat" w:hAnsi="GHEA Grapalat"/>
          <w:sz w:val="20"/>
        </w:rPr>
        <w:tab/>
      </w:r>
      <w:r w:rsidRPr="00B97A8E">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B97A8E">
        <w:rPr>
          <w:rFonts w:ascii="GHEA Grapalat" w:hAnsi="GHEA Grapalat"/>
          <w:sz w:val="20"/>
        </w:rPr>
        <w:t>в электронной форме</w:t>
      </w:r>
      <w:r w:rsidRPr="00B97A8E">
        <w:rPr>
          <w:rFonts w:ascii="GHEA Grapalat" w:hAnsi="GHEA Grapalat"/>
          <w:sz w:val="20"/>
        </w:rPr>
        <w:t xml:space="preserve"> одновременно уведомляет всех участников</w:t>
      </w:r>
      <w:r w:rsidR="002615E2" w:rsidRPr="00B97A8E">
        <w:rPr>
          <w:rFonts w:ascii="GHEA Grapalat" w:hAnsi="GHEA Grapalat"/>
          <w:sz w:val="20"/>
        </w:rPr>
        <w:t xml:space="preserve"> представившими равные цены</w:t>
      </w:r>
      <w:r w:rsidRPr="00B97A8E">
        <w:rPr>
          <w:rFonts w:ascii="GHEA Grapalat" w:hAnsi="GHEA Grapalat"/>
          <w:sz w:val="20"/>
        </w:rPr>
        <w:t xml:space="preserve"> </w:t>
      </w:r>
      <w:r w:rsidR="00BB7A52" w:rsidRPr="00B97A8E">
        <w:rPr>
          <w:rFonts w:ascii="GHEA Grapalat" w:hAnsi="GHEA Grapalat"/>
          <w:sz w:val="20"/>
        </w:rPr>
        <w:t>об условиях, продолжительности,</w:t>
      </w:r>
      <w:r w:rsidRPr="00B97A8E">
        <w:rPr>
          <w:rFonts w:ascii="GHEA Grapalat" w:hAnsi="GHEA Grapalat"/>
          <w:sz w:val="20"/>
        </w:rPr>
        <w:t xml:space="preserve"> дате, времени и месте проведения одновременных переговоров по снижению цен,</w:t>
      </w:r>
    </w:p>
    <w:p w14:paraId="0B2AD3B3" w14:textId="77777777" w:rsidR="009B6D58" w:rsidRPr="00B97A8E" w:rsidRDefault="009B6D58" w:rsidP="00F9271C">
      <w:pPr>
        <w:pStyle w:val="norm"/>
        <w:widowControl w:val="0"/>
        <w:tabs>
          <w:tab w:val="left" w:pos="1134"/>
        </w:tabs>
        <w:spacing w:line="240" w:lineRule="auto"/>
        <w:ind w:firstLine="540"/>
        <w:rPr>
          <w:rFonts w:ascii="GHEA Grapalat" w:hAnsi="GHEA Grapalat" w:cs="Sylfaen"/>
          <w:sz w:val="20"/>
        </w:rPr>
      </w:pPr>
      <w:r w:rsidRPr="00B97A8E">
        <w:rPr>
          <w:rFonts w:ascii="GHEA Grapalat" w:hAnsi="GHEA Grapalat"/>
          <w:sz w:val="20"/>
        </w:rPr>
        <w:t>в.</w:t>
      </w:r>
      <w:r w:rsidR="00186559" w:rsidRPr="00B97A8E">
        <w:rPr>
          <w:rFonts w:ascii="GHEA Grapalat" w:hAnsi="GHEA Grapalat"/>
          <w:sz w:val="20"/>
        </w:rPr>
        <w:tab/>
      </w:r>
      <w:r w:rsidRPr="00B97A8E">
        <w:rPr>
          <w:rFonts w:ascii="GHEA Grapalat" w:hAnsi="GHEA Grapalat"/>
          <w:sz w:val="20"/>
        </w:rPr>
        <w:t xml:space="preserve">переговоры проводятся не раннее чем на второй и не позднее чем на </w:t>
      </w:r>
      <w:r w:rsidR="00996FDC" w:rsidRPr="00B97A8E">
        <w:rPr>
          <w:rFonts w:ascii="GHEA Grapalat" w:hAnsi="GHEA Grapalat"/>
          <w:sz w:val="20"/>
        </w:rPr>
        <w:t xml:space="preserve">пятый </w:t>
      </w:r>
      <w:r w:rsidRPr="00B97A8E">
        <w:rPr>
          <w:rFonts w:ascii="GHEA Grapalat" w:hAnsi="GHEA Grapalat"/>
          <w:sz w:val="20"/>
        </w:rPr>
        <w:t>рабочий день со дня отправки извещения</w:t>
      </w:r>
      <w:r w:rsidR="00A50C53" w:rsidRPr="00B97A8E">
        <w:rPr>
          <w:rFonts w:ascii="GHEA Grapalat" w:hAnsi="GHEA Grapalat"/>
          <w:sz w:val="20"/>
        </w:rPr>
        <w:t>,</w:t>
      </w:r>
    </w:p>
    <w:p w14:paraId="05083440" w14:textId="77777777" w:rsidR="009B6D58" w:rsidRPr="00B97A8E" w:rsidRDefault="009B6D58" w:rsidP="00F9271C">
      <w:pPr>
        <w:pStyle w:val="norm"/>
        <w:widowControl w:val="0"/>
        <w:tabs>
          <w:tab w:val="left" w:pos="1134"/>
        </w:tabs>
        <w:spacing w:line="240" w:lineRule="auto"/>
        <w:ind w:firstLine="540"/>
        <w:rPr>
          <w:rFonts w:ascii="GHEA Grapalat" w:hAnsi="GHEA Grapalat" w:cs="Sylfaen"/>
          <w:sz w:val="20"/>
        </w:rPr>
      </w:pPr>
      <w:r w:rsidRPr="00B97A8E">
        <w:rPr>
          <w:rFonts w:ascii="GHEA Grapalat" w:hAnsi="GHEA Grapalat"/>
          <w:sz w:val="20"/>
        </w:rPr>
        <w:t>г.</w:t>
      </w:r>
      <w:r w:rsidR="00186559" w:rsidRPr="00B97A8E">
        <w:rPr>
          <w:rFonts w:ascii="GHEA Grapalat" w:hAnsi="GHEA Grapalat"/>
          <w:sz w:val="20"/>
        </w:rPr>
        <w:tab/>
      </w:r>
      <w:r w:rsidRPr="00B97A8E">
        <w:rPr>
          <w:rFonts w:ascii="GHEA Grapalat" w:hAnsi="GHEA Grapalat"/>
          <w:sz w:val="20"/>
        </w:rPr>
        <w:t xml:space="preserve">представленное на тот момент каждым участником ценовое предложение оглашается для </w:t>
      </w:r>
      <w:r w:rsidR="00AE5E57" w:rsidRPr="00B97A8E">
        <w:rPr>
          <w:rFonts w:ascii="GHEA Grapalat" w:hAnsi="GHEA Grapalat"/>
          <w:sz w:val="20"/>
        </w:rPr>
        <w:t>другого участника</w:t>
      </w:r>
      <w:r w:rsidRPr="00B97A8E">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26C933E6" w14:textId="77777777" w:rsidR="00D64A0E" w:rsidRPr="00B97A8E" w:rsidRDefault="009B6D58" w:rsidP="00F9271C">
      <w:pPr>
        <w:pStyle w:val="norm"/>
        <w:widowControl w:val="0"/>
        <w:tabs>
          <w:tab w:val="left" w:pos="1134"/>
        </w:tabs>
        <w:spacing w:line="240" w:lineRule="auto"/>
        <w:ind w:firstLine="540"/>
        <w:rPr>
          <w:ins w:id="8" w:author="Vardan" w:date="2022-10-29T23:58:00Z"/>
          <w:rFonts w:ascii="GHEA Grapalat" w:hAnsi="GHEA Grapalat"/>
          <w:sz w:val="20"/>
        </w:rPr>
      </w:pPr>
      <w:r w:rsidRPr="00B97A8E">
        <w:rPr>
          <w:rFonts w:ascii="GHEA Grapalat" w:hAnsi="GHEA Grapalat"/>
          <w:sz w:val="20"/>
        </w:rPr>
        <w:t>д.</w:t>
      </w:r>
      <w:r w:rsidR="00186559" w:rsidRPr="00B97A8E">
        <w:rPr>
          <w:rFonts w:ascii="GHEA Grapalat" w:hAnsi="GHEA Grapalat"/>
          <w:sz w:val="20"/>
        </w:rPr>
        <w:tab/>
      </w:r>
      <w:r w:rsidRPr="00B97A8E">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B97A8E">
        <w:rPr>
          <w:rFonts w:ascii="GHEA Grapalat" w:hAnsi="GHEA Grapalat"/>
          <w:sz w:val="20"/>
        </w:rPr>
        <w:t xml:space="preserve">присутствующим на переговорах </w:t>
      </w:r>
      <w:r w:rsidRPr="00B97A8E">
        <w:rPr>
          <w:rFonts w:ascii="GHEA Grapalat" w:hAnsi="GHEA Grapalat"/>
          <w:sz w:val="20"/>
        </w:rPr>
        <w:t>участниками</w:t>
      </w:r>
      <w:r w:rsidR="001D129F" w:rsidRPr="00B97A8E">
        <w:rPr>
          <w:rFonts w:ascii="GHEA Grapalat" w:hAnsi="GHEA Grapalat"/>
          <w:sz w:val="20"/>
        </w:rPr>
        <w:t xml:space="preserve"> </w:t>
      </w:r>
      <w:r w:rsidRPr="00B97A8E">
        <w:rPr>
          <w:rFonts w:ascii="GHEA Grapalat" w:hAnsi="GHEA Grapalat"/>
          <w:sz w:val="20"/>
        </w:rPr>
        <w:t>ценам,  определяются и объявляются</w:t>
      </w:r>
      <w:r w:rsidR="00A134CC" w:rsidRPr="00B97A8E">
        <w:rPr>
          <w:rFonts w:ascii="GHEA Grapalat" w:hAnsi="GHEA Grapalat"/>
          <w:sz w:val="20"/>
        </w:rPr>
        <w:t xml:space="preserve"> отобранный </w:t>
      </w:r>
      <w:r w:rsidR="002F27C9" w:rsidRPr="00B97A8E">
        <w:rPr>
          <w:rFonts w:ascii="GHEA Grapalat" w:hAnsi="GHEA Grapalat"/>
          <w:sz w:val="20"/>
        </w:rPr>
        <w:t xml:space="preserve">и </w:t>
      </w:r>
      <w:r w:rsidR="00CD7A4E" w:rsidRPr="00B97A8E">
        <w:rPr>
          <w:rFonts w:ascii="GHEA Grapalat" w:hAnsi="GHEA Grapalat"/>
          <w:sz w:val="20"/>
        </w:rPr>
        <w:t xml:space="preserve"> непризнанные таковыми</w:t>
      </w:r>
      <w:r w:rsidRPr="00B97A8E">
        <w:rPr>
          <w:rFonts w:ascii="GHEA Grapalat" w:hAnsi="GHEA Grapalat"/>
          <w:sz w:val="20"/>
        </w:rPr>
        <w:t xml:space="preserve"> участники</w:t>
      </w:r>
      <w:r w:rsidR="00D64A0E" w:rsidRPr="00B97A8E">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FD8BE52" w14:textId="77777777" w:rsidR="00B05FE6" w:rsidRPr="00B97A8E" w:rsidRDefault="00B05FE6" w:rsidP="00F9271C">
      <w:pPr>
        <w:pStyle w:val="norm"/>
        <w:widowControl w:val="0"/>
        <w:tabs>
          <w:tab w:val="left" w:pos="1134"/>
        </w:tabs>
        <w:spacing w:line="240" w:lineRule="auto"/>
        <w:ind w:firstLine="540"/>
        <w:rPr>
          <w:rFonts w:ascii="GHEA Grapalat" w:hAnsi="GHEA Grapalat"/>
          <w:sz w:val="20"/>
        </w:rPr>
      </w:pPr>
      <w:r w:rsidRPr="00B97A8E">
        <w:rPr>
          <w:rFonts w:ascii="GHEA Grapalat" w:hAnsi="GHEA Grapalat"/>
          <w:sz w:val="20"/>
        </w:rPr>
        <w:t>8.</w:t>
      </w:r>
      <w:r w:rsidR="00222CDB" w:rsidRPr="00B97A8E">
        <w:rPr>
          <w:rFonts w:ascii="GHEA Grapalat" w:hAnsi="GHEA Grapalat"/>
          <w:sz w:val="20"/>
        </w:rPr>
        <w:t>6</w:t>
      </w:r>
      <w:r w:rsidRPr="00B97A8E">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B97A8E">
        <w:rPr>
          <w:sz w:val="20"/>
        </w:rPr>
        <w:t xml:space="preserve"> </w:t>
      </w:r>
      <w:r w:rsidRPr="00B97A8E">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B97A8E">
        <w:rPr>
          <w:sz w:val="20"/>
        </w:rPr>
        <w:t xml:space="preserve"> </w:t>
      </w:r>
      <w:r w:rsidRPr="00B97A8E">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B97A8E">
        <w:rPr>
          <w:sz w:val="20"/>
        </w:rPr>
        <w:t xml:space="preserve"> </w:t>
      </w:r>
      <w:r w:rsidRPr="00B97A8E">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90A195F" w14:textId="59A0F96F" w:rsidR="00B05FE6" w:rsidRPr="00B97A8E" w:rsidRDefault="00562BC7" w:rsidP="00F9271C">
      <w:pPr>
        <w:pStyle w:val="norm"/>
        <w:widowControl w:val="0"/>
        <w:tabs>
          <w:tab w:val="left" w:pos="1134"/>
        </w:tabs>
        <w:spacing w:line="240" w:lineRule="auto"/>
        <w:ind w:firstLine="540"/>
        <w:rPr>
          <w:rFonts w:ascii="GHEA Grapalat" w:hAnsi="GHEA Grapalat" w:cs="Sylfaen"/>
          <w:sz w:val="20"/>
        </w:rPr>
      </w:pPr>
      <w:bookmarkStart w:id="9" w:name="_Hlk203400918"/>
      <w:r w:rsidRPr="00B97A8E">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bookmarkEnd w:id="9"/>
    </w:p>
    <w:p w14:paraId="29FA5703" w14:textId="77777777" w:rsidR="00B514E8" w:rsidRPr="00B97A8E" w:rsidRDefault="00FD2748" w:rsidP="00F9271C">
      <w:pPr>
        <w:widowControl w:val="0"/>
        <w:tabs>
          <w:tab w:val="left" w:pos="1134"/>
        </w:tabs>
        <w:ind w:firstLine="540"/>
        <w:jc w:val="both"/>
        <w:rPr>
          <w:rFonts w:ascii="GHEA Grapalat" w:hAnsi="GHEA Grapalat"/>
          <w:sz w:val="20"/>
          <w:szCs w:val="20"/>
        </w:rPr>
      </w:pPr>
      <w:r w:rsidRPr="00B97A8E">
        <w:rPr>
          <w:rFonts w:ascii="GHEA Grapalat" w:hAnsi="GHEA Grapalat"/>
          <w:sz w:val="20"/>
          <w:szCs w:val="20"/>
        </w:rPr>
        <w:t>8.</w:t>
      </w:r>
      <w:r w:rsidR="00096B2C" w:rsidRPr="00B97A8E">
        <w:rPr>
          <w:rFonts w:ascii="GHEA Grapalat" w:hAnsi="GHEA Grapalat"/>
          <w:sz w:val="20"/>
          <w:szCs w:val="20"/>
        </w:rPr>
        <w:t>7</w:t>
      </w:r>
      <w:r w:rsidRPr="00B97A8E">
        <w:rPr>
          <w:rFonts w:ascii="GHEA Grapalat" w:hAnsi="GHEA Grapalat"/>
          <w:sz w:val="20"/>
          <w:szCs w:val="20"/>
        </w:rPr>
        <w:t>.</w:t>
      </w:r>
      <w:r w:rsidR="00C37724" w:rsidRPr="00B97A8E">
        <w:rPr>
          <w:rFonts w:ascii="GHEA Grapalat" w:hAnsi="GHEA Grapalat"/>
          <w:sz w:val="20"/>
          <w:szCs w:val="20"/>
        </w:rPr>
        <w:tab/>
      </w:r>
      <w:r w:rsidRPr="00B97A8E">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B97A8E">
        <w:rPr>
          <w:rFonts w:ascii="GHEA Grapalat" w:hAnsi="GHEA Grapalat"/>
          <w:sz w:val="20"/>
          <w:szCs w:val="20"/>
        </w:rPr>
        <w:t xml:space="preserve">включенные в заявку </w:t>
      </w:r>
      <w:r w:rsidRPr="00B97A8E">
        <w:rPr>
          <w:rFonts w:ascii="GHEA Grapalat" w:hAnsi="GHEA Grapalat"/>
          <w:sz w:val="20"/>
          <w:szCs w:val="20"/>
        </w:rPr>
        <w:t>документ</w:t>
      </w:r>
      <w:r w:rsidR="00F7541A" w:rsidRPr="00B97A8E">
        <w:rPr>
          <w:rFonts w:ascii="GHEA Grapalat" w:hAnsi="GHEA Grapalat"/>
          <w:sz w:val="20"/>
          <w:szCs w:val="20"/>
        </w:rPr>
        <w:t>ы</w:t>
      </w:r>
      <w:r w:rsidRPr="00B97A8E">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B97A8E">
        <w:rPr>
          <w:rFonts w:ascii="Courier New" w:hAnsi="Courier New" w:cs="Courier New"/>
          <w:sz w:val="20"/>
          <w:szCs w:val="20"/>
          <w:lang w:val="en-US"/>
        </w:rPr>
        <w:t> </w:t>
      </w:r>
      <w:r w:rsidRPr="00B97A8E">
        <w:rPr>
          <w:rFonts w:ascii="GHEA Grapalat" w:hAnsi="GHEA Grapalat"/>
          <w:sz w:val="20"/>
          <w:szCs w:val="20"/>
        </w:rPr>
        <w:t>препятствуя нормальному функционированию комиссии.</w:t>
      </w:r>
    </w:p>
    <w:p w14:paraId="03E8D7C0" w14:textId="14749B00" w:rsidR="00AD2081" w:rsidRPr="00B97A8E" w:rsidRDefault="00A150A9" w:rsidP="00F9271C">
      <w:pPr>
        <w:pStyle w:val="norm"/>
        <w:widowControl w:val="0"/>
        <w:tabs>
          <w:tab w:val="left" w:pos="1134"/>
        </w:tabs>
        <w:spacing w:line="240" w:lineRule="auto"/>
        <w:ind w:firstLine="540"/>
        <w:rPr>
          <w:rFonts w:ascii="GHEA Grapalat" w:hAnsi="GHEA Grapalat"/>
          <w:sz w:val="20"/>
        </w:rPr>
      </w:pPr>
      <w:r w:rsidRPr="00B97A8E">
        <w:rPr>
          <w:rFonts w:ascii="GHEA Grapalat" w:hAnsi="GHEA Grapalat"/>
          <w:sz w:val="20"/>
        </w:rPr>
        <w:t>8.</w:t>
      </w:r>
      <w:r w:rsidR="00917747" w:rsidRPr="00B97A8E">
        <w:rPr>
          <w:rFonts w:ascii="GHEA Grapalat" w:hAnsi="GHEA Grapalat"/>
          <w:sz w:val="20"/>
        </w:rPr>
        <w:t>8</w:t>
      </w:r>
      <w:r w:rsidRPr="00B97A8E">
        <w:rPr>
          <w:rFonts w:ascii="GHEA Grapalat" w:hAnsi="GHEA Grapalat"/>
          <w:sz w:val="20"/>
        </w:rPr>
        <w:t>.</w:t>
      </w:r>
      <w:r w:rsidR="00213830" w:rsidRPr="00B97A8E">
        <w:rPr>
          <w:rFonts w:ascii="GHEA Grapalat" w:hAnsi="GHEA Grapalat"/>
          <w:sz w:val="20"/>
        </w:rPr>
        <w:tab/>
      </w:r>
      <w:r w:rsidRPr="00B97A8E">
        <w:rPr>
          <w:rFonts w:ascii="GHEA Grapalat" w:hAnsi="GHEA Grapalat"/>
          <w:sz w:val="20"/>
        </w:rPr>
        <w:t xml:space="preserve">Если в результате оценки, проведенной в ходе заседания по вскрытию </w:t>
      </w:r>
      <w:r w:rsidR="00F00565" w:rsidRPr="00B97A8E">
        <w:rPr>
          <w:rFonts w:ascii="GHEA Grapalat" w:hAnsi="GHEA Grapalat"/>
          <w:sz w:val="20"/>
        </w:rPr>
        <w:t xml:space="preserve">и оценке </w:t>
      </w:r>
      <w:r w:rsidRPr="00B97A8E">
        <w:rPr>
          <w:rFonts w:ascii="GHEA Grapalat" w:hAnsi="GHEA Grapalat"/>
          <w:sz w:val="20"/>
        </w:rPr>
        <w:t>заявок, в заявке участника фиксируются несоответствия требованиям приглашения,</w:t>
      </w:r>
      <w:r w:rsidR="001F0DAB" w:rsidRPr="00B97A8E">
        <w:rPr>
          <w:rFonts w:ascii="GHEA Grapalat" w:hAnsi="GHEA Grapalat"/>
          <w:sz w:val="20"/>
        </w:rPr>
        <w:t xml:space="preserve"> </w:t>
      </w:r>
      <w:bookmarkStart w:id="10" w:name="_Hlk203400936"/>
      <w:bookmarkStart w:id="11" w:name="_Hlk203401184"/>
      <w:r w:rsidR="00562BC7" w:rsidRPr="00B97A8E">
        <w:rPr>
          <w:rFonts w:ascii="GHEA Grapalat" w:hAnsi="GHEA Grapalat"/>
          <w:sz w:val="20"/>
        </w:rPr>
        <w:t>включая тот случай,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bookmarkEnd w:id="10"/>
      <w:r w:rsidR="00562BC7" w:rsidRPr="00B97A8E">
        <w:rPr>
          <w:rFonts w:ascii="GHEA Grapalat" w:hAnsi="GHEA Grapalat"/>
          <w:sz w:val="20"/>
        </w:rPr>
        <w:t xml:space="preserve"> </w:t>
      </w:r>
      <w:bookmarkEnd w:id="11"/>
      <w:r w:rsidRPr="00B97A8E">
        <w:rPr>
          <w:rFonts w:ascii="GHEA Grapalat" w:hAnsi="GHEA Grapalat"/>
          <w:sz w:val="20"/>
        </w:rPr>
        <w:t>комиссия приостанавливает заседание на один рабочий день, а секретарь комиссии в тот же день</w:t>
      </w:r>
      <w:r w:rsidR="007A34A6" w:rsidRPr="00B97A8E">
        <w:rPr>
          <w:rFonts w:ascii="GHEA Grapalat" w:hAnsi="GHEA Grapalat"/>
          <w:sz w:val="20"/>
        </w:rPr>
        <w:t xml:space="preserve"> </w:t>
      </w:r>
      <w:r w:rsidR="001F0DAB" w:rsidRPr="00B97A8E">
        <w:rPr>
          <w:rFonts w:ascii="GHEA Grapalat" w:hAnsi="GHEA Grapalat"/>
          <w:sz w:val="20"/>
        </w:rPr>
        <w:t xml:space="preserve">в электронной </w:t>
      </w:r>
      <w:r w:rsidR="00562BC7" w:rsidRPr="00B97A8E">
        <w:rPr>
          <w:rFonts w:ascii="GHEA Grapalat" w:hAnsi="GHEA Grapalat"/>
          <w:sz w:val="20"/>
        </w:rPr>
        <w:t>форме информирует</w:t>
      </w:r>
      <w:r w:rsidRPr="00B97A8E">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14:paraId="16A98312" w14:textId="6DFFFBB9" w:rsidR="003B3E74" w:rsidRPr="00B97A8E" w:rsidRDefault="006A3C8A" w:rsidP="00F9271C">
      <w:pPr>
        <w:pStyle w:val="norm"/>
        <w:widowControl w:val="0"/>
        <w:tabs>
          <w:tab w:val="left" w:pos="1134"/>
        </w:tabs>
        <w:spacing w:line="240" w:lineRule="auto"/>
        <w:ind w:firstLine="540"/>
        <w:rPr>
          <w:rFonts w:ascii="GHEA Grapalat" w:hAnsi="GHEA Grapalat" w:cs="Sylfaen"/>
          <w:sz w:val="20"/>
        </w:rPr>
      </w:pPr>
      <w:r w:rsidRPr="00B97A8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B97A8E">
        <w:rPr>
          <w:rFonts w:ascii="GHEA Grapalat" w:hAnsi="GHEA Grapalat" w:cs="Sylfaen"/>
          <w:sz w:val="20"/>
        </w:rPr>
        <w:t>.</w:t>
      </w:r>
    </w:p>
    <w:p w14:paraId="1068D24F" w14:textId="3491B81A" w:rsidR="00562BC7" w:rsidRPr="00B97A8E" w:rsidRDefault="00562BC7" w:rsidP="00F9271C">
      <w:pPr>
        <w:pStyle w:val="norm"/>
        <w:widowControl w:val="0"/>
        <w:tabs>
          <w:tab w:val="left" w:pos="1134"/>
        </w:tabs>
        <w:spacing w:line="240" w:lineRule="auto"/>
        <w:ind w:firstLine="540"/>
        <w:rPr>
          <w:rFonts w:ascii="GHEA Grapalat" w:hAnsi="GHEA Grapalat" w:cs="Sylfaen"/>
          <w:sz w:val="20"/>
        </w:rPr>
      </w:pPr>
      <w:bookmarkStart w:id="12" w:name="_Hlk203400944"/>
      <w:r w:rsidRPr="00B97A8E">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bookmarkEnd w:id="12"/>
    </w:p>
    <w:p w14:paraId="0016045D" w14:textId="7B4EADF5" w:rsidR="00C27BA4" w:rsidRPr="00B97A8E" w:rsidRDefault="00A150A9" w:rsidP="00F9271C">
      <w:pPr>
        <w:pStyle w:val="norm"/>
        <w:widowControl w:val="0"/>
        <w:tabs>
          <w:tab w:val="left" w:pos="1276"/>
        </w:tabs>
        <w:spacing w:line="240" w:lineRule="auto"/>
        <w:ind w:firstLine="540"/>
        <w:rPr>
          <w:rFonts w:ascii="GHEA Grapalat" w:hAnsi="GHEA Grapalat"/>
          <w:sz w:val="20"/>
        </w:rPr>
      </w:pPr>
      <w:r w:rsidRPr="00B97A8E">
        <w:rPr>
          <w:rFonts w:ascii="GHEA Grapalat" w:hAnsi="GHEA Grapalat"/>
          <w:sz w:val="20"/>
        </w:rPr>
        <w:t>8.</w:t>
      </w:r>
      <w:r w:rsidR="000F35AE" w:rsidRPr="00B97A8E">
        <w:rPr>
          <w:rFonts w:ascii="GHEA Grapalat" w:hAnsi="GHEA Grapalat"/>
          <w:sz w:val="20"/>
        </w:rPr>
        <w:t>9</w:t>
      </w:r>
      <w:r w:rsidRPr="00B97A8E">
        <w:rPr>
          <w:rFonts w:ascii="GHEA Grapalat" w:hAnsi="GHEA Grapalat"/>
          <w:sz w:val="20"/>
        </w:rPr>
        <w:t>.</w:t>
      </w:r>
      <w:r w:rsidR="00213830" w:rsidRPr="00B97A8E">
        <w:rPr>
          <w:rFonts w:ascii="GHEA Grapalat" w:hAnsi="GHEA Grapalat"/>
          <w:sz w:val="20"/>
        </w:rPr>
        <w:tab/>
      </w:r>
      <w:r w:rsidRPr="00B97A8E">
        <w:rPr>
          <w:rFonts w:ascii="GHEA Grapalat" w:hAnsi="GHEA Grapalat"/>
          <w:sz w:val="20"/>
        </w:rPr>
        <w:t>Если участник исправляет зафиксированное несоответствие в срок, установленный пунктом 8.</w:t>
      </w:r>
      <w:r w:rsidR="000F35AE" w:rsidRPr="00B97A8E">
        <w:rPr>
          <w:rFonts w:ascii="GHEA Grapalat" w:hAnsi="GHEA Grapalat"/>
          <w:sz w:val="20"/>
        </w:rPr>
        <w:t>8</w:t>
      </w:r>
      <w:r w:rsidRPr="00B97A8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B97A8E">
        <w:rPr>
          <w:rFonts w:ascii="GHEA Grapalat" w:hAnsi="GHEA Grapalat"/>
          <w:sz w:val="20"/>
        </w:rPr>
        <w:t xml:space="preserve"> данного участника</w:t>
      </w:r>
      <w:r w:rsidRPr="00B97A8E">
        <w:rPr>
          <w:rFonts w:ascii="GHEA Grapalat" w:hAnsi="GHEA Grapalat"/>
          <w:sz w:val="20"/>
        </w:rPr>
        <w:t xml:space="preserve"> оценивается неуд</w:t>
      </w:r>
      <w:r w:rsidR="00A50C53" w:rsidRPr="00B97A8E">
        <w:rPr>
          <w:rFonts w:ascii="GHEA Grapalat" w:hAnsi="GHEA Grapalat"/>
          <w:sz w:val="20"/>
        </w:rPr>
        <w:t>овлетворительно и отклоняется</w:t>
      </w:r>
      <w:r w:rsidR="005D7FA6" w:rsidRPr="00B97A8E">
        <w:rPr>
          <w:rFonts w:ascii="GHEA Grapalat" w:hAnsi="GHEA Grapalat"/>
          <w:sz w:val="20"/>
        </w:rPr>
        <w:t>, а отобранным участником признается участник, занявший последующее место</w:t>
      </w:r>
      <w:r w:rsidR="00A50C53" w:rsidRPr="00B97A8E">
        <w:rPr>
          <w:rFonts w:ascii="GHEA Grapalat" w:hAnsi="GHEA Grapalat"/>
          <w:sz w:val="20"/>
        </w:rPr>
        <w:t>.</w:t>
      </w:r>
    </w:p>
    <w:p w14:paraId="67B20773" w14:textId="77777777" w:rsidR="006A649A" w:rsidRPr="00B97A8E" w:rsidRDefault="00A150A9" w:rsidP="00F9271C">
      <w:pPr>
        <w:pStyle w:val="BodyTextIndent2"/>
        <w:widowControl w:val="0"/>
        <w:tabs>
          <w:tab w:val="left" w:pos="1276"/>
        </w:tabs>
        <w:spacing w:line="240" w:lineRule="auto"/>
        <w:rPr>
          <w:rFonts w:ascii="GHEA Grapalat" w:hAnsi="GHEA Grapalat"/>
        </w:rPr>
      </w:pPr>
      <w:r w:rsidRPr="00B97A8E">
        <w:rPr>
          <w:rFonts w:ascii="GHEA Grapalat" w:hAnsi="GHEA Grapalat"/>
        </w:rPr>
        <w:t>8.1</w:t>
      </w:r>
      <w:r w:rsidR="00B81197" w:rsidRPr="00B97A8E">
        <w:rPr>
          <w:rFonts w:ascii="GHEA Grapalat" w:hAnsi="GHEA Grapalat"/>
        </w:rPr>
        <w:t>0</w:t>
      </w:r>
      <w:r w:rsidRPr="00B97A8E">
        <w:rPr>
          <w:rFonts w:ascii="GHEA Grapalat" w:hAnsi="GHEA Grapalat"/>
        </w:rPr>
        <w:t>.</w:t>
      </w:r>
      <w:r w:rsidR="00213830" w:rsidRPr="00B97A8E">
        <w:rPr>
          <w:rFonts w:ascii="GHEA Grapalat" w:hAnsi="GHEA Grapalat"/>
        </w:rPr>
        <w:tab/>
      </w:r>
      <w:r w:rsidR="006A649A" w:rsidRPr="00B97A8E">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97A8E" w:rsidDel="00A5199D">
        <w:rPr>
          <w:rFonts w:ascii="GHEA Grapalat" w:hAnsi="GHEA Grapalat"/>
        </w:rPr>
        <w:t xml:space="preserve"> </w:t>
      </w:r>
      <w:r w:rsidR="006A649A" w:rsidRPr="00B97A8E">
        <w:rPr>
          <w:rFonts w:ascii="GHEA Grapalat" w:hAnsi="GHEA Grapalat"/>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w:t>
      </w:r>
      <w:r w:rsidR="006A649A" w:rsidRPr="00B97A8E">
        <w:rPr>
          <w:rFonts w:ascii="GHEA Grapalat" w:hAnsi="GHEA Grapalat"/>
        </w:rPr>
        <w:lastRenderedPageBreak/>
        <w:t>с настоящей процедурой, незамедлительно заявляет о самоотводе из настоящей процедуры.</w:t>
      </w:r>
    </w:p>
    <w:p w14:paraId="33D4B24D" w14:textId="77777777" w:rsidR="00EA58C8" w:rsidRPr="00B97A8E" w:rsidRDefault="00A150A9" w:rsidP="00F9271C">
      <w:pPr>
        <w:pStyle w:val="BodyTextIndent2"/>
        <w:widowControl w:val="0"/>
        <w:tabs>
          <w:tab w:val="left" w:pos="1276"/>
        </w:tabs>
        <w:spacing w:line="240" w:lineRule="auto"/>
        <w:rPr>
          <w:rFonts w:ascii="GHEA Grapalat" w:hAnsi="GHEA Grapalat" w:cs="Sylfaen"/>
        </w:rPr>
      </w:pPr>
      <w:r w:rsidRPr="00B97A8E">
        <w:rPr>
          <w:rFonts w:ascii="GHEA Grapalat" w:hAnsi="GHEA Grapalat"/>
        </w:rPr>
        <w:t>8.1</w:t>
      </w:r>
      <w:r w:rsidR="00B55371" w:rsidRPr="00B97A8E">
        <w:rPr>
          <w:rFonts w:ascii="GHEA Grapalat" w:hAnsi="GHEA Grapalat"/>
        </w:rPr>
        <w:t>1</w:t>
      </w:r>
      <w:r w:rsidR="004409B1" w:rsidRPr="00B97A8E">
        <w:rPr>
          <w:rFonts w:ascii="GHEA Grapalat" w:hAnsi="GHEA Grapalat"/>
        </w:rPr>
        <w:t>.</w:t>
      </w:r>
      <w:r w:rsidR="004409B1" w:rsidRPr="00B97A8E">
        <w:rPr>
          <w:rFonts w:ascii="GHEA Grapalat" w:hAnsi="GHEA Grapalat"/>
        </w:rPr>
        <w:tab/>
      </w:r>
      <w:r w:rsidRPr="00B97A8E">
        <w:rPr>
          <w:rFonts w:ascii="GHEA Grapalat" w:hAnsi="GHEA Grapalat"/>
        </w:rPr>
        <w:t>После вскрытия</w:t>
      </w:r>
      <w:r w:rsidR="00895E05" w:rsidRPr="00B97A8E">
        <w:rPr>
          <w:rFonts w:ascii="GHEA Grapalat" w:hAnsi="GHEA Grapalat"/>
        </w:rPr>
        <w:t xml:space="preserve"> и оценки</w:t>
      </w:r>
      <w:r w:rsidRPr="00B97A8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B97A8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97A8E">
        <w:rPr>
          <w:rFonts w:ascii="GHEA Grapalat" w:hAnsi="GHEA Grapalat"/>
        </w:rPr>
        <w:t>.</w:t>
      </w:r>
    </w:p>
    <w:p w14:paraId="01C90E31" w14:textId="77777777" w:rsidR="00E65F37" w:rsidRPr="00B97A8E" w:rsidRDefault="00A150A9" w:rsidP="00F9271C">
      <w:pPr>
        <w:pStyle w:val="BodyTextIndent2"/>
        <w:widowControl w:val="0"/>
        <w:tabs>
          <w:tab w:val="left" w:pos="1276"/>
        </w:tabs>
        <w:spacing w:line="240" w:lineRule="auto"/>
        <w:rPr>
          <w:rFonts w:ascii="GHEA Grapalat" w:hAnsi="GHEA Grapalat" w:cs="Sylfaen"/>
        </w:rPr>
      </w:pPr>
      <w:r w:rsidRPr="00B97A8E">
        <w:rPr>
          <w:rFonts w:ascii="GHEA Grapalat" w:hAnsi="GHEA Grapalat"/>
        </w:rPr>
        <w:t>8.1</w:t>
      </w:r>
      <w:r w:rsidR="00696900" w:rsidRPr="00B97A8E">
        <w:rPr>
          <w:rFonts w:ascii="GHEA Grapalat" w:hAnsi="GHEA Grapalat"/>
        </w:rPr>
        <w:t>2</w:t>
      </w:r>
      <w:r w:rsidRPr="00B97A8E">
        <w:rPr>
          <w:rFonts w:ascii="GHEA Grapalat" w:hAnsi="GHEA Grapalat"/>
        </w:rPr>
        <w:t>.</w:t>
      </w:r>
      <w:r w:rsidR="004409B1" w:rsidRPr="00B97A8E">
        <w:rPr>
          <w:rFonts w:ascii="GHEA Grapalat" w:hAnsi="GHEA Grapalat"/>
        </w:rPr>
        <w:tab/>
      </w:r>
      <w:r w:rsidRPr="00B97A8E">
        <w:rPr>
          <w:rFonts w:ascii="GHEA Grapalat" w:hAnsi="GHEA Grapalat"/>
        </w:rPr>
        <w:t>Не позднее чем на следующий рабочий день после завершения заседания по вскрытию</w:t>
      </w:r>
      <w:r w:rsidR="001E4A24" w:rsidRPr="00B97A8E">
        <w:rPr>
          <w:rFonts w:ascii="GHEA Grapalat" w:hAnsi="GHEA Grapalat"/>
        </w:rPr>
        <w:t xml:space="preserve"> и оценке</w:t>
      </w:r>
      <w:r w:rsidRPr="00B97A8E">
        <w:rPr>
          <w:rFonts w:ascii="GHEA Grapalat" w:hAnsi="GHEA Grapalat"/>
        </w:rPr>
        <w:t xml:space="preserve"> заявок секретарь комиссии: </w:t>
      </w:r>
    </w:p>
    <w:p w14:paraId="19321597" w14:textId="3FADFE3F" w:rsidR="00A24827" w:rsidRPr="00B97A8E" w:rsidRDefault="00A24827" w:rsidP="00F9271C">
      <w:pPr>
        <w:pStyle w:val="BodyTextIndent2"/>
        <w:widowControl w:val="0"/>
        <w:tabs>
          <w:tab w:val="left" w:pos="1134"/>
        </w:tabs>
        <w:spacing w:line="240" w:lineRule="auto"/>
        <w:rPr>
          <w:rFonts w:ascii="GHEA Grapalat" w:hAnsi="GHEA Grapalat" w:cs="Sylfaen"/>
        </w:rPr>
      </w:pPr>
      <w:r w:rsidRPr="00B97A8E">
        <w:rPr>
          <w:rFonts w:ascii="GHEA Grapalat" w:hAnsi="GHEA Grapalat"/>
        </w:rPr>
        <w:t>1)</w:t>
      </w:r>
      <w:r w:rsidR="00DC64B5" w:rsidRPr="00B97A8E">
        <w:rPr>
          <w:rFonts w:ascii="GHEA Grapalat" w:hAnsi="GHEA Grapalat"/>
        </w:rPr>
        <w:tab/>
      </w:r>
      <w:r w:rsidRPr="00B97A8E">
        <w:rPr>
          <w:rFonts w:ascii="GHEA Grapalat" w:hAnsi="GHEA Grapalat"/>
        </w:rPr>
        <w:t>опубликовывает в бюллетене воспроизведенный (отсканированный) с</w:t>
      </w:r>
      <w:r w:rsidR="00DC64B5" w:rsidRPr="00B97A8E">
        <w:rPr>
          <w:rFonts w:ascii="Courier New" w:hAnsi="Courier New" w:cs="Courier New"/>
          <w:lang w:val="en-US"/>
        </w:rPr>
        <w:t> </w:t>
      </w:r>
      <w:r w:rsidRPr="00B97A8E">
        <w:rPr>
          <w:rFonts w:ascii="GHEA Grapalat" w:hAnsi="GHEA Grapalat"/>
        </w:rPr>
        <w:t>оригинала вариант протокола заседания по вскрытию</w:t>
      </w:r>
      <w:r w:rsidR="00621ADE" w:rsidRPr="00B97A8E">
        <w:rPr>
          <w:rFonts w:ascii="GHEA Grapalat" w:hAnsi="GHEA Grapalat"/>
        </w:rPr>
        <w:t xml:space="preserve"> и оценке</w:t>
      </w:r>
      <w:r w:rsidRPr="00B97A8E">
        <w:rPr>
          <w:rFonts w:ascii="GHEA Grapalat" w:hAnsi="GHEA Grapalat"/>
        </w:rPr>
        <w:t xml:space="preserve"> заявок</w:t>
      </w:r>
      <w:r w:rsidR="001E4A24" w:rsidRPr="00B97A8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B97A8E">
        <w:t xml:space="preserve"> </w:t>
      </w:r>
      <w:r w:rsidR="001E4A24" w:rsidRPr="00B97A8E">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317306A5" w14:textId="77777777" w:rsidR="008B73CD" w:rsidRPr="00B97A8E" w:rsidRDefault="008B73CD" w:rsidP="00F9271C">
      <w:pPr>
        <w:pStyle w:val="BodyTextIndent2"/>
        <w:widowControl w:val="0"/>
        <w:tabs>
          <w:tab w:val="left" w:pos="1134"/>
        </w:tabs>
        <w:spacing w:line="240" w:lineRule="auto"/>
        <w:rPr>
          <w:rFonts w:ascii="GHEA Grapalat" w:hAnsi="GHEA Grapalat" w:cs="Sylfaen"/>
        </w:rPr>
      </w:pPr>
      <w:r w:rsidRPr="00B97A8E">
        <w:rPr>
          <w:rFonts w:ascii="GHEA Grapalat" w:hAnsi="GHEA Grapalat"/>
        </w:rPr>
        <w:t>2)</w:t>
      </w:r>
      <w:r w:rsidR="00DC64B5" w:rsidRPr="00B97A8E">
        <w:rPr>
          <w:rFonts w:ascii="GHEA Grapalat" w:hAnsi="GHEA Grapalat"/>
        </w:rPr>
        <w:tab/>
      </w:r>
      <w:r w:rsidRPr="00B97A8E">
        <w:rPr>
          <w:rFonts w:ascii="GHEA Grapalat" w:hAnsi="GHEA Grapalat"/>
        </w:rPr>
        <w:t>опубликовывает в бюллетене воспроизведенные (отсканированные) с</w:t>
      </w:r>
      <w:r w:rsidR="00DC64B5" w:rsidRPr="00B97A8E">
        <w:rPr>
          <w:rFonts w:ascii="Courier New" w:hAnsi="Courier New" w:cs="Courier New"/>
          <w:lang w:val="en-US"/>
        </w:rPr>
        <w:t> </w:t>
      </w:r>
      <w:r w:rsidRPr="00B97A8E">
        <w:rPr>
          <w:rFonts w:ascii="GHEA Grapalat" w:hAnsi="GHEA Grapalat"/>
        </w:rPr>
        <w:t>подписанных им и присутствующими на заседании по вскрытию</w:t>
      </w:r>
      <w:r w:rsidR="00621ADE" w:rsidRPr="00B97A8E">
        <w:rPr>
          <w:rFonts w:ascii="GHEA Grapalat" w:hAnsi="GHEA Grapalat"/>
        </w:rPr>
        <w:t xml:space="preserve"> и оценке</w:t>
      </w:r>
      <w:r w:rsidRPr="00B97A8E">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97A8E">
        <w:rPr>
          <w:rFonts w:ascii="GHEA Grapalat" w:hAnsi="GHEA Grapalat"/>
        </w:rPr>
        <w:t xml:space="preserve"> и оценке</w:t>
      </w:r>
      <w:r w:rsidRPr="00B97A8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4D2A8AE" w14:textId="719FFCDA" w:rsidR="0052468C" w:rsidRPr="00B97A8E" w:rsidRDefault="008769B4" w:rsidP="00F9271C">
      <w:pPr>
        <w:widowControl w:val="0"/>
        <w:tabs>
          <w:tab w:val="left" w:pos="1276"/>
        </w:tabs>
        <w:ind w:firstLine="540"/>
        <w:jc w:val="both"/>
        <w:rPr>
          <w:rFonts w:ascii="GHEA Grapalat" w:hAnsi="GHEA Grapalat"/>
          <w:sz w:val="20"/>
          <w:szCs w:val="20"/>
        </w:rPr>
      </w:pPr>
      <w:r w:rsidRPr="00B97A8E">
        <w:rPr>
          <w:rFonts w:ascii="GHEA Grapalat" w:hAnsi="GHEA Grapalat"/>
          <w:sz w:val="20"/>
          <w:szCs w:val="20"/>
        </w:rPr>
        <w:t>8.</w:t>
      </w:r>
      <w:r w:rsidR="005B6DCF" w:rsidRPr="00B97A8E">
        <w:rPr>
          <w:rFonts w:ascii="GHEA Grapalat" w:hAnsi="GHEA Grapalat"/>
          <w:sz w:val="20"/>
          <w:szCs w:val="20"/>
          <w:lang w:val="hy-AM"/>
        </w:rPr>
        <w:t>1</w:t>
      </w:r>
      <w:r w:rsidR="00762474" w:rsidRPr="00B97A8E">
        <w:rPr>
          <w:rFonts w:ascii="GHEA Grapalat" w:hAnsi="GHEA Grapalat"/>
          <w:sz w:val="20"/>
          <w:szCs w:val="20"/>
        </w:rPr>
        <w:t>3</w:t>
      </w:r>
      <w:r w:rsidR="00493CC7" w:rsidRPr="00B97A8E">
        <w:rPr>
          <w:rFonts w:ascii="GHEA Grapalat" w:hAnsi="GHEA Grapalat"/>
          <w:sz w:val="20"/>
          <w:szCs w:val="20"/>
        </w:rPr>
        <w:t>.</w:t>
      </w:r>
      <w:r w:rsidR="00493CC7" w:rsidRPr="00B97A8E">
        <w:rPr>
          <w:rFonts w:ascii="GHEA Grapalat" w:hAnsi="GHEA Grapalat"/>
          <w:sz w:val="20"/>
          <w:szCs w:val="20"/>
        </w:rPr>
        <w:tab/>
      </w:r>
      <w:r w:rsidR="0052468C" w:rsidRPr="00B97A8E">
        <w:rPr>
          <w:rFonts w:ascii="GHEA Grapalat" w:hAnsi="GHEA Grapalat"/>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B97A8E">
        <w:rPr>
          <w:rFonts w:ascii="GHEA Grapalat" w:hAnsi="GHEA Grapalat"/>
          <w:sz w:val="20"/>
          <w:szCs w:val="20"/>
        </w:rPr>
        <w:t>.</w:t>
      </w:r>
      <w:r w:rsidR="0088745E" w:rsidRPr="00B97A8E">
        <w:rPr>
          <w:rFonts w:ascii="GHEA Grapalat" w:hAnsi="GHEA Grapalat"/>
          <w:sz w:val="20"/>
          <w:szCs w:val="20"/>
        </w:rPr>
        <w:t xml:space="preserve"> </w:t>
      </w:r>
      <w:r w:rsidR="00D17C45" w:rsidRPr="00B97A8E">
        <w:rPr>
          <w:rFonts w:ascii="GHEA Grapalat" w:hAnsi="GHEA Grapalat"/>
          <w:sz w:val="20"/>
          <w:szCs w:val="20"/>
        </w:rPr>
        <w:t>Мотивированное решение руководителя заказчика уполномоченный орган публикует в бюллетене</w:t>
      </w:r>
      <w:r w:rsidR="00B61D7A" w:rsidRPr="00B97A8E">
        <w:rPr>
          <w:rFonts w:ascii="GHEA Grapalat" w:hAnsi="GHEA Grapalat"/>
          <w:sz w:val="20"/>
          <w:szCs w:val="20"/>
        </w:rPr>
        <w:t xml:space="preserve"> в течение пяти рабочих дней, следующих за днем получения решения.</w:t>
      </w:r>
      <w:r w:rsidR="0052468C" w:rsidRPr="00B97A8E">
        <w:rPr>
          <w:rFonts w:ascii="GHEA Grapalat" w:hAnsi="GHEA Grapalat"/>
          <w:sz w:val="20"/>
          <w:szCs w:val="20"/>
        </w:rPr>
        <w:t xml:space="preserve"> При этом указанное в настоящем пункте решение руководитель заказчика выносит на десятый ден</w:t>
      </w:r>
      <w:r w:rsidR="00C143D2" w:rsidRPr="00B97A8E">
        <w:rPr>
          <w:rFonts w:ascii="GHEA Grapalat" w:hAnsi="GHEA Grapalat"/>
          <w:sz w:val="20"/>
          <w:szCs w:val="20"/>
        </w:rPr>
        <w:t>ь</w:t>
      </w:r>
      <w:r w:rsidR="0052468C" w:rsidRPr="00B97A8E">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B97A8E">
        <w:rPr>
          <w:sz w:val="20"/>
          <w:szCs w:val="20"/>
        </w:rPr>
        <w:t xml:space="preserve"> </w:t>
      </w:r>
      <w:r w:rsidR="0052468C" w:rsidRPr="00B97A8E">
        <w:rPr>
          <w:rFonts w:ascii="GHEA Grapalat" w:hAnsi="GHEA Grapalat"/>
          <w:sz w:val="20"/>
          <w:szCs w:val="20"/>
        </w:rPr>
        <w:t>если по результатам судебного разбирательства возможность исполнения решения не исчезла.</w:t>
      </w:r>
    </w:p>
    <w:p w14:paraId="409DF2A7" w14:textId="77777777" w:rsidR="00B24E4B" w:rsidRPr="00B97A8E" w:rsidRDefault="000E53B7" w:rsidP="00F9271C">
      <w:pPr>
        <w:widowControl w:val="0"/>
        <w:tabs>
          <w:tab w:val="left" w:pos="1276"/>
        </w:tabs>
        <w:ind w:firstLine="540"/>
        <w:rPr>
          <w:rFonts w:ascii="GHEA Grapalat" w:hAnsi="GHEA Grapalat"/>
          <w:sz w:val="20"/>
          <w:szCs w:val="20"/>
        </w:rPr>
      </w:pPr>
      <w:r w:rsidRPr="00B97A8E">
        <w:rPr>
          <w:rFonts w:ascii="GHEA Grapalat" w:hAnsi="GHEA Grapalat"/>
          <w:sz w:val="20"/>
          <w:szCs w:val="20"/>
        </w:rPr>
        <w:t>Е</w:t>
      </w:r>
      <w:r w:rsidR="00B24E4B" w:rsidRPr="00B97A8E">
        <w:rPr>
          <w:rFonts w:ascii="GHEA Grapalat" w:hAnsi="GHEA Grapalat"/>
          <w:sz w:val="20"/>
          <w:szCs w:val="20"/>
        </w:rPr>
        <w:t>сли:</w:t>
      </w:r>
    </w:p>
    <w:p w14:paraId="0672C989" w14:textId="77777777" w:rsidR="00B24E4B" w:rsidRPr="00B97A8E" w:rsidRDefault="00B24E4B" w:rsidP="00F9271C">
      <w:pPr>
        <w:pStyle w:val="ListParagraph"/>
        <w:widowControl w:val="0"/>
        <w:numPr>
          <w:ilvl w:val="0"/>
          <w:numId w:val="31"/>
        </w:numPr>
        <w:ind w:left="0" w:firstLine="540"/>
        <w:contextualSpacing/>
        <w:jc w:val="both"/>
        <w:rPr>
          <w:rFonts w:ascii="GHEA Grapalat" w:hAnsi="GHEA Grapalat"/>
          <w:sz w:val="20"/>
          <w:szCs w:val="20"/>
        </w:rPr>
      </w:pPr>
      <w:r w:rsidRPr="00B97A8E">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CAA5094" w14:textId="77777777" w:rsidR="00B24E4B" w:rsidRPr="00B97A8E" w:rsidRDefault="00B24E4B" w:rsidP="00F9271C">
      <w:pPr>
        <w:pStyle w:val="ListParagraph"/>
        <w:widowControl w:val="0"/>
        <w:numPr>
          <w:ilvl w:val="0"/>
          <w:numId w:val="31"/>
        </w:numPr>
        <w:ind w:left="0" w:firstLine="540"/>
        <w:contextualSpacing/>
        <w:jc w:val="both"/>
        <w:rPr>
          <w:ins w:id="13" w:author="Vardan" w:date="2022-10-30T00:00:00Z"/>
          <w:rFonts w:ascii="GHEA Grapalat" w:hAnsi="GHEA Grapalat"/>
          <w:sz w:val="20"/>
          <w:szCs w:val="20"/>
        </w:rPr>
      </w:pPr>
      <w:r w:rsidRPr="00B97A8E">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0A1DB5" w:rsidRPr="00B97A8E">
        <w:rPr>
          <w:rFonts w:ascii="GHEA Grapalat" w:hAnsi="GHEA Grapalat"/>
          <w:sz w:val="20"/>
          <w:szCs w:val="20"/>
        </w:rPr>
        <w:t>была осуществлена</w:t>
      </w:r>
      <w:r w:rsidRPr="00B97A8E">
        <w:rPr>
          <w:rFonts w:ascii="GHEA Grapalat" w:hAnsi="GHEA Grapalat"/>
          <w:sz w:val="20"/>
          <w:szCs w:val="20"/>
        </w:rPr>
        <w:t xml:space="preserve"> по истечении срока представления решения уполномоченному органу, но не позднее </w:t>
      </w:r>
      <w:r w:rsidR="007E2805" w:rsidRPr="00B97A8E">
        <w:rPr>
          <w:rFonts w:ascii="GHEA Grapalat" w:hAnsi="GHEA Grapalat"/>
          <w:sz w:val="20"/>
          <w:szCs w:val="20"/>
        </w:rPr>
        <w:t xml:space="preserve">истечения </w:t>
      </w:r>
      <w:r w:rsidR="00F97C74" w:rsidRPr="00B97A8E">
        <w:rPr>
          <w:rFonts w:ascii="GHEA Grapalat" w:hAnsi="GHEA Grapalat"/>
          <w:sz w:val="20"/>
          <w:szCs w:val="20"/>
        </w:rPr>
        <w:t>сорокодневного срока</w:t>
      </w:r>
      <w:r w:rsidR="00F97C74" w:rsidRPr="00B97A8E" w:rsidDel="00F97C74">
        <w:rPr>
          <w:rFonts w:ascii="GHEA Grapalat" w:hAnsi="GHEA Grapalat"/>
          <w:sz w:val="20"/>
          <w:szCs w:val="20"/>
        </w:rPr>
        <w:t xml:space="preserve"> </w:t>
      </w:r>
      <w:r w:rsidR="007E2805" w:rsidRPr="00B97A8E">
        <w:rPr>
          <w:rFonts w:ascii="GHEA Grapalat" w:hAnsi="GHEA Grapalat"/>
          <w:sz w:val="20"/>
          <w:szCs w:val="20"/>
        </w:rPr>
        <w:t>установленн</w:t>
      </w:r>
      <w:r w:rsidR="00F97C74" w:rsidRPr="00B97A8E">
        <w:rPr>
          <w:rFonts w:ascii="GHEA Grapalat" w:hAnsi="GHEA Grapalat"/>
          <w:sz w:val="20"/>
          <w:szCs w:val="20"/>
        </w:rPr>
        <w:t>ого</w:t>
      </w:r>
      <w:r w:rsidR="007E2805" w:rsidRPr="00B97A8E">
        <w:rPr>
          <w:rFonts w:ascii="GHEA Grapalat" w:hAnsi="GHEA Grapalat"/>
          <w:sz w:val="20"/>
          <w:szCs w:val="20"/>
        </w:rPr>
        <w:t xml:space="preserve"> для включения </w:t>
      </w:r>
      <w:r w:rsidR="00F97C74" w:rsidRPr="00B97A8E">
        <w:rPr>
          <w:rFonts w:ascii="GHEA Grapalat" w:hAnsi="GHEA Grapalat"/>
          <w:sz w:val="20"/>
          <w:szCs w:val="20"/>
        </w:rPr>
        <w:t xml:space="preserve">уполномоченным органом </w:t>
      </w:r>
      <w:r w:rsidR="007E2805" w:rsidRPr="00B97A8E">
        <w:rPr>
          <w:rFonts w:ascii="GHEA Grapalat" w:hAnsi="GHEA Grapalat"/>
          <w:sz w:val="20"/>
          <w:szCs w:val="20"/>
        </w:rPr>
        <w:t xml:space="preserve">участника </w:t>
      </w:r>
      <w:r w:rsidRPr="00B97A8E">
        <w:rPr>
          <w:rFonts w:ascii="GHEA Grapalat" w:hAnsi="GHEA Grapalat"/>
          <w:sz w:val="20"/>
          <w:szCs w:val="20"/>
        </w:rPr>
        <w:t xml:space="preserve"> в список, </w:t>
      </w:r>
      <w:r w:rsidR="000A1DB5" w:rsidRPr="00B97A8E">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B97A8E">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14:paraId="02EB5181" w14:textId="77777777" w:rsidR="00562BC7" w:rsidRPr="00B97A8E" w:rsidRDefault="00C20AD3" w:rsidP="00F9271C">
      <w:pPr>
        <w:widowControl w:val="0"/>
        <w:tabs>
          <w:tab w:val="left" w:pos="1134"/>
        </w:tabs>
        <w:ind w:firstLine="540"/>
        <w:jc w:val="both"/>
        <w:rPr>
          <w:rFonts w:ascii="GHEA Grapalat" w:hAnsi="GHEA Grapalat" w:cs="Sylfaen"/>
          <w:sz w:val="20"/>
          <w:szCs w:val="20"/>
        </w:rPr>
      </w:pPr>
      <w:r w:rsidRPr="00B97A8E">
        <w:rPr>
          <w:rFonts w:ascii="GHEA Grapalat" w:hAnsi="GHEA Grapalat" w:cs="Sylfaen"/>
          <w:sz w:val="20"/>
          <w:szCs w:val="20"/>
        </w:rPr>
        <w:t>При этом</w:t>
      </w:r>
      <w:r w:rsidR="00562BC7" w:rsidRPr="00B97A8E">
        <w:rPr>
          <w:rFonts w:ascii="GHEA Grapalat" w:hAnsi="GHEA Grapalat" w:cs="Sylfaen"/>
          <w:sz w:val="20"/>
          <w:szCs w:val="20"/>
        </w:rPr>
        <w:t>:</w:t>
      </w:r>
      <w:r w:rsidRPr="00B97A8E">
        <w:rPr>
          <w:rFonts w:ascii="GHEA Grapalat" w:hAnsi="GHEA Grapalat" w:cs="Sylfaen"/>
          <w:sz w:val="20"/>
          <w:szCs w:val="20"/>
        </w:rPr>
        <w:t xml:space="preserve"> </w:t>
      </w:r>
    </w:p>
    <w:p w14:paraId="2CE2265E" w14:textId="115D5CCD" w:rsidR="00C20AD3" w:rsidRPr="00B97A8E" w:rsidRDefault="00562BC7" w:rsidP="00F9271C">
      <w:pPr>
        <w:widowControl w:val="0"/>
        <w:tabs>
          <w:tab w:val="left" w:pos="1134"/>
        </w:tabs>
        <w:ind w:firstLine="540"/>
        <w:jc w:val="both"/>
        <w:rPr>
          <w:rFonts w:ascii="GHEA Grapalat" w:hAnsi="GHEA Grapalat" w:cs="Sylfaen"/>
          <w:sz w:val="20"/>
          <w:szCs w:val="20"/>
        </w:rPr>
      </w:pPr>
      <w:r w:rsidRPr="00B97A8E">
        <w:rPr>
          <w:rFonts w:ascii="GHEA Grapalat" w:hAnsi="GHEA Grapalat" w:cs="Sylfaen"/>
          <w:sz w:val="20"/>
          <w:szCs w:val="20"/>
        </w:rPr>
        <w:t xml:space="preserve">- </w:t>
      </w:r>
      <w:r w:rsidR="00C20AD3" w:rsidRPr="00B97A8E">
        <w:rPr>
          <w:rFonts w:ascii="GHEA Grapalat" w:hAnsi="GHEA Grapalat" w:cs="Sylfaen"/>
          <w:sz w:val="20"/>
          <w:szCs w:val="20"/>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4223F6" w:rsidRPr="00B97A8E">
        <w:rPr>
          <w:rFonts w:ascii="GHEA Grapalat" w:hAnsi="GHEA Grapalat" w:cs="Sylfaen"/>
          <w:sz w:val="20"/>
          <w:szCs w:val="20"/>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4223F6" w:rsidRPr="00B97A8E">
        <w:rPr>
          <w:rFonts w:ascii="GHEA Grapalat" w:hAnsi="GHEA Grapalat" w:cs="Sylfaen"/>
        </w:rPr>
        <w:t>,</w:t>
      </w:r>
      <w:r w:rsidR="00C20AD3" w:rsidRPr="00B97A8E">
        <w:rPr>
          <w:rFonts w:ascii="GHEA Grapalat" w:hAnsi="GHEA Grapalat" w:cs="Sylfaen"/>
          <w:sz w:val="20"/>
          <w:szCs w:val="20"/>
        </w:rPr>
        <w:t xml:space="preserve"> </w:t>
      </w:r>
      <w:bookmarkStart w:id="14" w:name="_Hlk203401008"/>
      <w:r w:rsidRPr="00B97A8E">
        <w:rPr>
          <w:rFonts w:ascii="GHEA Grapalat" w:hAnsi="GHEA Grapalat" w:cs="Sylfaen"/>
          <w:sz w:val="20"/>
          <w:szCs w:val="20"/>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bookmarkEnd w:id="14"/>
      <w:r w:rsidRPr="00B97A8E">
        <w:rPr>
          <w:rFonts w:ascii="GHEA Grapalat" w:hAnsi="GHEA Grapalat" w:cs="Sylfaen"/>
          <w:sz w:val="20"/>
          <w:szCs w:val="20"/>
        </w:rPr>
        <w:t xml:space="preserve"> </w:t>
      </w:r>
      <w:r w:rsidR="00C20AD3" w:rsidRPr="00B97A8E">
        <w:rPr>
          <w:rFonts w:ascii="GHEA Grapalat" w:hAnsi="GHEA Grapalat" w:cs="Sylfaen"/>
          <w:sz w:val="20"/>
          <w:szCs w:val="20"/>
        </w:rPr>
        <w:t xml:space="preserve">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w:t>
      </w:r>
      <w:r w:rsidR="00C20AD3" w:rsidRPr="00B97A8E">
        <w:rPr>
          <w:rFonts w:ascii="GHEA Grapalat" w:hAnsi="GHEA Grapalat" w:cs="Sylfaen"/>
          <w:sz w:val="20"/>
          <w:szCs w:val="20"/>
        </w:rPr>
        <w:lastRenderedPageBreak/>
        <w:t>наличные деньги, то это обстоятельство считается нарушением обязательства участника в рамках процесса закупки.</w:t>
      </w:r>
    </w:p>
    <w:p w14:paraId="45BDD10E" w14:textId="025089F2" w:rsidR="00562BC7" w:rsidRPr="00B97A8E" w:rsidRDefault="00562BC7" w:rsidP="00F9271C">
      <w:pPr>
        <w:widowControl w:val="0"/>
        <w:tabs>
          <w:tab w:val="left" w:pos="1134"/>
        </w:tabs>
        <w:ind w:firstLine="540"/>
        <w:jc w:val="both"/>
        <w:rPr>
          <w:rFonts w:ascii="GHEA Grapalat" w:hAnsi="GHEA Grapalat"/>
          <w:sz w:val="20"/>
          <w:szCs w:val="20"/>
        </w:rPr>
      </w:pPr>
      <w:bookmarkStart w:id="15" w:name="_Hlk203401020"/>
      <w:r w:rsidRPr="00B97A8E">
        <w:rPr>
          <w:rFonts w:ascii="GHEA Grapalat" w:hAnsi="GHEA Grapalat"/>
          <w:sz w:val="20"/>
          <w:szCs w:val="20"/>
        </w:rPr>
        <w:t>- обстоятельство, предусмотренное в пункте 8.8.1 части 1 настоящего приглашения, не считается нарушением обязательств, взятых в рамках процесса закупки.</w:t>
      </w:r>
      <w:bookmarkEnd w:id="15"/>
    </w:p>
    <w:p w14:paraId="7E9B0108" w14:textId="77777777" w:rsidR="00A63D83" w:rsidRPr="00B97A8E" w:rsidRDefault="00A63D83" w:rsidP="00F9271C">
      <w:pPr>
        <w:widowControl w:val="0"/>
        <w:tabs>
          <w:tab w:val="left" w:pos="1276"/>
        </w:tabs>
        <w:ind w:firstLine="540"/>
        <w:jc w:val="both"/>
        <w:rPr>
          <w:rFonts w:ascii="GHEA Grapalat" w:hAnsi="GHEA Grapalat"/>
          <w:sz w:val="20"/>
          <w:szCs w:val="20"/>
        </w:rPr>
      </w:pPr>
      <w:r w:rsidRPr="00B97A8E">
        <w:rPr>
          <w:rFonts w:ascii="GHEA Grapalat" w:hAnsi="GHEA Grapalat"/>
          <w:sz w:val="20"/>
          <w:szCs w:val="20"/>
        </w:rPr>
        <w:t>8.1</w:t>
      </w:r>
      <w:r w:rsidR="008067C5" w:rsidRPr="00B97A8E">
        <w:rPr>
          <w:rFonts w:ascii="GHEA Grapalat" w:hAnsi="GHEA Grapalat"/>
          <w:sz w:val="20"/>
          <w:szCs w:val="20"/>
        </w:rPr>
        <w:t>4</w:t>
      </w:r>
      <w:r w:rsidR="00A31DCA" w:rsidRPr="00B97A8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B8381BA" w14:textId="77777777" w:rsidR="00A23E7B" w:rsidRPr="00B97A8E" w:rsidRDefault="00E64D24" w:rsidP="00F9271C">
      <w:pPr>
        <w:pStyle w:val="norm"/>
        <w:widowControl w:val="0"/>
        <w:tabs>
          <w:tab w:val="left" w:pos="1276"/>
        </w:tabs>
        <w:spacing w:line="240" w:lineRule="auto"/>
        <w:ind w:firstLine="540"/>
        <w:rPr>
          <w:rFonts w:ascii="GHEA Grapalat" w:hAnsi="GHEA Grapalat" w:cs="Sylfaen"/>
          <w:sz w:val="20"/>
        </w:rPr>
      </w:pPr>
      <w:r w:rsidRPr="00B97A8E">
        <w:rPr>
          <w:rFonts w:ascii="GHEA Grapalat" w:hAnsi="GHEA Grapalat"/>
          <w:sz w:val="20"/>
        </w:rPr>
        <w:t>8.1</w:t>
      </w:r>
      <w:r w:rsidR="00FE1D95" w:rsidRPr="00B97A8E">
        <w:rPr>
          <w:rFonts w:ascii="GHEA Grapalat" w:hAnsi="GHEA Grapalat"/>
          <w:sz w:val="20"/>
        </w:rPr>
        <w:t>5</w:t>
      </w:r>
      <w:r w:rsidRPr="00B97A8E">
        <w:rPr>
          <w:rFonts w:ascii="GHEA Grapalat" w:hAnsi="GHEA Grapalat"/>
          <w:sz w:val="20"/>
        </w:rPr>
        <w:t xml:space="preserve"> </w:t>
      </w:r>
      <w:r w:rsidR="00A74478" w:rsidRPr="00B97A8E">
        <w:rPr>
          <w:rFonts w:ascii="GHEA Grapalat" w:hAnsi="GHEA Grapalat"/>
          <w:sz w:val="20"/>
        </w:rPr>
        <w:t>Документы, указанные в пунктах 8.</w:t>
      </w:r>
      <w:r w:rsidR="00D0532E" w:rsidRPr="00B97A8E">
        <w:rPr>
          <w:rFonts w:ascii="GHEA Grapalat" w:hAnsi="GHEA Grapalat"/>
          <w:sz w:val="20"/>
        </w:rPr>
        <w:t>8</w:t>
      </w:r>
      <w:r w:rsidR="00A74478" w:rsidRPr="00B97A8E">
        <w:rPr>
          <w:rFonts w:ascii="GHEA Grapalat" w:hAnsi="GHEA Grapalat"/>
          <w:sz w:val="20"/>
        </w:rPr>
        <w:t xml:space="preserve"> и 8.</w:t>
      </w:r>
      <w:r w:rsidR="00D0532E" w:rsidRPr="00B97A8E">
        <w:rPr>
          <w:rFonts w:ascii="GHEA Grapalat" w:hAnsi="GHEA Grapalat"/>
          <w:sz w:val="20"/>
        </w:rPr>
        <w:t>9</w:t>
      </w:r>
      <w:r w:rsidR="00A74478" w:rsidRPr="00B97A8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B97A8E">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F146CC0" w14:textId="77777777" w:rsidR="002B121D" w:rsidRPr="00B97A8E" w:rsidRDefault="00A150A9" w:rsidP="00F9271C">
      <w:pPr>
        <w:pStyle w:val="BodyTextIndent2"/>
        <w:widowControl w:val="0"/>
        <w:tabs>
          <w:tab w:val="left" w:pos="1276"/>
        </w:tabs>
        <w:spacing w:line="240" w:lineRule="auto"/>
        <w:rPr>
          <w:rFonts w:ascii="GHEA Grapalat" w:hAnsi="GHEA Grapalat" w:cs="Sylfaen"/>
          <w:spacing w:val="-4"/>
        </w:rPr>
      </w:pPr>
      <w:r w:rsidRPr="00B97A8E">
        <w:rPr>
          <w:rFonts w:ascii="GHEA Grapalat" w:hAnsi="GHEA Grapalat"/>
        </w:rPr>
        <w:t>8.</w:t>
      </w:r>
      <w:r w:rsidR="0093610F" w:rsidRPr="00B97A8E">
        <w:rPr>
          <w:rFonts w:ascii="GHEA Grapalat" w:hAnsi="GHEA Grapalat"/>
        </w:rPr>
        <w:t>1</w:t>
      </w:r>
      <w:r w:rsidR="00D51DF5" w:rsidRPr="00B97A8E">
        <w:rPr>
          <w:rFonts w:ascii="GHEA Grapalat" w:hAnsi="GHEA Grapalat"/>
        </w:rPr>
        <w:t>6</w:t>
      </w:r>
      <w:r w:rsidR="00EE0CB1" w:rsidRPr="00B97A8E">
        <w:rPr>
          <w:rFonts w:ascii="GHEA Grapalat" w:hAnsi="GHEA Grapalat"/>
        </w:rPr>
        <w:t>.</w:t>
      </w:r>
      <w:r w:rsidR="00EE0CB1" w:rsidRPr="00B97A8E">
        <w:rPr>
          <w:rFonts w:ascii="GHEA Grapalat" w:hAnsi="GHEA Grapalat"/>
        </w:rPr>
        <w:tab/>
      </w:r>
      <w:r w:rsidRPr="00B97A8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D9CD3B8" w14:textId="77777777" w:rsidR="00BF1CBD" w:rsidRPr="00B97A8E" w:rsidRDefault="00B5219E" w:rsidP="00F9271C">
      <w:pPr>
        <w:widowControl w:val="0"/>
        <w:tabs>
          <w:tab w:val="left" w:pos="1276"/>
        </w:tabs>
        <w:ind w:firstLine="540"/>
        <w:contextualSpacing/>
        <w:jc w:val="both"/>
        <w:rPr>
          <w:rFonts w:ascii="GHEA Grapalat" w:hAnsi="GHEA Grapalat"/>
          <w:spacing w:val="-4"/>
          <w:sz w:val="20"/>
          <w:szCs w:val="20"/>
        </w:rPr>
      </w:pPr>
      <w:r w:rsidRPr="00B97A8E">
        <w:rPr>
          <w:rFonts w:ascii="GHEA Grapalat" w:hAnsi="GHEA Grapalat"/>
          <w:spacing w:val="-4"/>
          <w:sz w:val="20"/>
          <w:szCs w:val="20"/>
        </w:rPr>
        <w:t>8</w:t>
      </w:r>
      <w:r w:rsidR="00A150A9" w:rsidRPr="00B97A8E">
        <w:rPr>
          <w:rFonts w:ascii="GHEA Grapalat" w:hAnsi="GHEA Grapalat"/>
          <w:spacing w:val="-4"/>
          <w:sz w:val="20"/>
          <w:szCs w:val="20"/>
        </w:rPr>
        <w:t>.</w:t>
      </w:r>
      <w:r w:rsidR="0093610F" w:rsidRPr="00B97A8E">
        <w:rPr>
          <w:rFonts w:ascii="GHEA Grapalat" w:hAnsi="GHEA Grapalat"/>
          <w:spacing w:val="-4"/>
          <w:sz w:val="20"/>
          <w:szCs w:val="20"/>
        </w:rPr>
        <w:t>1</w:t>
      </w:r>
      <w:r w:rsidR="00A161B0" w:rsidRPr="00B97A8E">
        <w:rPr>
          <w:rFonts w:ascii="GHEA Grapalat" w:hAnsi="GHEA Grapalat"/>
          <w:spacing w:val="-4"/>
          <w:sz w:val="20"/>
          <w:szCs w:val="20"/>
        </w:rPr>
        <w:t>7</w:t>
      </w:r>
      <w:r w:rsidR="00EE0CB1" w:rsidRPr="00B97A8E">
        <w:rPr>
          <w:rFonts w:ascii="GHEA Grapalat" w:hAnsi="GHEA Grapalat"/>
          <w:spacing w:val="-4"/>
          <w:sz w:val="20"/>
          <w:szCs w:val="20"/>
        </w:rPr>
        <w:t>.</w:t>
      </w:r>
      <w:r w:rsidR="00EE0CB1" w:rsidRPr="00B97A8E">
        <w:rPr>
          <w:rFonts w:ascii="GHEA Grapalat" w:hAnsi="GHEA Grapalat"/>
          <w:spacing w:val="-4"/>
          <w:sz w:val="20"/>
          <w:szCs w:val="20"/>
        </w:rPr>
        <w:tab/>
      </w:r>
      <w:r w:rsidR="00BF1CBD" w:rsidRPr="00B97A8E">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4732F1C" w14:textId="77777777" w:rsidR="00BF1CBD" w:rsidRPr="00B97A8E" w:rsidRDefault="00BF1CBD" w:rsidP="00F9271C">
      <w:pPr>
        <w:widowControl w:val="0"/>
        <w:ind w:firstLine="540"/>
        <w:contextualSpacing/>
        <w:jc w:val="both"/>
        <w:rPr>
          <w:rFonts w:ascii="GHEA Grapalat" w:hAnsi="GHEA Grapalat"/>
          <w:spacing w:val="-4"/>
          <w:sz w:val="20"/>
          <w:szCs w:val="20"/>
        </w:rPr>
      </w:pPr>
      <w:r w:rsidRPr="00B97A8E">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1E302FD" w14:textId="1271AAFD" w:rsidR="002B103D" w:rsidRPr="00B97A8E" w:rsidRDefault="00A150A9" w:rsidP="00F9271C">
      <w:pPr>
        <w:pStyle w:val="BodyTextIndent2"/>
        <w:widowControl w:val="0"/>
        <w:tabs>
          <w:tab w:val="left" w:pos="1276"/>
        </w:tabs>
        <w:spacing w:line="240" w:lineRule="auto"/>
        <w:rPr>
          <w:rFonts w:ascii="GHEA Grapalat" w:hAnsi="GHEA Grapalat"/>
        </w:rPr>
      </w:pPr>
      <w:r w:rsidRPr="00B97A8E">
        <w:rPr>
          <w:rFonts w:ascii="GHEA Grapalat" w:hAnsi="GHEA Grapalat"/>
        </w:rPr>
        <w:t>8.</w:t>
      </w:r>
      <w:r w:rsidR="000E624C" w:rsidRPr="00B97A8E">
        <w:rPr>
          <w:rFonts w:ascii="GHEA Grapalat" w:hAnsi="GHEA Grapalat"/>
          <w:lang w:val="hy-AM"/>
        </w:rPr>
        <w:t>1</w:t>
      </w:r>
      <w:r w:rsidR="00B325AF" w:rsidRPr="00B97A8E">
        <w:rPr>
          <w:rFonts w:ascii="GHEA Grapalat" w:hAnsi="GHEA Grapalat"/>
        </w:rPr>
        <w:t>8</w:t>
      </w:r>
      <w:r w:rsidRPr="00B97A8E">
        <w:rPr>
          <w:rFonts w:ascii="GHEA Grapalat" w:hAnsi="GHEA Grapalat"/>
        </w:rPr>
        <w:t>.</w:t>
      </w:r>
      <w:r w:rsidR="00EE0CB1" w:rsidRPr="00B97A8E">
        <w:rPr>
          <w:rFonts w:ascii="GHEA Grapalat" w:hAnsi="GHEA Grapalat"/>
        </w:rPr>
        <w:tab/>
      </w:r>
      <w:r w:rsidRPr="00B97A8E">
        <w:rPr>
          <w:rFonts w:ascii="GHEA Grapalat" w:hAnsi="GHEA Grapalat"/>
        </w:rPr>
        <w:t xml:space="preserve">Оценка заявок и определение отобранного участника осуществляются по отдельным лотам. </w:t>
      </w:r>
    </w:p>
    <w:p w14:paraId="3CF67821" w14:textId="77777777" w:rsidR="00583092" w:rsidRPr="00B97A8E" w:rsidRDefault="00A150A9" w:rsidP="00F9271C">
      <w:pPr>
        <w:widowControl w:val="0"/>
        <w:tabs>
          <w:tab w:val="left" w:pos="1276"/>
        </w:tabs>
        <w:ind w:firstLine="540"/>
        <w:jc w:val="both"/>
        <w:rPr>
          <w:rFonts w:ascii="GHEA Grapalat" w:hAnsi="GHEA Grapalat"/>
          <w:sz w:val="20"/>
          <w:szCs w:val="20"/>
        </w:rPr>
      </w:pPr>
      <w:r w:rsidRPr="00B97A8E">
        <w:rPr>
          <w:rFonts w:ascii="GHEA Grapalat" w:hAnsi="GHEA Grapalat"/>
          <w:sz w:val="20"/>
          <w:szCs w:val="20"/>
        </w:rPr>
        <w:t>8.</w:t>
      </w:r>
      <w:r w:rsidR="00E44A71" w:rsidRPr="00B97A8E">
        <w:rPr>
          <w:rFonts w:ascii="GHEA Grapalat" w:hAnsi="GHEA Grapalat"/>
          <w:sz w:val="20"/>
          <w:szCs w:val="20"/>
        </w:rPr>
        <w:t>19</w:t>
      </w:r>
      <w:r w:rsidR="009F2C5D" w:rsidRPr="00B97A8E">
        <w:rPr>
          <w:rFonts w:ascii="GHEA Grapalat" w:hAnsi="GHEA Grapalat"/>
          <w:sz w:val="20"/>
          <w:szCs w:val="20"/>
        </w:rPr>
        <w:t>.</w:t>
      </w:r>
      <w:r w:rsidR="009F2C5D" w:rsidRPr="00B97A8E">
        <w:rPr>
          <w:rFonts w:ascii="GHEA Grapalat" w:hAnsi="GHEA Grapalat"/>
          <w:sz w:val="20"/>
          <w:szCs w:val="20"/>
        </w:rPr>
        <w:tab/>
      </w:r>
      <w:r w:rsidRPr="00B97A8E">
        <w:rPr>
          <w:rFonts w:ascii="GHEA Grapalat" w:hAnsi="GHEA Grapalat"/>
          <w:sz w:val="20"/>
          <w:szCs w:val="20"/>
        </w:rPr>
        <w:t>В случае если отобранный участник не заключает (отказывается</w:t>
      </w:r>
      <w:r w:rsidR="00521B59" w:rsidRPr="00B97A8E">
        <w:rPr>
          <w:rFonts w:ascii="Courier New" w:hAnsi="Courier New" w:cs="Courier New"/>
          <w:sz w:val="20"/>
          <w:szCs w:val="20"/>
          <w:lang w:val="en-US"/>
        </w:rPr>
        <w:t> </w:t>
      </w:r>
      <w:r w:rsidRPr="00B97A8E">
        <w:rPr>
          <w:rFonts w:ascii="GHEA Grapalat" w:hAnsi="GHEA Grapalat"/>
          <w:sz w:val="20"/>
          <w:szCs w:val="20"/>
        </w:rPr>
        <w:t xml:space="preserve">заключать) договор или лишается права на заключение договора, </w:t>
      </w:r>
      <w:r w:rsidR="000702A0" w:rsidRPr="00B97A8E">
        <w:rPr>
          <w:rFonts w:ascii="GHEA Grapalat" w:hAnsi="GHEA Grapalat"/>
          <w:sz w:val="20"/>
          <w:szCs w:val="20"/>
        </w:rPr>
        <w:t xml:space="preserve">решением комиссии </w:t>
      </w:r>
      <w:r w:rsidR="005F2F3B" w:rsidRPr="00B97A8E">
        <w:rPr>
          <w:rFonts w:ascii="GHEA Grapalat" w:hAnsi="GHEA Grapalat"/>
          <w:sz w:val="20"/>
          <w:szCs w:val="20"/>
        </w:rPr>
        <w:t xml:space="preserve">отобранным  </w:t>
      </w:r>
      <w:r w:rsidRPr="00B97A8E">
        <w:rPr>
          <w:rFonts w:ascii="GHEA Grapalat" w:hAnsi="GHEA Grapalat"/>
          <w:sz w:val="20"/>
          <w:szCs w:val="20"/>
        </w:rPr>
        <w:t>участник</w:t>
      </w:r>
      <w:r w:rsidR="005F2F3B" w:rsidRPr="00B97A8E">
        <w:rPr>
          <w:rFonts w:ascii="GHEA Grapalat" w:hAnsi="GHEA Grapalat"/>
          <w:sz w:val="20"/>
          <w:szCs w:val="20"/>
        </w:rPr>
        <w:t xml:space="preserve">ом </w:t>
      </w:r>
      <w:r w:rsidR="005F2F3B" w:rsidRPr="00B97A8E">
        <w:rPr>
          <w:rFonts w:ascii="GHEA Grapalat" w:hAnsi="GHEA Grapalat"/>
          <w:sz w:val="20"/>
          <w:szCs w:val="20"/>
          <w:lang w:val="hy-AM"/>
        </w:rPr>
        <w:t xml:space="preserve"> </w:t>
      </w:r>
      <w:r w:rsidR="005F2F3B" w:rsidRPr="00B97A8E">
        <w:rPr>
          <w:rFonts w:ascii="GHEA Grapalat" w:hAnsi="GHEA Grapalat"/>
          <w:sz w:val="20"/>
          <w:szCs w:val="20"/>
        </w:rPr>
        <w:t>признается участник занявший следующее место</w:t>
      </w:r>
      <w:r w:rsidR="00951CE5" w:rsidRPr="00B97A8E">
        <w:rPr>
          <w:rFonts w:ascii="GHEA Grapalat" w:hAnsi="GHEA Grapalat"/>
          <w:sz w:val="20"/>
          <w:szCs w:val="20"/>
          <w:lang w:val="hy-AM"/>
        </w:rPr>
        <w:t xml:space="preserve"> </w:t>
      </w:r>
      <w:r w:rsidR="00951CE5" w:rsidRPr="00B97A8E">
        <w:rPr>
          <w:rFonts w:ascii="GHEA Grapalat" w:hAnsi="GHEA Grapalat"/>
          <w:sz w:val="20"/>
          <w:szCs w:val="20"/>
        </w:rPr>
        <w:t>с</w:t>
      </w:r>
      <w:r w:rsidRPr="00B97A8E">
        <w:rPr>
          <w:rFonts w:ascii="GHEA Grapalat" w:hAnsi="GHEA Grapalat"/>
          <w:sz w:val="20"/>
          <w:szCs w:val="20"/>
        </w:rPr>
        <w:t xml:space="preserve"> </w:t>
      </w:r>
      <w:r w:rsidR="00951CE5" w:rsidRPr="00B97A8E">
        <w:rPr>
          <w:rFonts w:ascii="GHEA Grapalat" w:hAnsi="GHEA Grapalat"/>
          <w:sz w:val="20"/>
          <w:szCs w:val="20"/>
        </w:rPr>
        <w:t>применением процедуры</w:t>
      </w:r>
      <w:r w:rsidRPr="00B97A8E">
        <w:rPr>
          <w:rFonts w:ascii="GHEA Grapalat" w:hAnsi="GHEA Grapalat"/>
          <w:sz w:val="20"/>
          <w:szCs w:val="20"/>
        </w:rPr>
        <w:t>, установленн</w:t>
      </w:r>
      <w:r w:rsidR="00951CE5" w:rsidRPr="00B97A8E">
        <w:rPr>
          <w:rFonts w:ascii="GHEA Grapalat" w:hAnsi="GHEA Grapalat"/>
          <w:sz w:val="20"/>
          <w:szCs w:val="20"/>
        </w:rPr>
        <w:t>ой</w:t>
      </w:r>
      <w:r w:rsidRPr="00B97A8E">
        <w:rPr>
          <w:rFonts w:ascii="GHEA Grapalat" w:hAnsi="GHEA Grapalat"/>
          <w:sz w:val="20"/>
          <w:szCs w:val="20"/>
        </w:rPr>
        <w:t xml:space="preserve"> пунктами 8.1</w:t>
      </w:r>
      <w:r w:rsidR="00625515" w:rsidRPr="00B97A8E">
        <w:rPr>
          <w:rFonts w:ascii="GHEA Grapalat" w:hAnsi="GHEA Grapalat"/>
          <w:sz w:val="20"/>
          <w:szCs w:val="20"/>
        </w:rPr>
        <w:t>2</w:t>
      </w:r>
      <w:r w:rsidRPr="00B97A8E">
        <w:rPr>
          <w:rFonts w:ascii="GHEA Grapalat" w:hAnsi="GHEA Grapalat"/>
          <w:sz w:val="20"/>
          <w:szCs w:val="20"/>
        </w:rPr>
        <w:t>-8.</w:t>
      </w:r>
      <w:r w:rsidR="00625515" w:rsidRPr="00B97A8E">
        <w:rPr>
          <w:rFonts w:ascii="GHEA Grapalat" w:hAnsi="GHEA Grapalat"/>
          <w:sz w:val="20"/>
          <w:szCs w:val="20"/>
        </w:rPr>
        <w:t>18</w:t>
      </w:r>
      <w:r w:rsidR="007854B2" w:rsidRPr="00B97A8E">
        <w:rPr>
          <w:rFonts w:ascii="GHEA Grapalat" w:hAnsi="GHEA Grapalat"/>
          <w:sz w:val="20"/>
          <w:szCs w:val="20"/>
        </w:rPr>
        <w:t xml:space="preserve"> </w:t>
      </w:r>
      <w:r w:rsidRPr="00B97A8E">
        <w:rPr>
          <w:rFonts w:ascii="GHEA Grapalat" w:hAnsi="GHEA Grapalat"/>
          <w:sz w:val="20"/>
          <w:szCs w:val="20"/>
        </w:rPr>
        <w:t>части 1 настоящего Приглашения.</w:t>
      </w:r>
    </w:p>
    <w:p w14:paraId="566B6A1F" w14:textId="77777777" w:rsidR="00583092" w:rsidRPr="00B97A8E" w:rsidRDefault="00A150A9" w:rsidP="00F9271C">
      <w:pPr>
        <w:pStyle w:val="BodyTextIndent2"/>
        <w:widowControl w:val="0"/>
        <w:tabs>
          <w:tab w:val="left" w:pos="1276"/>
        </w:tabs>
        <w:spacing w:line="240" w:lineRule="auto"/>
        <w:rPr>
          <w:rFonts w:ascii="GHEA Grapalat" w:hAnsi="GHEA Grapalat" w:cs="Sylfaen"/>
        </w:rPr>
      </w:pPr>
      <w:r w:rsidRPr="00B97A8E">
        <w:rPr>
          <w:rFonts w:ascii="GHEA Grapalat" w:hAnsi="GHEA Grapalat"/>
        </w:rPr>
        <w:t>8.</w:t>
      </w:r>
      <w:r w:rsidR="0022247D" w:rsidRPr="00B97A8E">
        <w:rPr>
          <w:rFonts w:ascii="GHEA Grapalat" w:hAnsi="GHEA Grapalat"/>
        </w:rPr>
        <w:t>2</w:t>
      </w:r>
      <w:r w:rsidR="005D0468" w:rsidRPr="00B97A8E">
        <w:rPr>
          <w:rFonts w:ascii="GHEA Grapalat" w:hAnsi="GHEA Grapalat"/>
        </w:rPr>
        <w:t>0</w:t>
      </w:r>
      <w:r w:rsidR="00FA2DBA" w:rsidRPr="00B97A8E">
        <w:rPr>
          <w:rFonts w:ascii="GHEA Grapalat" w:hAnsi="GHEA Grapalat"/>
        </w:rPr>
        <w:t>.</w:t>
      </w:r>
      <w:r w:rsidR="00FA2DBA" w:rsidRPr="00B97A8E">
        <w:rPr>
          <w:rFonts w:ascii="GHEA Grapalat" w:hAnsi="GHEA Grapalat"/>
        </w:rPr>
        <w:tab/>
      </w:r>
      <w:r w:rsidRPr="00B97A8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1D302D2" w14:textId="77777777" w:rsidR="00583092" w:rsidRPr="00B97A8E" w:rsidRDefault="00662165" w:rsidP="00F9271C">
      <w:pPr>
        <w:pStyle w:val="BodyTextIndent2"/>
        <w:widowControl w:val="0"/>
        <w:spacing w:line="240" w:lineRule="auto"/>
        <w:rPr>
          <w:rFonts w:ascii="GHEA Grapalat" w:hAnsi="GHEA Grapalat"/>
        </w:rPr>
      </w:pPr>
      <w:r w:rsidRPr="00B97A8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7203124" w14:textId="77777777" w:rsidR="00583092" w:rsidRPr="00B97A8E" w:rsidRDefault="00A150A9" w:rsidP="00F9271C">
      <w:pPr>
        <w:pStyle w:val="BodyTextIndent2"/>
        <w:widowControl w:val="0"/>
        <w:tabs>
          <w:tab w:val="left" w:pos="1276"/>
        </w:tabs>
        <w:spacing w:line="240" w:lineRule="auto"/>
        <w:rPr>
          <w:rFonts w:ascii="GHEA Grapalat" w:hAnsi="GHEA Grapalat"/>
        </w:rPr>
      </w:pPr>
      <w:r w:rsidRPr="00B97A8E">
        <w:rPr>
          <w:rFonts w:ascii="GHEA Grapalat" w:hAnsi="GHEA Grapalat"/>
        </w:rPr>
        <w:t>8.</w:t>
      </w:r>
      <w:r w:rsidR="005A79EE" w:rsidRPr="00B97A8E">
        <w:rPr>
          <w:rFonts w:ascii="GHEA Grapalat" w:hAnsi="GHEA Grapalat"/>
        </w:rPr>
        <w:t>2</w:t>
      </w:r>
      <w:r w:rsidR="000241CA" w:rsidRPr="00B97A8E">
        <w:rPr>
          <w:rFonts w:ascii="GHEA Grapalat" w:hAnsi="GHEA Grapalat"/>
        </w:rPr>
        <w:t>1</w:t>
      </w:r>
      <w:r w:rsidRPr="00B97A8E">
        <w:rPr>
          <w:rFonts w:ascii="GHEA Grapalat" w:hAnsi="GHEA Grapalat"/>
        </w:rPr>
        <w:t>.</w:t>
      </w:r>
      <w:r w:rsidR="00FA2DBA" w:rsidRPr="00B97A8E">
        <w:rPr>
          <w:rFonts w:ascii="GHEA Grapalat" w:hAnsi="GHEA Grapalat"/>
        </w:rPr>
        <w:tab/>
      </w:r>
      <w:r w:rsidRPr="00B97A8E">
        <w:rPr>
          <w:rFonts w:ascii="GHEA Grapalat" w:hAnsi="GHEA Grapalat"/>
        </w:rPr>
        <w:t>С целью применения пункта 8.</w:t>
      </w:r>
      <w:r w:rsidR="005A79EE" w:rsidRPr="00B97A8E">
        <w:rPr>
          <w:rFonts w:ascii="GHEA Grapalat" w:hAnsi="GHEA Grapalat"/>
        </w:rPr>
        <w:t>2</w:t>
      </w:r>
      <w:r w:rsidR="00D35E75" w:rsidRPr="00B97A8E">
        <w:rPr>
          <w:rFonts w:ascii="GHEA Grapalat" w:hAnsi="GHEA Grapalat"/>
        </w:rPr>
        <w:t>0</w:t>
      </w:r>
      <w:r w:rsidRPr="00B97A8E">
        <w:rPr>
          <w:rFonts w:ascii="GHEA Grapalat" w:hAnsi="GHEA Grapalat"/>
        </w:rPr>
        <w:t xml:space="preserve">. части 1 настоящего приглашения </w:t>
      </w:r>
      <w:r w:rsidR="005A79EE" w:rsidRPr="00B97A8E">
        <w:rPr>
          <w:rFonts w:ascii="GHEA Grapalat" w:hAnsi="GHEA Grapalat"/>
        </w:rPr>
        <w:t xml:space="preserve">может быть созвано </w:t>
      </w:r>
      <w:r w:rsidRPr="00B97A8E">
        <w:rPr>
          <w:rFonts w:ascii="GHEA Grapalat" w:hAnsi="GHEA Grapalat"/>
        </w:rPr>
        <w:t>внеочередное заседание комиссии.</w:t>
      </w:r>
    </w:p>
    <w:p w14:paraId="390A1FD9" w14:textId="77777777" w:rsidR="00E45ACA" w:rsidRPr="00B97A8E" w:rsidRDefault="00A150A9" w:rsidP="00F9271C">
      <w:pPr>
        <w:pStyle w:val="norm"/>
        <w:widowControl w:val="0"/>
        <w:tabs>
          <w:tab w:val="left" w:pos="1276"/>
        </w:tabs>
        <w:spacing w:line="240" w:lineRule="auto"/>
        <w:ind w:firstLine="540"/>
        <w:rPr>
          <w:rFonts w:ascii="GHEA Grapalat" w:hAnsi="GHEA Grapalat"/>
          <w:sz w:val="20"/>
        </w:rPr>
      </w:pPr>
      <w:r w:rsidRPr="00B97A8E">
        <w:rPr>
          <w:rFonts w:ascii="GHEA Grapalat" w:hAnsi="GHEA Grapalat"/>
          <w:spacing w:val="-6"/>
          <w:sz w:val="20"/>
        </w:rPr>
        <w:t>8.</w:t>
      </w:r>
      <w:r w:rsidR="004D0EA7" w:rsidRPr="00B97A8E">
        <w:rPr>
          <w:rFonts w:ascii="GHEA Grapalat" w:hAnsi="GHEA Grapalat"/>
          <w:spacing w:val="-6"/>
          <w:sz w:val="20"/>
        </w:rPr>
        <w:t>2</w:t>
      </w:r>
      <w:r w:rsidR="005D5CCD" w:rsidRPr="00B97A8E">
        <w:rPr>
          <w:rFonts w:ascii="GHEA Grapalat" w:hAnsi="GHEA Grapalat"/>
          <w:spacing w:val="-6"/>
          <w:sz w:val="20"/>
        </w:rPr>
        <w:t>2</w:t>
      </w:r>
      <w:r w:rsidR="00544D9F" w:rsidRPr="00B97A8E">
        <w:rPr>
          <w:rFonts w:ascii="GHEA Grapalat" w:hAnsi="GHEA Grapalat"/>
          <w:spacing w:val="-6"/>
          <w:sz w:val="20"/>
        </w:rPr>
        <w:t>.</w:t>
      </w:r>
      <w:r w:rsidR="00544D9F" w:rsidRPr="00B97A8E">
        <w:rPr>
          <w:rFonts w:ascii="GHEA Grapalat" w:hAnsi="GHEA Grapalat"/>
          <w:spacing w:val="-6"/>
          <w:sz w:val="20"/>
        </w:rPr>
        <w:tab/>
      </w:r>
      <w:r w:rsidRPr="00B97A8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97A8E">
        <w:rPr>
          <w:rFonts w:ascii="GHEA Grapalat" w:hAnsi="GHEA Grapalat"/>
          <w:sz w:val="20"/>
        </w:rPr>
        <w:t xml:space="preserve"> Решение о</w:t>
      </w:r>
      <w:r w:rsidR="00BA2853" w:rsidRPr="00B97A8E">
        <w:rPr>
          <w:rFonts w:ascii="Courier New" w:hAnsi="Courier New" w:cs="Courier New"/>
          <w:sz w:val="20"/>
          <w:lang w:val="en-US"/>
        </w:rPr>
        <w:t> </w:t>
      </w:r>
      <w:r w:rsidRPr="00B97A8E">
        <w:rPr>
          <w:rFonts w:ascii="GHEA Grapalat" w:hAnsi="GHEA Grapalat"/>
          <w:sz w:val="20"/>
        </w:rPr>
        <w:t>заключении договора содержит краткую информацию об оценке заявок, о</w:t>
      </w:r>
      <w:r w:rsidR="00BA2853" w:rsidRPr="00B97A8E">
        <w:rPr>
          <w:rFonts w:ascii="Courier New" w:hAnsi="Courier New" w:cs="Courier New"/>
          <w:sz w:val="20"/>
          <w:lang w:val="en-US"/>
        </w:rPr>
        <w:t> </w:t>
      </w:r>
      <w:r w:rsidRPr="00B97A8E">
        <w:rPr>
          <w:rFonts w:ascii="GHEA Grapalat" w:hAnsi="GHEA Grapalat"/>
          <w:sz w:val="20"/>
        </w:rPr>
        <w:t>причинах, обосновывающих выбор отобранного участника, и объявление о</w:t>
      </w:r>
      <w:r w:rsidR="00BA2853" w:rsidRPr="00B97A8E">
        <w:rPr>
          <w:rFonts w:ascii="Courier New" w:hAnsi="Courier New" w:cs="Courier New"/>
          <w:sz w:val="20"/>
          <w:lang w:val="en-US"/>
        </w:rPr>
        <w:t> </w:t>
      </w:r>
      <w:r w:rsidRPr="00B97A8E">
        <w:rPr>
          <w:rFonts w:ascii="GHEA Grapalat" w:hAnsi="GHEA Grapalat"/>
          <w:sz w:val="20"/>
        </w:rPr>
        <w:t>периоде ожидания.</w:t>
      </w:r>
    </w:p>
    <w:p w14:paraId="5474A5A4" w14:textId="77777777" w:rsidR="00583092" w:rsidRPr="00B97A8E" w:rsidRDefault="00A150A9" w:rsidP="00F9271C">
      <w:pPr>
        <w:pStyle w:val="BodyTextIndent2"/>
        <w:widowControl w:val="0"/>
        <w:tabs>
          <w:tab w:val="left" w:pos="1276"/>
        </w:tabs>
        <w:spacing w:line="240" w:lineRule="auto"/>
        <w:rPr>
          <w:rFonts w:ascii="GHEA Grapalat" w:hAnsi="GHEA Grapalat"/>
        </w:rPr>
      </w:pPr>
      <w:r w:rsidRPr="00B97A8E">
        <w:rPr>
          <w:rFonts w:ascii="GHEA Grapalat" w:hAnsi="GHEA Grapalat"/>
        </w:rPr>
        <w:t>8.</w:t>
      </w:r>
      <w:r w:rsidR="00163324" w:rsidRPr="00B97A8E">
        <w:rPr>
          <w:rFonts w:ascii="GHEA Grapalat" w:hAnsi="GHEA Grapalat"/>
        </w:rPr>
        <w:t>2</w:t>
      </w:r>
      <w:r w:rsidR="00BE4CFA" w:rsidRPr="00B97A8E">
        <w:rPr>
          <w:rFonts w:ascii="GHEA Grapalat" w:hAnsi="GHEA Grapalat"/>
        </w:rPr>
        <w:t>3</w:t>
      </w:r>
      <w:r w:rsidR="00BA2853" w:rsidRPr="00B97A8E">
        <w:rPr>
          <w:rFonts w:ascii="GHEA Grapalat" w:hAnsi="GHEA Grapalat"/>
        </w:rPr>
        <w:t>.</w:t>
      </w:r>
      <w:r w:rsidR="006354FA" w:rsidRPr="00B97A8E">
        <w:rPr>
          <w:rFonts w:ascii="GHEA Grapalat" w:hAnsi="GHEA Grapalat"/>
        </w:rPr>
        <w:t xml:space="preserve"> </w:t>
      </w:r>
      <w:r w:rsidRPr="00B97A8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A036E4E" w14:textId="6E637C94" w:rsidR="0084513E" w:rsidRPr="00B97A8E" w:rsidRDefault="0084513E" w:rsidP="00F9271C">
      <w:pPr>
        <w:pStyle w:val="BodyTextIndent2"/>
        <w:widowControl w:val="0"/>
        <w:spacing w:line="240" w:lineRule="auto"/>
        <w:contextualSpacing/>
        <w:rPr>
          <w:rFonts w:ascii="GHEA Grapalat" w:hAnsi="GHEA Grapalat"/>
        </w:rPr>
      </w:pPr>
      <w:r w:rsidRPr="00B97A8E">
        <w:rPr>
          <w:rFonts w:ascii="GHEA Grapalat" w:hAnsi="GHEA Grapalat"/>
        </w:rPr>
        <w:t xml:space="preserve">Период ожидания в случае настоящей процедуры составляет </w:t>
      </w:r>
      <w:r w:rsidR="002C7EE0" w:rsidRPr="00B97A8E">
        <w:rPr>
          <w:rFonts w:ascii="GHEA Grapalat" w:hAnsi="GHEA Grapalat"/>
        </w:rPr>
        <w:t>10</w:t>
      </w:r>
      <w:r w:rsidRPr="00B97A8E">
        <w:rPr>
          <w:rFonts w:ascii="GHEA Grapalat" w:hAnsi="GHEA Grapalat"/>
        </w:rPr>
        <w:t xml:space="preserve"> календарных дней. Период ожидания:</w:t>
      </w:r>
    </w:p>
    <w:p w14:paraId="10AB6521" w14:textId="77777777" w:rsidR="0084513E" w:rsidRPr="00B97A8E" w:rsidRDefault="0084513E" w:rsidP="00F9271C">
      <w:pPr>
        <w:pStyle w:val="BodyTextIndent2"/>
        <w:widowControl w:val="0"/>
        <w:numPr>
          <w:ilvl w:val="0"/>
          <w:numId w:val="32"/>
        </w:numPr>
        <w:spacing w:line="240" w:lineRule="auto"/>
        <w:ind w:left="0" w:firstLine="540"/>
        <w:contextualSpacing/>
        <w:rPr>
          <w:rFonts w:ascii="GHEA Grapalat" w:hAnsi="GHEA Grapalat"/>
          <w:i/>
        </w:rPr>
      </w:pPr>
      <w:r w:rsidRPr="00B97A8E">
        <w:rPr>
          <w:rFonts w:ascii="GHEA Grapalat" w:hAnsi="GHEA Grapalat"/>
        </w:rPr>
        <w:t>не применим, если заявку подал только один участник, с которым заключается договор;</w:t>
      </w:r>
    </w:p>
    <w:p w14:paraId="1A535EB5" w14:textId="77777777" w:rsidR="0084513E" w:rsidRPr="00B97A8E" w:rsidRDefault="0084513E" w:rsidP="00F9271C">
      <w:pPr>
        <w:pStyle w:val="norm"/>
        <w:widowControl w:val="0"/>
        <w:numPr>
          <w:ilvl w:val="0"/>
          <w:numId w:val="32"/>
        </w:numPr>
        <w:spacing w:line="240" w:lineRule="auto"/>
        <w:ind w:left="0" w:firstLine="540"/>
        <w:contextualSpacing/>
        <w:rPr>
          <w:rFonts w:ascii="GHEA Grapalat" w:hAnsi="GHEA Grapalat"/>
          <w:sz w:val="20"/>
        </w:rPr>
      </w:pPr>
      <w:r w:rsidRPr="00B97A8E">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023CB48" w14:textId="77777777" w:rsidR="0084513E" w:rsidRPr="00B97A8E" w:rsidRDefault="0084513E" w:rsidP="00F9271C">
      <w:pPr>
        <w:pStyle w:val="norm"/>
        <w:widowControl w:val="0"/>
        <w:tabs>
          <w:tab w:val="left" w:pos="1276"/>
        </w:tabs>
        <w:spacing w:line="240" w:lineRule="auto"/>
        <w:ind w:firstLine="540"/>
        <w:contextualSpacing/>
        <w:rPr>
          <w:rFonts w:ascii="GHEA Grapalat" w:hAnsi="GHEA Grapalat"/>
          <w:sz w:val="20"/>
        </w:rPr>
      </w:pPr>
      <w:r w:rsidRPr="00B97A8E">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471F1C0" w14:textId="77777777" w:rsidR="001E2F07" w:rsidRPr="00B97A8E" w:rsidRDefault="001E2F07" w:rsidP="001E2F07">
      <w:pPr>
        <w:rPr>
          <w:rFonts w:ascii="GHEA Grapalat" w:hAnsi="GHEA Grapalat"/>
          <w:b/>
        </w:rPr>
      </w:pPr>
    </w:p>
    <w:p w14:paraId="31A45171" w14:textId="32543C96" w:rsidR="000313A6" w:rsidRPr="00B97A8E" w:rsidRDefault="00AA0AD8" w:rsidP="001E2F07">
      <w:pPr>
        <w:jc w:val="center"/>
        <w:rPr>
          <w:rFonts w:ascii="GHEA Grapalat" w:hAnsi="GHEA Grapalat"/>
          <w:b/>
          <w:sz w:val="20"/>
          <w:szCs w:val="20"/>
        </w:rPr>
      </w:pPr>
      <w:r w:rsidRPr="00B97A8E">
        <w:rPr>
          <w:rFonts w:ascii="GHEA Grapalat" w:hAnsi="GHEA Grapalat"/>
          <w:b/>
          <w:sz w:val="20"/>
          <w:szCs w:val="20"/>
        </w:rPr>
        <w:t>9. ЗАКЛЮЧЕНИЕ ДОГОВОРА</w:t>
      </w:r>
    </w:p>
    <w:p w14:paraId="59981DBA" w14:textId="77777777" w:rsidR="001C565F" w:rsidRPr="00B97A8E" w:rsidRDefault="001C565F" w:rsidP="001C565F">
      <w:pPr>
        <w:widowControl w:val="0"/>
        <w:jc w:val="center"/>
        <w:rPr>
          <w:rFonts w:ascii="GHEA Grapalat" w:hAnsi="GHEA Grapalat" w:cs="Arial"/>
          <w:b/>
          <w:iCs/>
          <w:sz w:val="20"/>
          <w:szCs w:val="20"/>
        </w:rPr>
      </w:pPr>
    </w:p>
    <w:p w14:paraId="07D524E3" w14:textId="77777777" w:rsidR="00096865" w:rsidRPr="00B97A8E" w:rsidRDefault="00AA0AD8" w:rsidP="001C565F">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9.1</w:t>
      </w:r>
      <w:r w:rsidR="002A3FC1" w:rsidRPr="00B97A8E">
        <w:rPr>
          <w:rFonts w:ascii="GHEA Grapalat" w:hAnsi="GHEA Grapalat"/>
          <w:sz w:val="20"/>
          <w:szCs w:val="20"/>
        </w:rPr>
        <w:t>.</w:t>
      </w:r>
      <w:r w:rsidR="002A3FC1" w:rsidRPr="00B97A8E">
        <w:rPr>
          <w:rFonts w:ascii="GHEA Grapalat" w:hAnsi="GHEA Grapalat"/>
          <w:sz w:val="20"/>
          <w:szCs w:val="20"/>
        </w:rPr>
        <w:tab/>
      </w:r>
      <w:r w:rsidRPr="00B97A8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6F4BADC" w14:textId="77777777" w:rsidR="00EB6E54" w:rsidRPr="00B97A8E" w:rsidRDefault="00AA0AD8" w:rsidP="001C565F">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9.2.</w:t>
      </w:r>
      <w:r w:rsidR="002A3FC1" w:rsidRPr="00B97A8E">
        <w:rPr>
          <w:rFonts w:ascii="GHEA Grapalat" w:hAnsi="GHEA Grapalat"/>
          <w:sz w:val="20"/>
          <w:szCs w:val="20"/>
        </w:rPr>
        <w:tab/>
      </w:r>
      <w:r w:rsidR="00C961A9" w:rsidRPr="00B97A8E">
        <w:rPr>
          <w:rFonts w:ascii="GHEA Grapalat" w:hAnsi="GHEA Grapalat"/>
          <w:sz w:val="20"/>
          <w:szCs w:val="20"/>
        </w:rPr>
        <w:t xml:space="preserve">На четвертый </w:t>
      </w:r>
      <w:r w:rsidRPr="00B97A8E">
        <w:rPr>
          <w:rFonts w:ascii="GHEA Grapalat" w:hAnsi="GHEA Grapalat"/>
          <w:sz w:val="20"/>
          <w:szCs w:val="20"/>
        </w:rPr>
        <w:t>рабочи</w:t>
      </w:r>
      <w:r w:rsidR="00D11878" w:rsidRPr="00B97A8E">
        <w:rPr>
          <w:rFonts w:ascii="GHEA Grapalat" w:hAnsi="GHEA Grapalat"/>
          <w:sz w:val="20"/>
          <w:szCs w:val="20"/>
        </w:rPr>
        <w:t>й</w:t>
      </w:r>
      <w:r w:rsidRPr="00B97A8E">
        <w:rPr>
          <w:rFonts w:ascii="GHEA Grapalat" w:hAnsi="GHEA Grapalat"/>
          <w:sz w:val="20"/>
          <w:szCs w:val="20"/>
        </w:rPr>
        <w:t xml:space="preserve"> д</w:t>
      </w:r>
      <w:r w:rsidR="00D11878" w:rsidRPr="00B97A8E">
        <w:rPr>
          <w:rFonts w:ascii="GHEA Grapalat" w:hAnsi="GHEA Grapalat"/>
          <w:sz w:val="20"/>
          <w:szCs w:val="20"/>
        </w:rPr>
        <w:t>е</w:t>
      </w:r>
      <w:r w:rsidRPr="00B97A8E">
        <w:rPr>
          <w:rFonts w:ascii="GHEA Grapalat" w:hAnsi="GHEA Grapalat"/>
          <w:sz w:val="20"/>
          <w:szCs w:val="20"/>
        </w:rPr>
        <w:t>н</w:t>
      </w:r>
      <w:r w:rsidR="00D11878" w:rsidRPr="00B97A8E">
        <w:rPr>
          <w:rFonts w:ascii="GHEA Grapalat" w:hAnsi="GHEA Grapalat"/>
          <w:sz w:val="20"/>
          <w:szCs w:val="20"/>
        </w:rPr>
        <w:t>ь</w:t>
      </w:r>
      <w:r w:rsidRPr="00B97A8E">
        <w:rPr>
          <w:rFonts w:ascii="GHEA Grapalat" w:hAnsi="GHEA Grapalat"/>
          <w:sz w:val="20"/>
          <w:szCs w:val="20"/>
        </w:rPr>
        <w:t>, следующи</w:t>
      </w:r>
      <w:r w:rsidR="00D11878" w:rsidRPr="00B97A8E">
        <w:rPr>
          <w:rFonts w:ascii="GHEA Grapalat" w:hAnsi="GHEA Grapalat"/>
          <w:sz w:val="20"/>
          <w:szCs w:val="20"/>
        </w:rPr>
        <w:t>й</w:t>
      </w:r>
      <w:r w:rsidRPr="00B97A8E">
        <w:rPr>
          <w:rFonts w:ascii="GHEA Grapalat" w:hAnsi="GHEA Grapalat"/>
          <w:sz w:val="20"/>
          <w:szCs w:val="20"/>
        </w:rPr>
        <w:t xml:space="preserve"> за окончанием периода ожидания, установленного </w:t>
      </w:r>
      <w:r w:rsidRPr="00B97A8E">
        <w:rPr>
          <w:rFonts w:ascii="GHEA Grapalat" w:hAnsi="GHEA Grapalat"/>
          <w:sz w:val="20"/>
          <w:szCs w:val="20"/>
        </w:rPr>
        <w:lastRenderedPageBreak/>
        <w:t>пунктом 8.</w:t>
      </w:r>
      <w:r w:rsidR="00DA3F9C" w:rsidRPr="00B97A8E">
        <w:rPr>
          <w:rFonts w:ascii="GHEA Grapalat" w:hAnsi="GHEA Grapalat"/>
          <w:sz w:val="20"/>
          <w:szCs w:val="20"/>
        </w:rPr>
        <w:t>2</w:t>
      </w:r>
      <w:r w:rsidR="00655890" w:rsidRPr="00B97A8E">
        <w:rPr>
          <w:rFonts w:ascii="GHEA Grapalat" w:hAnsi="GHEA Grapalat"/>
          <w:sz w:val="20"/>
          <w:szCs w:val="20"/>
        </w:rPr>
        <w:t>3</w:t>
      </w:r>
      <w:r w:rsidRPr="00B97A8E">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B97A8E">
        <w:rPr>
          <w:rFonts w:ascii="GHEA Grapalat" w:hAnsi="GHEA Grapalat"/>
          <w:sz w:val="20"/>
          <w:szCs w:val="20"/>
        </w:rPr>
        <w:t>четвертый</w:t>
      </w:r>
      <w:r w:rsidRPr="00B97A8E">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B97A8E">
        <w:rPr>
          <w:rFonts w:ascii="GHEA Grapalat" w:hAnsi="GHEA Grapalat"/>
          <w:sz w:val="20"/>
          <w:szCs w:val="20"/>
        </w:rPr>
        <w:t>2</w:t>
      </w:r>
      <w:r w:rsidR="00655890" w:rsidRPr="00B97A8E">
        <w:rPr>
          <w:rFonts w:ascii="GHEA Grapalat" w:hAnsi="GHEA Grapalat"/>
          <w:sz w:val="20"/>
          <w:szCs w:val="20"/>
        </w:rPr>
        <w:t>3</w:t>
      </w:r>
      <w:r w:rsidR="00DA3F9C" w:rsidRPr="00B97A8E">
        <w:rPr>
          <w:rFonts w:ascii="GHEA Grapalat" w:hAnsi="GHEA Grapalat"/>
          <w:sz w:val="20"/>
          <w:szCs w:val="20"/>
        </w:rPr>
        <w:t xml:space="preserve"> </w:t>
      </w:r>
      <w:r w:rsidRPr="00B97A8E">
        <w:rPr>
          <w:rFonts w:ascii="GHEA Grapalat" w:hAnsi="GHEA Grapalat"/>
          <w:sz w:val="20"/>
          <w:szCs w:val="20"/>
        </w:rPr>
        <w:t>части 1 настоящего Приглашения.</w:t>
      </w:r>
    </w:p>
    <w:p w14:paraId="45B14BB5" w14:textId="77777777" w:rsidR="00F23A51" w:rsidRPr="00B97A8E" w:rsidRDefault="00AA0AD8" w:rsidP="001C565F">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9.3.</w:t>
      </w:r>
      <w:r w:rsidR="002A3FC1" w:rsidRPr="00B97A8E">
        <w:rPr>
          <w:rFonts w:ascii="GHEA Grapalat" w:hAnsi="GHEA Grapalat"/>
          <w:sz w:val="20"/>
          <w:szCs w:val="20"/>
        </w:rPr>
        <w:tab/>
      </w:r>
      <w:r w:rsidRPr="00B97A8E">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DB24B07" w14:textId="50E2A130" w:rsidR="00BD587C" w:rsidRPr="00B97A8E" w:rsidRDefault="00AA0AD8" w:rsidP="001C565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9.</w:t>
      </w:r>
      <w:r w:rsidR="008E1532" w:rsidRPr="00B97A8E">
        <w:rPr>
          <w:rFonts w:ascii="GHEA Grapalat" w:hAnsi="GHEA Grapalat"/>
          <w:sz w:val="20"/>
          <w:szCs w:val="20"/>
        </w:rPr>
        <w:t>4</w:t>
      </w:r>
      <w:r w:rsidR="00DC30CC" w:rsidRPr="00B97A8E">
        <w:rPr>
          <w:rFonts w:ascii="GHEA Grapalat" w:hAnsi="GHEA Grapalat"/>
          <w:sz w:val="20"/>
          <w:szCs w:val="20"/>
        </w:rPr>
        <w:t>.</w:t>
      </w:r>
      <w:r w:rsidR="00DC30CC" w:rsidRPr="00B97A8E">
        <w:rPr>
          <w:rFonts w:ascii="GHEA Grapalat" w:hAnsi="GHEA Grapalat"/>
          <w:sz w:val="20"/>
          <w:szCs w:val="20"/>
        </w:rPr>
        <w:tab/>
      </w:r>
      <w:r w:rsidR="00BD587C" w:rsidRPr="00B97A8E">
        <w:rPr>
          <w:rFonts w:ascii="GHEA Grapalat" w:hAnsi="GHEA Grapalat"/>
          <w:sz w:val="20"/>
          <w:szCs w:val="20"/>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w:t>
      </w:r>
      <w:r w:rsidR="002C7EE0" w:rsidRPr="00B97A8E">
        <w:rPr>
          <w:rFonts w:ascii="GHEA Grapalat" w:hAnsi="GHEA Grapalat"/>
          <w:sz w:val="20"/>
          <w:szCs w:val="20"/>
        </w:rPr>
        <w:t>10</w:t>
      </w:r>
      <w:r w:rsidR="00BD587C" w:rsidRPr="00B97A8E">
        <w:rPr>
          <w:rFonts w:ascii="GHEA Grapalat" w:hAnsi="GHEA Grapalat"/>
          <w:sz w:val="20"/>
          <w:szCs w:val="20"/>
        </w:rPr>
        <w:t xml:space="preserve">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7BF51113" w14:textId="77777777" w:rsidR="000313A6" w:rsidRPr="00B97A8E" w:rsidRDefault="000313A6" w:rsidP="001C565F">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97A8E">
        <w:rPr>
          <w:rFonts w:ascii="GHEA Grapalat" w:hAnsi="GHEA Grapalat"/>
          <w:sz w:val="20"/>
          <w:szCs w:val="20"/>
        </w:rPr>
        <w:t xml:space="preserve"> </w:t>
      </w:r>
      <w:r w:rsidRPr="00B97A8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39CF553" w14:textId="3BB95C8F" w:rsidR="00D612BC" w:rsidRPr="00B97A8E" w:rsidRDefault="00AA0AD8" w:rsidP="001C565F">
      <w:pPr>
        <w:pStyle w:val="BodyTextIndent"/>
        <w:widowControl w:val="0"/>
        <w:tabs>
          <w:tab w:val="left" w:pos="1134"/>
        </w:tabs>
        <w:spacing w:line="240" w:lineRule="auto"/>
        <w:ind w:firstLine="567"/>
        <w:rPr>
          <w:rFonts w:ascii="GHEA Grapalat" w:hAnsi="GHEA Grapalat"/>
          <w:spacing w:val="-8"/>
        </w:rPr>
      </w:pPr>
      <w:r w:rsidRPr="00B97A8E">
        <w:rPr>
          <w:rFonts w:ascii="GHEA Grapalat" w:hAnsi="GHEA Grapalat"/>
          <w:i w:val="0"/>
        </w:rPr>
        <w:t>9.</w:t>
      </w:r>
      <w:r w:rsidR="00CC3097" w:rsidRPr="00B97A8E">
        <w:rPr>
          <w:rFonts w:ascii="GHEA Grapalat" w:hAnsi="GHEA Grapalat"/>
          <w:i w:val="0"/>
        </w:rPr>
        <w:t>5</w:t>
      </w:r>
      <w:r w:rsidR="00DC30CC" w:rsidRPr="00B97A8E">
        <w:rPr>
          <w:rFonts w:ascii="GHEA Grapalat" w:hAnsi="GHEA Grapalat"/>
          <w:i w:val="0"/>
        </w:rPr>
        <w:t>.</w:t>
      </w:r>
      <w:r w:rsidR="00DC30CC" w:rsidRPr="00B97A8E">
        <w:rPr>
          <w:rFonts w:ascii="GHEA Grapalat" w:hAnsi="GHEA Grapalat"/>
          <w:i w:val="0"/>
        </w:rPr>
        <w:tab/>
      </w:r>
      <w:r w:rsidRPr="00B97A8E">
        <w:rPr>
          <w:rFonts w:ascii="GHEA Grapalat" w:hAnsi="GHEA Grapalat"/>
          <w:i w:val="0"/>
        </w:rPr>
        <w:t>До истечения срока, предусмотренного пунктом 9.</w:t>
      </w:r>
      <w:r w:rsidR="00E048B1" w:rsidRPr="00B97A8E">
        <w:rPr>
          <w:rFonts w:ascii="GHEA Grapalat" w:hAnsi="GHEA Grapalat"/>
          <w:i w:val="0"/>
        </w:rPr>
        <w:t>4</w:t>
      </w:r>
      <w:r w:rsidRPr="00B97A8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B97A8E">
        <w:rPr>
          <w:rFonts w:ascii="GHEA Grapalat" w:hAnsi="GHEA Grapalat"/>
          <w:i w:val="0"/>
          <w:lang w:val="hy-AM"/>
        </w:rPr>
        <w:t>,</w:t>
      </w:r>
      <w:r w:rsidR="00580E55" w:rsidRPr="00B97A8E">
        <w:rPr>
          <w:rFonts w:ascii="GHEA Grapalat" w:hAnsi="GHEA Grapalat"/>
          <w:i w:val="0"/>
        </w:rPr>
        <w:t xml:space="preserve"> размера предоплаты или увеличению</w:t>
      </w:r>
      <w:r w:rsidR="00580E55" w:rsidRPr="00B97A8E">
        <w:rPr>
          <w:rFonts w:ascii="GHEA Grapalat" w:hAnsi="GHEA Grapalat"/>
          <w:i w:val="0"/>
          <w:lang w:val="hy-AM"/>
        </w:rPr>
        <w:t xml:space="preserve"> </w:t>
      </w:r>
      <w:r w:rsidR="00580E55" w:rsidRPr="00B97A8E">
        <w:rPr>
          <w:rFonts w:ascii="GHEA Grapalat" w:hAnsi="GHEA Grapalat"/>
          <w:i w:val="0"/>
        </w:rPr>
        <w:t>цены,</w:t>
      </w:r>
      <w:r w:rsidRPr="00B97A8E">
        <w:rPr>
          <w:rFonts w:ascii="GHEA Grapalat" w:hAnsi="GHEA Grapalat"/>
          <w:i w:val="0"/>
        </w:rPr>
        <w:t xml:space="preserve"> предложенной отобранным участником.</w:t>
      </w:r>
      <w:r w:rsidRPr="00B97A8E">
        <w:rPr>
          <w:rFonts w:ascii="GHEA Grapalat" w:hAnsi="GHEA Grapalat"/>
          <w:spacing w:val="-8"/>
        </w:rPr>
        <w:t xml:space="preserve"> </w:t>
      </w:r>
    </w:p>
    <w:p w14:paraId="5120BAAE" w14:textId="77777777" w:rsidR="001C565F" w:rsidRPr="00B97A8E" w:rsidRDefault="001C565F" w:rsidP="001C565F">
      <w:pPr>
        <w:pStyle w:val="BodyTextIndent"/>
        <w:widowControl w:val="0"/>
        <w:tabs>
          <w:tab w:val="left" w:pos="1134"/>
        </w:tabs>
        <w:spacing w:line="240" w:lineRule="auto"/>
        <w:ind w:firstLine="567"/>
        <w:rPr>
          <w:rFonts w:ascii="GHEA Grapalat" w:hAnsi="GHEA Grapalat" w:cs="Sylfaen"/>
          <w:i w:val="0"/>
        </w:rPr>
      </w:pPr>
    </w:p>
    <w:p w14:paraId="377C2886" w14:textId="77777777" w:rsidR="00096865" w:rsidRPr="00B97A8E" w:rsidRDefault="00030D40" w:rsidP="00B46D58">
      <w:pPr>
        <w:widowControl w:val="0"/>
        <w:spacing w:after="160"/>
        <w:jc w:val="center"/>
        <w:rPr>
          <w:rFonts w:ascii="GHEA Grapalat" w:hAnsi="GHEA Grapalat" w:cs="Arial"/>
          <w:b/>
          <w:iCs/>
          <w:sz w:val="20"/>
          <w:szCs w:val="20"/>
        </w:rPr>
      </w:pPr>
      <w:r w:rsidRPr="00B97A8E">
        <w:rPr>
          <w:rFonts w:ascii="GHEA Grapalat" w:hAnsi="GHEA Grapalat"/>
          <w:b/>
          <w:sz w:val="20"/>
          <w:szCs w:val="20"/>
        </w:rPr>
        <w:t xml:space="preserve">10. </w:t>
      </w:r>
      <w:r w:rsidR="00F83409" w:rsidRPr="00B97A8E">
        <w:rPr>
          <w:rFonts w:ascii="GHEA Grapalat" w:hAnsi="GHEA Grapalat"/>
          <w:b/>
          <w:sz w:val="20"/>
          <w:szCs w:val="20"/>
        </w:rPr>
        <w:t xml:space="preserve">ОБЕСПЕЧЕНИЯ КВАЛИФИКАЦИИ И </w:t>
      </w:r>
      <w:r w:rsidRPr="00B97A8E">
        <w:rPr>
          <w:rFonts w:ascii="GHEA Grapalat" w:hAnsi="GHEA Grapalat"/>
          <w:b/>
          <w:sz w:val="20"/>
          <w:szCs w:val="20"/>
        </w:rPr>
        <w:t xml:space="preserve">ДОГОВОРА </w:t>
      </w:r>
    </w:p>
    <w:p w14:paraId="53DA5D1A" w14:textId="654476E7" w:rsidR="009B2EA5" w:rsidRPr="00B97A8E" w:rsidRDefault="00030D40" w:rsidP="001C565F">
      <w:pPr>
        <w:widowControl w:val="0"/>
        <w:tabs>
          <w:tab w:val="left" w:pos="1276"/>
        </w:tabs>
        <w:ind w:firstLine="720"/>
        <w:jc w:val="both"/>
        <w:rPr>
          <w:rFonts w:ascii="GHEA Grapalat" w:hAnsi="GHEA Grapalat"/>
          <w:sz w:val="20"/>
          <w:szCs w:val="20"/>
        </w:rPr>
      </w:pPr>
      <w:r w:rsidRPr="00B97A8E">
        <w:rPr>
          <w:rFonts w:ascii="GHEA Grapalat" w:hAnsi="GHEA Grapalat"/>
          <w:sz w:val="20"/>
          <w:szCs w:val="20"/>
        </w:rPr>
        <w:t>10.1</w:t>
      </w:r>
      <w:r w:rsidR="00DC30CC" w:rsidRPr="00B97A8E">
        <w:rPr>
          <w:rFonts w:ascii="GHEA Grapalat" w:hAnsi="GHEA Grapalat"/>
          <w:sz w:val="20"/>
          <w:szCs w:val="20"/>
        </w:rPr>
        <w:t>.</w:t>
      </w:r>
      <w:r w:rsidR="00DC30CC" w:rsidRPr="00B97A8E">
        <w:rPr>
          <w:rFonts w:ascii="GHEA Grapalat" w:hAnsi="GHEA Grapalat"/>
          <w:sz w:val="20"/>
          <w:szCs w:val="20"/>
        </w:rPr>
        <w:tab/>
      </w:r>
      <w:r w:rsidR="009B2EA5" w:rsidRPr="00B97A8E">
        <w:rPr>
          <w:rFonts w:ascii="GHEA Grapalat" w:hAnsi="GHEA Grapalat"/>
          <w:sz w:val="20"/>
          <w:szCs w:val="20"/>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sidR="00904B94" w:rsidRPr="00B97A8E">
        <w:rPr>
          <w:rFonts w:ascii="GHEA Grapalat" w:hAnsi="GHEA Grapalat"/>
          <w:sz w:val="20"/>
          <w:szCs w:val="20"/>
          <w:lang w:val="hy-AM"/>
        </w:rPr>
        <w:t xml:space="preserve"> </w:t>
      </w:r>
      <w:r w:rsidR="009B2EA5" w:rsidRPr="00B97A8E">
        <w:rPr>
          <w:rFonts w:ascii="GHEA Grapalat" w:hAnsi="GHEA Grapalat"/>
          <w:sz w:val="20"/>
          <w:szCs w:val="20"/>
        </w:rPr>
        <w:t>С отобранным участником заключается договор, если он представляет обеспечения квалификации и договора.</w:t>
      </w:r>
    </w:p>
    <w:p w14:paraId="07783BEA" w14:textId="77777777" w:rsidR="009B2EA5" w:rsidRPr="00B97A8E" w:rsidRDefault="001C565F" w:rsidP="009B2EA5">
      <w:pPr>
        <w:widowControl w:val="0"/>
        <w:tabs>
          <w:tab w:val="left" w:pos="1276"/>
        </w:tabs>
        <w:ind w:firstLine="720"/>
        <w:jc w:val="both"/>
        <w:rPr>
          <w:rFonts w:ascii="GHEA Grapalat" w:hAnsi="GHEA Grapalat"/>
          <w:sz w:val="20"/>
          <w:szCs w:val="20"/>
        </w:rPr>
      </w:pPr>
      <w:r w:rsidRPr="00B97A8E">
        <w:rPr>
          <w:rFonts w:ascii="GHEA Grapalat" w:hAnsi="GHEA Grapalat"/>
          <w:sz w:val="20"/>
          <w:szCs w:val="20"/>
        </w:rPr>
        <w:t xml:space="preserve">10.2 </w:t>
      </w:r>
      <w:r w:rsidR="009B2EA5" w:rsidRPr="00B97A8E">
        <w:rPr>
          <w:rFonts w:ascii="GHEA Grapalat" w:hAnsi="GHEA Grapalat"/>
          <w:sz w:val="20"/>
          <w:szCs w:val="20"/>
        </w:rPr>
        <w:t xml:space="preserve">Размер обеспечения квалификации равен 15 процентам от цены закупки товаров, закупаемых в рамках данной процедуры. Если цена закупки товаров меньше цены заключаемого договора, то размер обеспечения квалификации исчисляется в отношении цены договора. </w:t>
      </w:r>
    </w:p>
    <w:p w14:paraId="2A9F2267" w14:textId="022D7D1B" w:rsidR="009B2EA5" w:rsidRPr="00B97A8E" w:rsidRDefault="009B2EA5" w:rsidP="00532F40">
      <w:pPr>
        <w:widowControl w:val="0"/>
        <w:tabs>
          <w:tab w:val="left" w:pos="1276"/>
        </w:tabs>
        <w:ind w:firstLine="720"/>
        <w:jc w:val="both"/>
        <w:rPr>
          <w:rFonts w:ascii="GHEA Grapalat" w:hAnsi="GHEA Grapalat"/>
          <w:sz w:val="20"/>
          <w:szCs w:val="20"/>
        </w:rPr>
      </w:pPr>
      <w:r w:rsidRPr="00B97A8E">
        <w:rPr>
          <w:rFonts w:ascii="GHEA Grapalat" w:hAnsi="GHEA Grapalat"/>
          <w:sz w:val="20"/>
          <w:szCs w:val="20"/>
        </w:rPr>
        <w:t>Обеспечение квалификации представляется в виде соглашения о неустойке (согласно Приложении 4.2)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p>
    <w:p w14:paraId="35F78B35" w14:textId="77777777" w:rsidR="009B2EA5" w:rsidRPr="00B97A8E" w:rsidRDefault="009B2EA5" w:rsidP="00532F40">
      <w:pPr>
        <w:widowControl w:val="0"/>
        <w:tabs>
          <w:tab w:val="left" w:pos="1276"/>
        </w:tabs>
        <w:ind w:firstLine="720"/>
        <w:jc w:val="both"/>
        <w:rPr>
          <w:rFonts w:ascii="GHEA Grapalat" w:hAnsi="GHEA Grapalat" w:cs="Sylfaen"/>
          <w:sz w:val="20"/>
          <w:szCs w:val="20"/>
        </w:rPr>
      </w:pPr>
      <w:r w:rsidRPr="00B97A8E">
        <w:rPr>
          <w:rFonts w:ascii="GHEA Grapalat" w:hAnsi="GHEA Grapalat" w:cs="Sylfaen"/>
          <w:sz w:val="20"/>
          <w:szCs w:val="20"/>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97A8E">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B97A8E">
        <w:rPr>
          <w:rFonts w:ascii="GHEA Grapalat" w:hAnsi="GHEA Grapalat" w:cs="Sylfaen"/>
          <w:sz w:val="20"/>
          <w:szCs w:val="20"/>
        </w:rPr>
        <w:t>с учетом требований абзаца «в» подпункта 1 пункта 32 Порядка</w:t>
      </w:r>
      <w:r w:rsidRPr="00B97A8E">
        <w:rPr>
          <w:rFonts w:ascii="GHEA Grapalat" w:hAnsi="GHEA Grapalat"/>
          <w:sz w:val="20"/>
          <w:szCs w:val="20"/>
        </w:rPr>
        <w:t xml:space="preserve">. </w:t>
      </w:r>
      <w:r w:rsidRPr="00B97A8E">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B97A8E">
        <w:rPr>
          <w:rFonts w:ascii="Calibri" w:hAnsi="Calibri" w:cs="Calibri"/>
          <w:sz w:val="20"/>
          <w:szCs w:val="20"/>
        </w:rPr>
        <w:t> </w:t>
      </w:r>
      <w:r w:rsidRPr="00B97A8E">
        <w:rPr>
          <w:rFonts w:ascii="GHEA Grapalat" w:hAnsi="GHEA Grapalat" w:cs="GHEA Grapalat"/>
          <w:sz w:val="20"/>
          <w:szCs w:val="20"/>
        </w:rPr>
        <w:t>«</w:t>
      </w:r>
      <w:r w:rsidRPr="00B97A8E">
        <w:rPr>
          <w:rFonts w:ascii="GHEA Grapalat" w:hAnsi="GHEA Grapalat" w:cs="Sylfaen"/>
          <w:sz w:val="20"/>
          <w:szCs w:val="20"/>
        </w:rPr>
        <w:t>900008000698</w:t>
      </w:r>
      <w:r w:rsidRPr="00B97A8E">
        <w:rPr>
          <w:rFonts w:ascii="GHEA Grapalat" w:hAnsi="GHEA Grapalat" w:cs="GHEA Grapalat"/>
          <w:sz w:val="20"/>
          <w:szCs w:val="20"/>
        </w:rPr>
        <w:t>»</w:t>
      </w:r>
      <w:r w:rsidRPr="00B97A8E">
        <w:rPr>
          <w:rFonts w:ascii="GHEA Grapalat" w:hAnsi="GHEA Grapalat" w:cs="Sylfaen"/>
          <w:sz w:val="20"/>
          <w:szCs w:val="20"/>
        </w:rPr>
        <w:t xml:space="preserve"> </w:t>
      </w:r>
      <w:r w:rsidRPr="00B97A8E">
        <w:rPr>
          <w:rFonts w:ascii="GHEA Grapalat" w:hAnsi="GHEA Grapalat" w:cs="GHEA Grapalat"/>
          <w:sz w:val="20"/>
          <w:szCs w:val="20"/>
        </w:rPr>
        <w:t>открытый</w:t>
      </w:r>
      <w:r w:rsidRPr="00B97A8E">
        <w:rPr>
          <w:rFonts w:ascii="GHEA Grapalat" w:hAnsi="GHEA Grapalat" w:cs="Sylfaen"/>
          <w:sz w:val="20"/>
          <w:szCs w:val="20"/>
        </w:rPr>
        <w:t xml:space="preserve"> </w:t>
      </w:r>
      <w:r w:rsidRPr="00B97A8E">
        <w:rPr>
          <w:rFonts w:ascii="GHEA Grapalat" w:hAnsi="GHEA Grapalat" w:cs="GHEA Grapalat"/>
          <w:sz w:val="20"/>
          <w:szCs w:val="20"/>
        </w:rPr>
        <w:t>в</w:t>
      </w:r>
      <w:r w:rsidRPr="00B97A8E">
        <w:rPr>
          <w:rFonts w:ascii="GHEA Grapalat" w:hAnsi="GHEA Grapalat" w:cs="Sylfaen"/>
          <w:sz w:val="20"/>
          <w:szCs w:val="20"/>
        </w:rPr>
        <w:t xml:space="preserve"> </w:t>
      </w:r>
      <w:r w:rsidRPr="00B97A8E">
        <w:rPr>
          <w:rFonts w:ascii="GHEA Grapalat" w:hAnsi="GHEA Grapalat" w:cs="GHEA Grapalat"/>
          <w:sz w:val="20"/>
          <w:szCs w:val="20"/>
        </w:rPr>
        <w:t>Центральном</w:t>
      </w:r>
      <w:r w:rsidRPr="00B97A8E">
        <w:rPr>
          <w:rFonts w:ascii="GHEA Grapalat" w:hAnsi="GHEA Grapalat" w:cs="Sylfaen"/>
          <w:sz w:val="20"/>
          <w:szCs w:val="20"/>
        </w:rPr>
        <w:t xml:space="preserve"> </w:t>
      </w:r>
      <w:r w:rsidRPr="00B97A8E">
        <w:rPr>
          <w:rFonts w:ascii="GHEA Grapalat" w:hAnsi="GHEA Grapalat" w:cs="GHEA Grapalat"/>
          <w:sz w:val="20"/>
          <w:szCs w:val="20"/>
        </w:rPr>
        <w:t>казначействе</w:t>
      </w:r>
      <w:r w:rsidRPr="00B97A8E">
        <w:rPr>
          <w:rFonts w:ascii="GHEA Grapalat" w:hAnsi="GHEA Grapalat" w:cs="Sylfaen"/>
          <w:sz w:val="20"/>
          <w:szCs w:val="20"/>
        </w:rPr>
        <w:t xml:space="preserve"> </w:t>
      </w:r>
      <w:r w:rsidRPr="00B97A8E">
        <w:rPr>
          <w:rFonts w:ascii="GHEA Grapalat" w:hAnsi="GHEA Grapalat" w:cs="GHEA Grapalat"/>
          <w:sz w:val="20"/>
          <w:szCs w:val="20"/>
        </w:rPr>
        <w:t>на</w:t>
      </w:r>
      <w:r w:rsidRPr="00B97A8E">
        <w:rPr>
          <w:rFonts w:ascii="GHEA Grapalat" w:hAnsi="GHEA Grapalat" w:cs="Sylfaen"/>
          <w:sz w:val="20"/>
          <w:szCs w:val="20"/>
        </w:rPr>
        <w:t xml:space="preserve"> </w:t>
      </w:r>
      <w:r w:rsidRPr="00B97A8E">
        <w:rPr>
          <w:rFonts w:ascii="GHEA Grapalat" w:hAnsi="GHEA Grapalat" w:cs="GHEA Grapalat"/>
          <w:sz w:val="20"/>
          <w:szCs w:val="20"/>
        </w:rPr>
        <w:t>имя</w:t>
      </w:r>
      <w:r w:rsidRPr="00B97A8E">
        <w:rPr>
          <w:rFonts w:ascii="GHEA Grapalat" w:hAnsi="GHEA Grapalat" w:cs="Sylfaen"/>
          <w:sz w:val="20"/>
          <w:szCs w:val="20"/>
        </w:rPr>
        <w:t xml:space="preserve"> </w:t>
      </w:r>
      <w:r w:rsidRPr="00B97A8E">
        <w:rPr>
          <w:rFonts w:ascii="GHEA Grapalat" w:hAnsi="GHEA Grapalat" w:cs="GHEA Grapalat"/>
          <w:sz w:val="20"/>
          <w:szCs w:val="20"/>
        </w:rPr>
        <w:t>уполномоченного</w:t>
      </w:r>
      <w:r w:rsidRPr="00B97A8E">
        <w:rPr>
          <w:rFonts w:ascii="GHEA Grapalat" w:hAnsi="GHEA Grapalat" w:cs="Sylfaen"/>
          <w:sz w:val="20"/>
          <w:szCs w:val="20"/>
        </w:rPr>
        <w:t xml:space="preserve"> </w:t>
      </w:r>
      <w:r w:rsidRPr="00B97A8E">
        <w:rPr>
          <w:rFonts w:ascii="GHEA Grapalat" w:hAnsi="GHEA Grapalat" w:cs="GHEA Grapalat"/>
          <w:sz w:val="20"/>
          <w:szCs w:val="20"/>
        </w:rPr>
        <w:t>органа</w:t>
      </w:r>
      <w:r w:rsidRPr="00B97A8E">
        <w:rPr>
          <w:rFonts w:ascii="GHEA Grapalat" w:hAnsi="GHEA Grapalat" w:cs="Sylfaen"/>
          <w:sz w:val="20"/>
          <w:szCs w:val="20"/>
        </w:rPr>
        <w:t>.</w:t>
      </w:r>
    </w:p>
    <w:p w14:paraId="34B6BC54" w14:textId="74A43629" w:rsidR="004F01AF" w:rsidRPr="00B97A8E" w:rsidRDefault="004F01AF" w:rsidP="00532F40">
      <w:pPr>
        <w:widowControl w:val="0"/>
        <w:tabs>
          <w:tab w:val="left" w:pos="1276"/>
        </w:tabs>
        <w:ind w:firstLine="720"/>
        <w:jc w:val="both"/>
        <w:rPr>
          <w:rFonts w:ascii="GHEA Grapalat" w:hAnsi="GHEA Grapalat"/>
          <w:sz w:val="20"/>
          <w:szCs w:val="20"/>
        </w:rPr>
      </w:pPr>
      <w:r w:rsidRPr="00B97A8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DB6D96E" w14:textId="1A4E64B8" w:rsidR="00AA0D5B" w:rsidRPr="00B97A8E" w:rsidRDefault="00AA0D5B" w:rsidP="00532F40">
      <w:pPr>
        <w:widowControl w:val="0"/>
        <w:tabs>
          <w:tab w:val="left" w:pos="1276"/>
        </w:tabs>
        <w:ind w:firstLine="720"/>
        <w:jc w:val="both"/>
        <w:rPr>
          <w:rFonts w:ascii="GHEA Grapalat" w:hAnsi="GHEA Grapalat"/>
          <w:sz w:val="20"/>
          <w:szCs w:val="20"/>
        </w:rPr>
      </w:pPr>
      <w:r w:rsidRPr="00B97A8E">
        <w:rPr>
          <w:rFonts w:ascii="GHEA Grapalat" w:hAnsi="GHEA Grapalat" w:cs="Sylfaen"/>
          <w:sz w:val="20"/>
          <w:szCs w:val="20"/>
          <w:lang w:val="hy-AM"/>
        </w:rPr>
        <w:t xml:space="preserve">При этом, если договоры </w:t>
      </w:r>
      <w:r w:rsidRPr="00B97A8E">
        <w:rPr>
          <w:rFonts w:ascii="GHEA Grapalat" w:hAnsi="GHEA Grapalat" w:cs="Sylfaen"/>
          <w:sz w:val="20"/>
          <w:szCs w:val="20"/>
        </w:rPr>
        <w:t>о закупке</w:t>
      </w:r>
      <w:r w:rsidRPr="00B97A8E">
        <w:rPr>
          <w:rFonts w:ascii="GHEA Grapalat" w:hAnsi="GHEA Grapalat" w:cs="Sylfaen"/>
          <w:sz w:val="20"/>
          <w:szCs w:val="20"/>
          <w:lang w:val="hy-AM"/>
        </w:rPr>
        <w:t xml:space="preserve"> </w:t>
      </w:r>
      <w:r w:rsidRPr="00B97A8E">
        <w:rPr>
          <w:rFonts w:ascii="GHEA Grapalat" w:hAnsi="GHEA Grapalat" w:cs="Sylfaen"/>
          <w:sz w:val="20"/>
          <w:szCs w:val="20"/>
        </w:rPr>
        <w:t>работ</w:t>
      </w:r>
      <w:r w:rsidRPr="00B97A8E">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B97A8E">
        <w:rPr>
          <w:rFonts w:ascii="GHEA Grapalat" w:hAnsi="GHEA Grapalat" w:cs="Sylfaen"/>
          <w:sz w:val="20"/>
          <w:szCs w:val="20"/>
        </w:rPr>
        <w:t xml:space="preserve">выделенных </w:t>
      </w:r>
      <w:r w:rsidRPr="00B97A8E">
        <w:rPr>
          <w:rFonts w:ascii="GHEA Grapalat" w:hAnsi="GHEA Grapalat" w:cs="Sylfaen"/>
          <w:sz w:val="20"/>
          <w:szCs w:val="20"/>
          <w:lang w:val="hy-AM"/>
        </w:rPr>
        <w:t xml:space="preserve">финансовых </w:t>
      </w:r>
      <w:r w:rsidRPr="00B97A8E">
        <w:rPr>
          <w:rFonts w:ascii="GHEA Grapalat" w:hAnsi="GHEA Grapalat" w:cs="Sylfaen"/>
          <w:sz w:val="20"/>
          <w:szCs w:val="20"/>
        </w:rPr>
        <w:t>средств</w:t>
      </w:r>
      <w:r w:rsidRPr="00B97A8E">
        <w:rPr>
          <w:rFonts w:ascii="GHEA Grapalat" w:hAnsi="GHEA Grapalat" w:cs="Sylfaen"/>
          <w:sz w:val="20"/>
          <w:szCs w:val="20"/>
          <w:lang w:val="hy-AM"/>
        </w:rPr>
        <w:t>, подлежит возврату в случае над</w:t>
      </w:r>
      <w:r w:rsidR="002C35CC" w:rsidRPr="00B97A8E">
        <w:rPr>
          <w:rFonts w:ascii="GHEA Grapalat" w:hAnsi="GHEA Grapalat" w:cs="Sylfaen"/>
          <w:sz w:val="20"/>
          <w:szCs w:val="20"/>
        </w:rPr>
        <w:t xml:space="preserve"> </w:t>
      </w:r>
      <w:r w:rsidRPr="00B97A8E">
        <w:rPr>
          <w:rFonts w:ascii="GHEA Grapalat" w:hAnsi="GHEA Grapalat" w:cs="Sylfaen"/>
          <w:sz w:val="20"/>
          <w:szCs w:val="20"/>
          <w:lang w:val="hy-AM"/>
        </w:rPr>
        <w:t>лежащего исполнения исполнителем этого соглашения (соглашений) в полном объеме и полного принятия заказчиком его результата</w:t>
      </w:r>
      <w:r w:rsidR="004223F6" w:rsidRPr="00B97A8E">
        <w:rPr>
          <w:rFonts w:ascii="GHEA Grapalat" w:hAnsi="GHEA Grapalat" w:cs="Sylfaen"/>
          <w:sz w:val="20"/>
          <w:szCs w:val="20"/>
        </w:rPr>
        <w:t xml:space="preserve">, </w:t>
      </w:r>
      <w:r w:rsidR="004223F6" w:rsidRPr="00B97A8E">
        <w:rPr>
          <w:rFonts w:ascii="GHEA Grapalat" w:hAnsi="GHEA Grapalat" w:cs="Sylfaen"/>
          <w:sz w:val="20"/>
          <w:szCs w:val="20"/>
          <w:lang w:val="hy-AM"/>
        </w:rPr>
        <w:t>если выполнение контракта (соглашения) не является поэтапным</w:t>
      </w:r>
      <w:r w:rsidR="004223F6" w:rsidRPr="00B97A8E">
        <w:rPr>
          <w:rFonts w:ascii="GHEA Grapalat" w:hAnsi="GHEA Grapalat" w:cs="Sylfaen"/>
          <w:sz w:val="20"/>
          <w:szCs w:val="20"/>
        </w:rPr>
        <w:t>.</w:t>
      </w:r>
    </w:p>
    <w:p w14:paraId="1AC04960" w14:textId="77777777" w:rsidR="002406D8" w:rsidRPr="00B97A8E" w:rsidRDefault="002406D8" w:rsidP="00532F40">
      <w:pPr>
        <w:widowControl w:val="0"/>
        <w:tabs>
          <w:tab w:val="left" w:pos="1276"/>
        </w:tabs>
        <w:ind w:firstLine="720"/>
        <w:jc w:val="both"/>
        <w:rPr>
          <w:rFonts w:ascii="GHEA Grapalat" w:hAnsi="GHEA Grapalat" w:cs="Sylfaen"/>
          <w:sz w:val="20"/>
          <w:szCs w:val="20"/>
        </w:rPr>
      </w:pPr>
      <w:r w:rsidRPr="00B97A8E">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D443342" w14:textId="3559EA7B" w:rsidR="0073548C" w:rsidRPr="00B97A8E" w:rsidRDefault="00030D40" w:rsidP="00532F40">
      <w:pPr>
        <w:widowControl w:val="0"/>
        <w:tabs>
          <w:tab w:val="left" w:pos="1276"/>
        </w:tabs>
        <w:ind w:firstLine="720"/>
        <w:jc w:val="both"/>
        <w:rPr>
          <w:rFonts w:ascii="GHEA Grapalat" w:hAnsi="GHEA Grapalat"/>
          <w:sz w:val="20"/>
          <w:szCs w:val="20"/>
        </w:rPr>
      </w:pPr>
      <w:r w:rsidRPr="00B97A8E">
        <w:rPr>
          <w:rFonts w:ascii="GHEA Grapalat" w:hAnsi="GHEA Grapalat"/>
          <w:sz w:val="20"/>
          <w:szCs w:val="20"/>
        </w:rPr>
        <w:t>10.</w:t>
      </w:r>
      <w:r w:rsidR="001723D6" w:rsidRPr="00B97A8E">
        <w:rPr>
          <w:rFonts w:ascii="GHEA Grapalat" w:hAnsi="GHEA Grapalat"/>
          <w:sz w:val="20"/>
          <w:szCs w:val="20"/>
        </w:rPr>
        <w:t>3</w:t>
      </w:r>
      <w:r w:rsidR="00DC30CC" w:rsidRPr="00B97A8E">
        <w:rPr>
          <w:rFonts w:ascii="GHEA Grapalat" w:hAnsi="GHEA Grapalat"/>
          <w:sz w:val="20"/>
          <w:szCs w:val="20"/>
        </w:rPr>
        <w:t>.</w:t>
      </w:r>
      <w:r w:rsidR="00DC30CC" w:rsidRPr="00B97A8E">
        <w:rPr>
          <w:rFonts w:ascii="GHEA Grapalat" w:hAnsi="GHEA Grapalat"/>
          <w:sz w:val="20"/>
          <w:szCs w:val="20"/>
        </w:rPr>
        <w:tab/>
      </w:r>
      <w:r w:rsidRPr="00B97A8E">
        <w:rPr>
          <w:rFonts w:ascii="GHEA Grapalat" w:hAnsi="GHEA Grapalat"/>
          <w:sz w:val="20"/>
          <w:szCs w:val="20"/>
        </w:rPr>
        <w:t xml:space="preserve">Размер обеспечения договора составляет </w:t>
      </w:r>
      <w:r w:rsidR="00E94C06" w:rsidRPr="00B97A8E">
        <w:rPr>
          <w:rFonts w:ascii="GHEA Grapalat" w:hAnsi="GHEA Grapalat"/>
          <w:sz w:val="20"/>
          <w:szCs w:val="20"/>
        </w:rPr>
        <w:t>10</w:t>
      </w:r>
      <w:r w:rsidRPr="00B97A8E">
        <w:rPr>
          <w:rFonts w:ascii="GHEA Grapalat" w:hAnsi="GHEA Grapalat"/>
          <w:sz w:val="20"/>
          <w:szCs w:val="20"/>
        </w:rPr>
        <w:t xml:space="preserve"> процентов от цены </w:t>
      </w:r>
      <w:r w:rsidR="00E562C0" w:rsidRPr="00B97A8E">
        <w:rPr>
          <w:rFonts w:ascii="GHEA Grapalat" w:hAnsi="GHEA Grapalat"/>
          <w:sz w:val="20"/>
          <w:szCs w:val="20"/>
        </w:rPr>
        <w:t>закупки</w:t>
      </w:r>
      <w:r w:rsidRPr="00B97A8E">
        <w:rPr>
          <w:rFonts w:ascii="GHEA Grapalat" w:hAnsi="GHEA Grapalat"/>
          <w:sz w:val="20"/>
          <w:szCs w:val="20"/>
        </w:rPr>
        <w:t xml:space="preserve">. </w:t>
      </w:r>
      <w:r w:rsidR="002D492B" w:rsidRPr="00B97A8E">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B97A8E">
        <w:rPr>
          <w:rFonts w:ascii="GHEA Grapalat" w:hAnsi="GHEA Grapalat"/>
          <w:sz w:val="20"/>
          <w:szCs w:val="20"/>
        </w:rPr>
        <w:t>договора</w:t>
      </w:r>
      <w:r w:rsidR="002D492B" w:rsidRPr="00B97A8E">
        <w:rPr>
          <w:rFonts w:ascii="GHEA Grapalat" w:hAnsi="GHEA Grapalat"/>
          <w:sz w:val="20"/>
          <w:szCs w:val="20"/>
        </w:rPr>
        <w:t xml:space="preserve"> исчисляется в отношении цены договора. </w:t>
      </w:r>
    </w:p>
    <w:p w14:paraId="790097D6" w14:textId="7347A04E" w:rsidR="0073548C" w:rsidRPr="00B97A8E" w:rsidRDefault="001723D6" w:rsidP="0073548C">
      <w:pPr>
        <w:widowControl w:val="0"/>
        <w:tabs>
          <w:tab w:val="left" w:pos="1276"/>
        </w:tabs>
        <w:ind w:firstLine="720"/>
        <w:jc w:val="both"/>
        <w:rPr>
          <w:rFonts w:ascii="GHEA Grapalat" w:hAnsi="GHEA Grapalat"/>
          <w:sz w:val="20"/>
          <w:szCs w:val="20"/>
        </w:rPr>
      </w:pPr>
      <w:r w:rsidRPr="00B97A8E">
        <w:rPr>
          <w:rFonts w:ascii="GHEA Grapalat" w:hAnsi="GHEA Grapalat"/>
          <w:sz w:val="20"/>
          <w:szCs w:val="20"/>
        </w:rPr>
        <w:t xml:space="preserve">Обеспечение </w:t>
      </w:r>
      <w:r w:rsidR="00896AAF" w:rsidRPr="00B97A8E">
        <w:rPr>
          <w:rFonts w:ascii="GHEA Grapalat" w:hAnsi="GHEA Grapalat"/>
          <w:sz w:val="20"/>
          <w:szCs w:val="20"/>
        </w:rPr>
        <w:t>договора</w:t>
      </w:r>
      <w:r w:rsidRPr="00B97A8E">
        <w:rPr>
          <w:rFonts w:ascii="GHEA Grapalat" w:hAnsi="GHEA Grapalat"/>
          <w:sz w:val="20"/>
          <w:szCs w:val="20"/>
        </w:rPr>
        <w:t xml:space="preserve"> представляется </w:t>
      </w:r>
      <w:r w:rsidR="00DD3151" w:rsidRPr="00B97A8E">
        <w:rPr>
          <w:rFonts w:ascii="GHEA Grapalat" w:hAnsi="GHEA Grapalat"/>
          <w:sz w:val="20"/>
          <w:szCs w:val="20"/>
        </w:rPr>
        <w:t xml:space="preserve">в виде </w:t>
      </w:r>
      <w:r w:rsidR="009B2EA5" w:rsidRPr="00B97A8E">
        <w:rPr>
          <w:rFonts w:ascii="GHEA Grapalat" w:hAnsi="GHEA Grapalat"/>
          <w:sz w:val="20"/>
          <w:szCs w:val="20"/>
        </w:rPr>
        <w:t>соглашения о неустойке (согласно Приложении</w:t>
      </w:r>
      <w:r w:rsidR="009B2EA5" w:rsidRPr="00B97A8E">
        <w:rPr>
          <w:rFonts w:ascii="GHEA Grapalat" w:hAnsi="GHEA Grapalat" w:cs="Sylfaen"/>
          <w:sz w:val="20"/>
          <w:szCs w:val="20"/>
          <w:lang w:val="hy-AM"/>
        </w:rPr>
        <w:t xml:space="preserve"> 5.1)</w:t>
      </w:r>
      <w:r w:rsidR="009B2EA5" w:rsidRPr="00B97A8E">
        <w:rPr>
          <w:rFonts w:ascii="GHEA Grapalat" w:hAnsi="GHEA Grapalat" w:cs="Sylfaen"/>
          <w:sz w:val="20"/>
          <w:szCs w:val="20"/>
        </w:rPr>
        <w:t xml:space="preserve"> </w:t>
      </w:r>
      <w:r w:rsidR="0073548C" w:rsidRPr="00B97A8E">
        <w:rPr>
          <w:rFonts w:ascii="GHEA Grapalat" w:hAnsi="GHEA Grapalat"/>
          <w:sz w:val="20"/>
          <w:szCs w:val="20"/>
        </w:rPr>
        <w:t>или наличных денег.</w:t>
      </w:r>
    </w:p>
    <w:p w14:paraId="667E2417" w14:textId="63C22325" w:rsidR="00DA0D2B" w:rsidRPr="00B97A8E" w:rsidRDefault="0058395E" w:rsidP="001C565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lastRenderedPageBreak/>
        <w:t xml:space="preserve">Если процедура закупки организована </w:t>
      </w:r>
      <w:r w:rsidR="00BE0C42" w:rsidRPr="00B97A8E">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B97A8E">
        <w:rPr>
          <w:rFonts w:ascii="GHEA Grapalat" w:hAnsi="GHEA Grapalat" w:cs="Sylfaen"/>
          <w:sz w:val="20"/>
          <w:szCs w:val="20"/>
        </w:rPr>
        <w:t xml:space="preserve">то он может предоставить обеспечение договора как </w:t>
      </w:r>
      <w:r w:rsidR="00BE0C42" w:rsidRPr="00B97A8E">
        <w:rPr>
          <w:rFonts w:ascii="GHEA Grapalat" w:hAnsi="GHEA Grapalat"/>
          <w:sz w:val="20"/>
          <w:szCs w:val="20"/>
        </w:rPr>
        <w:t xml:space="preserve">для каждого лота в отдельности, так и одно обеспечение для всех лотов. </w:t>
      </w:r>
      <w:r w:rsidR="00DA0D2B" w:rsidRPr="00B97A8E">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B97A8E">
        <w:rPr>
          <w:rFonts w:ascii="GHEA Grapalat" w:hAnsi="GHEA Grapalat" w:cs="Sylfaen"/>
          <w:sz w:val="20"/>
          <w:szCs w:val="20"/>
        </w:rPr>
        <w:t>к сумме цен закупок представленных лотов</w:t>
      </w:r>
      <w:r w:rsidR="00DA0D2B" w:rsidRPr="00B97A8E">
        <w:rPr>
          <w:rFonts w:ascii="GHEA Grapalat" w:hAnsi="GHEA Grapalat"/>
          <w:sz w:val="20"/>
          <w:szCs w:val="20"/>
        </w:rPr>
        <w:t xml:space="preserve"> с учетом требований 9-ого подпункта 32-ого пункта. </w:t>
      </w:r>
    </w:p>
    <w:p w14:paraId="543349D0" w14:textId="06A85C9F" w:rsidR="00E969ED" w:rsidRPr="00B97A8E" w:rsidRDefault="00BE0C42" w:rsidP="001C565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 xml:space="preserve"> </w:t>
      </w:r>
      <w:r w:rsidR="00030D40" w:rsidRPr="00B97A8E">
        <w:rPr>
          <w:rFonts w:ascii="GHEA Grapalat" w:hAnsi="GHEA Grapalat"/>
          <w:sz w:val="20"/>
          <w:szCs w:val="20"/>
        </w:rPr>
        <w:t xml:space="preserve">Обеспечение договора должно быть действительно как минимум включительно до </w:t>
      </w:r>
      <w:r w:rsidR="00532F40" w:rsidRPr="00B97A8E">
        <w:rPr>
          <w:rFonts w:ascii="GHEA Grapalat" w:hAnsi="GHEA Grapalat"/>
          <w:sz w:val="20"/>
          <w:szCs w:val="20"/>
          <w:lang w:val="hy-AM"/>
        </w:rPr>
        <w:t>20</w:t>
      </w:r>
      <w:r w:rsidR="009B2EA5" w:rsidRPr="00B97A8E">
        <w:rPr>
          <w:rFonts w:ascii="GHEA Grapalat" w:hAnsi="GHEA Grapalat"/>
          <w:sz w:val="20"/>
          <w:szCs w:val="20"/>
        </w:rPr>
        <w:t xml:space="preserve">-го </w:t>
      </w:r>
      <w:r w:rsidR="00030D40" w:rsidRPr="00B97A8E">
        <w:rPr>
          <w:rFonts w:ascii="GHEA Grapalat" w:hAnsi="GHEA Grapalat"/>
          <w:sz w:val="20"/>
          <w:szCs w:val="20"/>
        </w:rPr>
        <w:t xml:space="preserve">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97A8E">
        <w:rPr>
          <w:rFonts w:ascii="GHEA Grapalat" w:hAnsi="GHEA Grapalat"/>
          <w:sz w:val="20"/>
          <w:szCs w:val="20"/>
        </w:rPr>
        <w:t xml:space="preserve">пяти </w:t>
      </w:r>
      <w:r w:rsidR="00030D40" w:rsidRPr="00B97A8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B97A8E">
        <w:rPr>
          <w:rFonts w:ascii="GHEA Grapalat" w:hAnsi="GHEA Grapalat"/>
          <w:sz w:val="20"/>
          <w:szCs w:val="20"/>
        </w:rPr>
        <w:t>договору.</w:t>
      </w:r>
    </w:p>
    <w:p w14:paraId="4EA399FC" w14:textId="77777777" w:rsidR="00F0759D" w:rsidRPr="00B97A8E" w:rsidRDefault="00F92A53" w:rsidP="001C565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B97A8E">
        <w:rPr>
          <w:rFonts w:ascii="Calibri" w:hAnsi="Calibri" w:cs="Calibri"/>
          <w:sz w:val="20"/>
          <w:szCs w:val="20"/>
        </w:rPr>
        <w:t> </w:t>
      </w:r>
      <w:r w:rsidRPr="00B97A8E">
        <w:rPr>
          <w:rFonts w:ascii="GHEA Grapalat" w:hAnsi="GHEA Grapalat"/>
          <w:sz w:val="20"/>
          <w:szCs w:val="20"/>
        </w:rPr>
        <w:t>"900008000</w:t>
      </w:r>
      <w:r w:rsidR="00B66AB9" w:rsidRPr="00B97A8E">
        <w:rPr>
          <w:rFonts w:ascii="GHEA Grapalat" w:hAnsi="GHEA Grapalat"/>
          <w:sz w:val="20"/>
          <w:szCs w:val="20"/>
        </w:rPr>
        <w:t>66</w:t>
      </w:r>
      <w:r w:rsidRPr="00B97A8E">
        <w:rPr>
          <w:rFonts w:ascii="GHEA Grapalat" w:hAnsi="GHEA Grapalat"/>
          <w:sz w:val="20"/>
          <w:szCs w:val="20"/>
        </w:rPr>
        <w:t>4", открытый в Центральном казначействе на имя уполномоченного органа.</w:t>
      </w:r>
    </w:p>
    <w:p w14:paraId="75574830" w14:textId="365CE47A" w:rsidR="00D32092" w:rsidRPr="00B97A8E" w:rsidRDefault="004A0321" w:rsidP="001C565F">
      <w:pPr>
        <w:widowControl w:val="0"/>
        <w:tabs>
          <w:tab w:val="left" w:pos="1276"/>
        </w:tabs>
        <w:ind w:firstLine="567"/>
        <w:jc w:val="both"/>
        <w:rPr>
          <w:rFonts w:ascii="GHEA Grapalat" w:hAnsi="GHEA Grapalat" w:cs="Sylfaen"/>
          <w:sz w:val="20"/>
          <w:szCs w:val="20"/>
        </w:rPr>
      </w:pPr>
      <w:r w:rsidRPr="00B97A8E">
        <w:rPr>
          <w:rFonts w:ascii="GHEA Grapalat" w:hAnsi="GHEA Grapalat"/>
          <w:sz w:val="20"/>
          <w:szCs w:val="20"/>
        </w:rPr>
        <w:t>10.4</w:t>
      </w:r>
      <w:r w:rsidR="00251CF9" w:rsidRPr="00B97A8E">
        <w:rPr>
          <w:rFonts w:ascii="GHEA Grapalat" w:hAnsi="GHEA Grapalat"/>
          <w:sz w:val="20"/>
          <w:szCs w:val="20"/>
        </w:rPr>
        <w:t xml:space="preserve"> </w:t>
      </w:r>
      <w:r w:rsidR="0076763C" w:rsidRPr="00B97A8E">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97A8E">
        <w:rPr>
          <w:rFonts w:ascii="GHEA Grapalat" w:hAnsi="GHEA Grapalat"/>
          <w:sz w:val="20"/>
          <w:szCs w:val="20"/>
        </w:rPr>
        <w:t>я квалификации и</w:t>
      </w:r>
      <w:r w:rsidR="0076763C" w:rsidRPr="00B97A8E">
        <w:rPr>
          <w:rFonts w:ascii="GHEA Grapalat" w:hAnsi="GHEA Grapalat"/>
          <w:sz w:val="20"/>
          <w:szCs w:val="20"/>
        </w:rPr>
        <w:t xml:space="preserve"> договора представля</w:t>
      </w:r>
      <w:r w:rsidR="00DE7753" w:rsidRPr="00B97A8E">
        <w:rPr>
          <w:rFonts w:ascii="GHEA Grapalat" w:hAnsi="GHEA Grapalat"/>
          <w:sz w:val="20"/>
          <w:szCs w:val="20"/>
        </w:rPr>
        <w:t>ю</w:t>
      </w:r>
      <w:r w:rsidR="0076763C" w:rsidRPr="00B97A8E">
        <w:rPr>
          <w:rFonts w:ascii="GHEA Grapalat" w:hAnsi="GHEA Grapalat"/>
          <w:sz w:val="20"/>
          <w:szCs w:val="20"/>
        </w:rPr>
        <w:t>тся</w:t>
      </w:r>
      <w:r w:rsidR="00180134" w:rsidRPr="00B97A8E">
        <w:rPr>
          <w:rFonts w:ascii="GHEA Grapalat" w:hAnsi="GHEA Grapalat"/>
          <w:sz w:val="20"/>
          <w:szCs w:val="20"/>
        </w:rPr>
        <w:t xml:space="preserve"> в виде заключенного в одностороннем порядке </w:t>
      </w:r>
      <w:r w:rsidR="00A9694C" w:rsidRPr="00B97A8E">
        <w:rPr>
          <w:rFonts w:ascii="GHEA Grapalat" w:hAnsi="GHEA Grapalat"/>
          <w:sz w:val="20"/>
          <w:szCs w:val="20"/>
        </w:rPr>
        <w:t>за</w:t>
      </w:r>
      <w:r w:rsidR="00180134" w:rsidRPr="00B97A8E">
        <w:rPr>
          <w:rFonts w:ascii="GHEA Grapalat" w:hAnsi="GHEA Grapalat"/>
          <w:sz w:val="20"/>
          <w:szCs w:val="20"/>
        </w:rPr>
        <w:t>явления - в виде неустойки или наличных денег</w:t>
      </w:r>
      <w:r w:rsidR="006D7219" w:rsidRPr="00B97A8E">
        <w:rPr>
          <w:rFonts w:ascii="GHEA Grapalat" w:hAnsi="GHEA Grapalat"/>
          <w:sz w:val="20"/>
          <w:szCs w:val="20"/>
        </w:rPr>
        <w:t>. Если на момент возникновения правомочия по заключению договора</w:t>
      </w:r>
      <w:r w:rsidR="00E01672" w:rsidRPr="00B97A8E">
        <w:rPr>
          <w:rFonts w:ascii="GHEA Grapalat" w:hAnsi="GHEA Grapalat"/>
          <w:sz w:val="20"/>
          <w:szCs w:val="20"/>
          <w:lang w:val="hy-AM"/>
        </w:rPr>
        <w:t xml:space="preserve"> </w:t>
      </w:r>
      <w:r w:rsidR="00D32092" w:rsidRPr="00B97A8E">
        <w:rPr>
          <w:rFonts w:ascii="GHEA Grapalat" w:hAnsi="GHEA Grapalat" w:cs="Sylfaen"/>
          <w:sz w:val="20"/>
          <w:szCs w:val="20"/>
        </w:rPr>
        <w:t xml:space="preserve">предусмотренные финансовые средства превышают </w:t>
      </w:r>
      <w:r w:rsidR="00E01672" w:rsidRPr="00B97A8E">
        <w:rPr>
          <w:rFonts w:ascii="GHEA Grapalat" w:hAnsi="GHEA Grapalat" w:cs="Sylfaen"/>
          <w:sz w:val="20"/>
          <w:szCs w:val="20"/>
          <w:lang w:val="hy-AM"/>
        </w:rPr>
        <w:t>25</w:t>
      </w:r>
      <w:r w:rsidR="00D32092" w:rsidRPr="00B97A8E">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B97A8E">
        <w:rPr>
          <w:rFonts w:ascii="GHEA Grapalat" w:hAnsi="GHEA Grapalat" w:cs="Sylfaen"/>
          <w:sz w:val="20"/>
          <w:szCs w:val="20"/>
        </w:rPr>
        <w:t>я квалификации и</w:t>
      </w:r>
      <w:r w:rsidR="00D32092" w:rsidRPr="00B97A8E">
        <w:rPr>
          <w:rFonts w:ascii="GHEA Grapalat" w:hAnsi="GHEA Grapalat" w:cs="Sylfaen"/>
          <w:sz w:val="20"/>
          <w:szCs w:val="20"/>
        </w:rPr>
        <w:t xml:space="preserve"> договора, по части выделенных финансовых средств, представляется в виде </w:t>
      </w:r>
      <w:r w:rsidR="00817C86" w:rsidRPr="00B97A8E">
        <w:rPr>
          <w:rFonts w:ascii="GHEA Grapalat" w:hAnsi="GHEA Grapalat" w:cs="Sylfaen"/>
          <w:sz w:val="20"/>
          <w:szCs w:val="20"/>
        </w:rPr>
        <w:t xml:space="preserve">банковской </w:t>
      </w:r>
      <w:r w:rsidR="00D32092" w:rsidRPr="00B97A8E">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9B2EA5" w:rsidRPr="00B97A8E">
        <w:rPr>
          <w:rFonts w:ascii="GHEA Grapalat" w:hAnsi="GHEA Grapalat" w:cs="Sylfaen"/>
          <w:sz w:val="20"/>
          <w:szCs w:val="20"/>
        </w:rPr>
        <w:t>.</w:t>
      </w:r>
    </w:p>
    <w:p w14:paraId="386591DD" w14:textId="77777777" w:rsidR="005162B1" w:rsidRPr="00B97A8E" w:rsidRDefault="00030D40" w:rsidP="001C565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10.</w:t>
      </w:r>
      <w:r w:rsidR="00401B30" w:rsidRPr="00B97A8E">
        <w:rPr>
          <w:rFonts w:ascii="GHEA Grapalat" w:hAnsi="GHEA Grapalat"/>
          <w:sz w:val="20"/>
          <w:szCs w:val="20"/>
        </w:rPr>
        <w:t>6</w:t>
      </w:r>
      <w:r w:rsidR="003E194D" w:rsidRPr="00B97A8E">
        <w:rPr>
          <w:rFonts w:ascii="GHEA Grapalat" w:hAnsi="GHEA Grapalat"/>
          <w:sz w:val="20"/>
          <w:szCs w:val="20"/>
        </w:rPr>
        <w:t>.</w:t>
      </w:r>
      <w:r w:rsidR="008F0732" w:rsidRPr="00B97A8E">
        <w:rPr>
          <w:rFonts w:ascii="GHEA Grapalat" w:hAnsi="GHEA Grapalat"/>
          <w:sz w:val="20"/>
          <w:szCs w:val="20"/>
        </w:rPr>
        <w:t xml:space="preserve"> </w:t>
      </w:r>
      <w:r w:rsidRPr="00B97A8E">
        <w:rPr>
          <w:rFonts w:ascii="GHEA Grapalat" w:hAnsi="GHEA Grapalat"/>
          <w:sz w:val="20"/>
          <w:szCs w:val="20"/>
        </w:rPr>
        <w:t>Если в рамках процедуры закупки, организованной по лотам</w:t>
      </w:r>
      <w:r w:rsidR="00DC14CE" w:rsidRPr="00B97A8E">
        <w:rPr>
          <w:rFonts w:ascii="GHEA Grapalat" w:hAnsi="GHEA Grapalat"/>
          <w:sz w:val="20"/>
          <w:szCs w:val="20"/>
        </w:rPr>
        <w:t xml:space="preserve"> </w:t>
      </w:r>
      <w:r w:rsidR="00125AA6" w:rsidRPr="00B97A8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97A8E">
        <w:rPr>
          <w:rFonts w:ascii="GHEA Grapalat" w:hAnsi="GHEA Grapalat"/>
          <w:sz w:val="20"/>
          <w:szCs w:val="20"/>
        </w:rPr>
        <w:t>я квалификации и</w:t>
      </w:r>
      <w:r w:rsidR="00125AA6" w:rsidRPr="00B97A8E">
        <w:rPr>
          <w:rFonts w:ascii="GHEA Grapalat" w:hAnsi="GHEA Grapalat"/>
          <w:sz w:val="20"/>
          <w:szCs w:val="20"/>
        </w:rPr>
        <w:t xml:space="preserve"> договора выплачива</w:t>
      </w:r>
      <w:r w:rsidR="00DC14CE" w:rsidRPr="00B97A8E">
        <w:rPr>
          <w:rFonts w:ascii="GHEA Grapalat" w:hAnsi="GHEA Grapalat"/>
          <w:sz w:val="20"/>
          <w:szCs w:val="20"/>
        </w:rPr>
        <w:t>ю</w:t>
      </w:r>
      <w:r w:rsidR="00125AA6" w:rsidRPr="00B97A8E">
        <w:rPr>
          <w:rFonts w:ascii="GHEA Grapalat" w:hAnsi="GHEA Grapalat"/>
          <w:sz w:val="20"/>
          <w:szCs w:val="20"/>
        </w:rPr>
        <w:t>тся в размере суммы, исчисленной только за этот лот</w:t>
      </w:r>
      <w:r w:rsidR="00DC14CE" w:rsidRPr="00B97A8E">
        <w:rPr>
          <w:rFonts w:ascii="GHEA Grapalat" w:hAnsi="GHEA Grapalat"/>
          <w:sz w:val="20"/>
          <w:szCs w:val="20"/>
        </w:rPr>
        <w:t>.</w:t>
      </w:r>
    </w:p>
    <w:p w14:paraId="2B999A69" w14:textId="067ACED1" w:rsidR="001075CA" w:rsidRPr="00B97A8E" w:rsidRDefault="001075CA" w:rsidP="001C565F">
      <w:pPr>
        <w:widowControl w:val="0"/>
        <w:tabs>
          <w:tab w:val="left" w:pos="1134"/>
        </w:tabs>
        <w:ind w:firstLine="567"/>
        <w:jc w:val="both"/>
        <w:rPr>
          <w:ins w:id="16" w:author="Inesa Kocharyan" w:date="2023-07-07T16:48:00Z"/>
          <w:rFonts w:ascii="GHEA Grapalat" w:hAnsi="GHEA Grapalat"/>
          <w:sz w:val="20"/>
          <w:szCs w:val="20"/>
        </w:rPr>
      </w:pPr>
      <w:r w:rsidRPr="00B97A8E">
        <w:rPr>
          <w:rFonts w:ascii="GHEA Grapalat" w:hAnsi="GHEA Grapalat"/>
          <w:sz w:val="20"/>
          <w:szCs w:val="20"/>
        </w:rPr>
        <w:t xml:space="preserve">10.7 Руководитель заказчика </w:t>
      </w:r>
      <w:r w:rsidR="00D70281" w:rsidRPr="00B97A8E">
        <w:rPr>
          <w:rFonts w:ascii="GHEA Grapalat" w:hAnsi="GHEA Grapalat"/>
          <w:sz w:val="20"/>
          <w:szCs w:val="20"/>
        </w:rPr>
        <w:t xml:space="preserve">в письменной форме </w:t>
      </w:r>
      <w:r w:rsidRPr="00B97A8E">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B97A8E">
        <w:rPr>
          <w:rFonts w:ascii="GHEA Grapalat" w:hAnsi="GHEA Grapalat"/>
          <w:sz w:val="20"/>
          <w:szCs w:val="20"/>
          <w:lang w:val="hy-AM"/>
        </w:rPr>
        <w:t>-</w:t>
      </w:r>
      <w:r w:rsidRPr="00B97A8E">
        <w:rPr>
          <w:rFonts w:ascii="GHEA Grapalat" w:hAnsi="GHEA Grapalat"/>
          <w:sz w:val="20"/>
          <w:szCs w:val="20"/>
        </w:rPr>
        <w:t xml:space="preserve"> </w:t>
      </w:r>
      <w:r w:rsidR="00D70281" w:rsidRPr="00B97A8E">
        <w:rPr>
          <w:rFonts w:ascii="GHEA Grapalat" w:hAnsi="GHEA Grapalat"/>
          <w:sz w:val="20"/>
          <w:szCs w:val="20"/>
        </w:rPr>
        <w:t>Министерству Финансов РА</w:t>
      </w:r>
      <w:r w:rsidRPr="00B97A8E">
        <w:rPr>
          <w:rFonts w:ascii="GHEA Grapalat" w:hAnsi="GHEA Grapalat"/>
          <w:sz w:val="20"/>
          <w:szCs w:val="20"/>
          <w:lang w:val="hy-AM"/>
        </w:rPr>
        <w:t>,</w:t>
      </w:r>
      <w:r w:rsidRPr="00B97A8E">
        <w:rPr>
          <w:rFonts w:ascii="GHEA Grapalat" w:hAnsi="GHEA Grapalat"/>
          <w:sz w:val="20"/>
          <w:szCs w:val="20"/>
        </w:rPr>
        <w:t xml:space="preserve"> в течение </w:t>
      </w:r>
      <w:r w:rsidR="00D70281" w:rsidRPr="00B97A8E">
        <w:rPr>
          <w:rFonts w:ascii="GHEA Grapalat" w:hAnsi="GHEA Grapalat"/>
          <w:sz w:val="20"/>
          <w:szCs w:val="20"/>
        </w:rPr>
        <w:t xml:space="preserve">пяти </w:t>
      </w:r>
      <w:r w:rsidRPr="00B97A8E">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B97A8E">
        <w:rPr>
          <w:rFonts w:ascii="GHEA Grapalat" w:hAnsi="GHEA Grapalat"/>
          <w:sz w:val="20"/>
          <w:szCs w:val="20"/>
        </w:rPr>
        <w:t xml:space="preserve"> или Министерством Финансов РА </w:t>
      </w:r>
      <w:r w:rsidRPr="00B97A8E">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B97A8E">
        <w:rPr>
          <w:rFonts w:ascii="GHEA Grapalat" w:hAnsi="GHEA Grapalat"/>
          <w:sz w:val="20"/>
          <w:szCs w:val="20"/>
        </w:rPr>
        <w:t xml:space="preserve">письменно </w:t>
      </w:r>
      <w:r w:rsidRPr="00B97A8E">
        <w:rPr>
          <w:rFonts w:ascii="GHEA Grapalat" w:hAnsi="GHEA Grapalat"/>
          <w:sz w:val="20"/>
          <w:szCs w:val="20"/>
        </w:rPr>
        <w:t>в течение двух рабочих дней после получения отказа.</w:t>
      </w:r>
    </w:p>
    <w:p w14:paraId="3EC580CA" w14:textId="2AB70AC1" w:rsidR="00D70281" w:rsidRPr="00B97A8E" w:rsidRDefault="00D70281" w:rsidP="00DD3151">
      <w:pPr>
        <w:widowControl w:val="0"/>
        <w:tabs>
          <w:tab w:val="left" w:pos="630"/>
        </w:tabs>
        <w:ind w:firstLine="567"/>
        <w:jc w:val="both"/>
        <w:rPr>
          <w:rFonts w:ascii="GHEA Grapalat" w:hAnsi="GHEA Grapalat"/>
          <w:sz w:val="20"/>
          <w:szCs w:val="20"/>
        </w:rPr>
      </w:pPr>
      <w:r w:rsidRPr="00B97A8E">
        <w:rPr>
          <w:rFonts w:ascii="GHEA Grapalat" w:hAnsi="GHEA Grapalat"/>
          <w:sz w:val="20"/>
          <w:szCs w:val="20"/>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B97A8E">
        <w:rPr>
          <w:rFonts w:ascii="GHEA Grapalat" w:hAnsi="GHEA Grapalat"/>
          <w:sz w:val="20"/>
          <w:szCs w:val="20"/>
        </w:rPr>
        <w:t>за днем возникновения основания возврата обеспечения уведомляет</w:t>
      </w:r>
      <w:r w:rsidRPr="00B97A8E">
        <w:rPr>
          <w:rFonts w:ascii="GHEA Grapalat" w:hAnsi="GHEA Grapalat"/>
          <w:sz w:val="20"/>
          <w:szCs w:val="20"/>
        </w:rPr>
        <w:t>:</w:t>
      </w:r>
    </w:p>
    <w:p w14:paraId="39EAACA2" w14:textId="77777777" w:rsidR="00D70281" w:rsidRPr="00B97A8E" w:rsidRDefault="00D70281" w:rsidP="00DD3151">
      <w:pPr>
        <w:widowControl w:val="0"/>
        <w:tabs>
          <w:tab w:val="left" w:pos="630"/>
        </w:tabs>
        <w:ind w:firstLine="567"/>
        <w:jc w:val="both"/>
        <w:rPr>
          <w:rFonts w:ascii="GHEA Grapalat" w:hAnsi="GHEA Grapalat"/>
          <w:sz w:val="20"/>
          <w:szCs w:val="20"/>
        </w:rPr>
      </w:pPr>
      <w:r w:rsidRPr="00B97A8E">
        <w:rPr>
          <w:rFonts w:ascii="GHEA Grapalat" w:hAnsi="GHEA Grapalat"/>
          <w:sz w:val="20"/>
          <w:szCs w:val="20"/>
        </w:rPr>
        <w:t xml:space="preserve">- в случае обеспечения </w:t>
      </w:r>
      <w:r w:rsidR="002520FB" w:rsidRPr="00B97A8E">
        <w:rPr>
          <w:rFonts w:ascii="GHEA Grapalat" w:hAnsi="GHEA Grapalat"/>
          <w:sz w:val="20"/>
          <w:szCs w:val="20"/>
        </w:rPr>
        <w:t xml:space="preserve">представленного </w:t>
      </w:r>
      <w:r w:rsidRPr="00B97A8E">
        <w:rPr>
          <w:rFonts w:ascii="GHEA Grapalat" w:hAnsi="GHEA Grapalat"/>
          <w:sz w:val="20"/>
          <w:szCs w:val="20"/>
        </w:rPr>
        <w:t>в форме наличных денег - Министерство финансов РА с приложением копии представленного в заявке документа, об обосновании платежа</w:t>
      </w:r>
      <w:r w:rsidR="002520FB" w:rsidRPr="00B97A8E">
        <w:rPr>
          <w:rFonts w:ascii="GHEA Grapalat" w:hAnsi="GHEA Grapalat"/>
          <w:sz w:val="20"/>
          <w:szCs w:val="20"/>
        </w:rPr>
        <w:t>;</w:t>
      </w:r>
    </w:p>
    <w:p w14:paraId="0A5BB00F" w14:textId="4CE1D1BF" w:rsidR="00D70281" w:rsidRPr="00B97A8E" w:rsidRDefault="00D70281" w:rsidP="00532F40">
      <w:pPr>
        <w:widowControl w:val="0"/>
        <w:tabs>
          <w:tab w:val="left" w:pos="630"/>
        </w:tabs>
        <w:ind w:firstLine="567"/>
        <w:jc w:val="both"/>
        <w:rPr>
          <w:rFonts w:ascii="GHEA Grapalat" w:hAnsi="GHEA Grapalat"/>
          <w:sz w:val="20"/>
          <w:szCs w:val="20"/>
        </w:rPr>
      </w:pPr>
      <w:r w:rsidRPr="00B97A8E">
        <w:rPr>
          <w:rFonts w:ascii="GHEA Grapalat" w:hAnsi="GHEA Grapalat"/>
          <w:sz w:val="20"/>
          <w:szCs w:val="20"/>
        </w:rPr>
        <w:t>- в случае обеспечения, представленного в виде банковской гарантии- банк, выдавший гарантию.</w:t>
      </w:r>
    </w:p>
    <w:p w14:paraId="7A7DF401" w14:textId="77777777" w:rsidR="00D70281" w:rsidRPr="00B97A8E" w:rsidRDefault="00D70281" w:rsidP="001C565F">
      <w:pPr>
        <w:widowControl w:val="0"/>
        <w:tabs>
          <w:tab w:val="left" w:pos="1134"/>
        </w:tabs>
        <w:ind w:firstLine="567"/>
        <w:jc w:val="both"/>
        <w:rPr>
          <w:rFonts w:ascii="GHEA Grapalat" w:hAnsi="GHEA Grapalat"/>
          <w:sz w:val="20"/>
          <w:szCs w:val="20"/>
        </w:rPr>
      </w:pPr>
    </w:p>
    <w:p w14:paraId="1754911A" w14:textId="24135092" w:rsidR="00096865" w:rsidRPr="00B97A8E" w:rsidRDefault="008D5016" w:rsidP="0073548C">
      <w:pPr>
        <w:widowControl w:val="0"/>
        <w:tabs>
          <w:tab w:val="left" w:pos="1134"/>
        </w:tabs>
        <w:spacing w:after="160"/>
        <w:ind w:firstLine="567"/>
        <w:jc w:val="center"/>
        <w:rPr>
          <w:rFonts w:ascii="GHEA Grapalat" w:hAnsi="GHEA Grapalat"/>
          <w:b/>
          <w:sz w:val="20"/>
          <w:szCs w:val="20"/>
        </w:rPr>
      </w:pPr>
      <w:r w:rsidRPr="00B97A8E">
        <w:rPr>
          <w:rFonts w:ascii="GHEA Grapalat" w:hAnsi="GHEA Grapalat"/>
          <w:b/>
          <w:sz w:val="20"/>
          <w:szCs w:val="20"/>
        </w:rPr>
        <w:t>11. ОБЪЯВЛЕНИЕ ПРОЦЕДУРЫ НЕСОСТОЯВШЕЙСЯ</w:t>
      </w:r>
    </w:p>
    <w:p w14:paraId="224F4D7E" w14:textId="77777777" w:rsidR="003D5CAF" w:rsidRPr="00B97A8E" w:rsidRDefault="003D5CAF" w:rsidP="00DD3151">
      <w:pPr>
        <w:ind w:firstLine="630"/>
        <w:rPr>
          <w:rFonts w:ascii="GHEA Grapalat" w:hAnsi="GHEA Grapalat" w:cs="Arial"/>
          <w:b/>
          <w:sz w:val="20"/>
          <w:szCs w:val="20"/>
        </w:rPr>
      </w:pPr>
    </w:p>
    <w:p w14:paraId="575C9358" w14:textId="77777777" w:rsidR="00096865" w:rsidRPr="00B97A8E" w:rsidRDefault="00096865" w:rsidP="00DD3151">
      <w:pPr>
        <w:widowControl w:val="0"/>
        <w:tabs>
          <w:tab w:val="left" w:pos="1276"/>
        </w:tabs>
        <w:ind w:firstLine="630"/>
        <w:jc w:val="both"/>
        <w:rPr>
          <w:rFonts w:ascii="GHEA Grapalat" w:hAnsi="GHEA Grapalat" w:cs="Sylfaen"/>
          <w:sz w:val="20"/>
          <w:szCs w:val="20"/>
        </w:rPr>
      </w:pPr>
      <w:r w:rsidRPr="00B97A8E">
        <w:rPr>
          <w:rFonts w:ascii="GHEA Grapalat" w:hAnsi="GHEA Grapalat"/>
          <w:sz w:val="20"/>
          <w:szCs w:val="20"/>
        </w:rPr>
        <w:t>11.1</w:t>
      </w:r>
      <w:r w:rsidR="00801AC7" w:rsidRPr="00B97A8E">
        <w:rPr>
          <w:rFonts w:ascii="GHEA Grapalat" w:hAnsi="GHEA Grapalat"/>
          <w:sz w:val="20"/>
          <w:szCs w:val="20"/>
        </w:rPr>
        <w:t>.</w:t>
      </w:r>
      <w:r w:rsidR="00801AC7" w:rsidRPr="00B97A8E">
        <w:rPr>
          <w:rFonts w:ascii="GHEA Grapalat" w:hAnsi="GHEA Grapalat"/>
          <w:sz w:val="20"/>
          <w:szCs w:val="20"/>
        </w:rPr>
        <w:tab/>
      </w:r>
      <w:r w:rsidRPr="00B97A8E">
        <w:rPr>
          <w:rFonts w:ascii="GHEA Grapalat" w:hAnsi="GHEA Grapalat"/>
          <w:sz w:val="20"/>
          <w:szCs w:val="20"/>
        </w:rPr>
        <w:t>Согласно статье 37 Закона, Комиссия объявляет настоящую процедуру несостоявшейся, если:</w:t>
      </w:r>
    </w:p>
    <w:p w14:paraId="158D7621" w14:textId="77777777" w:rsidR="00096865" w:rsidRPr="00B97A8E" w:rsidRDefault="00096865" w:rsidP="00DD3151">
      <w:pPr>
        <w:widowControl w:val="0"/>
        <w:tabs>
          <w:tab w:val="left" w:pos="1134"/>
        </w:tabs>
        <w:ind w:firstLine="630"/>
        <w:jc w:val="both"/>
        <w:rPr>
          <w:rFonts w:ascii="GHEA Grapalat" w:hAnsi="GHEA Grapalat" w:cs="Sylfaen"/>
          <w:sz w:val="20"/>
          <w:szCs w:val="20"/>
        </w:rPr>
      </w:pPr>
      <w:r w:rsidRPr="00B97A8E">
        <w:rPr>
          <w:rFonts w:ascii="GHEA Grapalat" w:hAnsi="GHEA Grapalat"/>
          <w:sz w:val="20"/>
          <w:szCs w:val="20"/>
        </w:rPr>
        <w:t>1)</w:t>
      </w:r>
      <w:r w:rsidR="00801AC7" w:rsidRPr="00B97A8E">
        <w:rPr>
          <w:rFonts w:ascii="GHEA Grapalat" w:hAnsi="GHEA Grapalat"/>
          <w:sz w:val="20"/>
          <w:szCs w:val="20"/>
        </w:rPr>
        <w:tab/>
      </w:r>
      <w:r w:rsidRPr="00B97A8E">
        <w:rPr>
          <w:rFonts w:ascii="GHEA Grapalat" w:hAnsi="GHEA Grapalat"/>
          <w:sz w:val="20"/>
          <w:szCs w:val="20"/>
        </w:rPr>
        <w:t>ни одна из заявок не соответствует условиям приглашения;</w:t>
      </w:r>
    </w:p>
    <w:p w14:paraId="6EF99DB0" w14:textId="77777777" w:rsidR="00096865" w:rsidRPr="00B97A8E" w:rsidRDefault="00096865" w:rsidP="00DD3151">
      <w:pPr>
        <w:widowControl w:val="0"/>
        <w:tabs>
          <w:tab w:val="left" w:pos="1134"/>
        </w:tabs>
        <w:ind w:firstLine="630"/>
        <w:jc w:val="both"/>
        <w:rPr>
          <w:rFonts w:ascii="GHEA Grapalat" w:hAnsi="GHEA Grapalat" w:cs="Sylfaen"/>
          <w:sz w:val="20"/>
          <w:szCs w:val="20"/>
        </w:rPr>
      </w:pPr>
      <w:r w:rsidRPr="00B97A8E">
        <w:rPr>
          <w:rFonts w:ascii="GHEA Grapalat" w:hAnsi="GHEA Grapalat"/>
          <w:sz w:val="20"/>
          <w:szCs w:val="20"/>
        </w:rPr>
        <w:t>2)</w:t>
      </w:r>
      <w:r w:rsidR="00801AC7" w:rsidRPr="00B97A8E">
        <w:rPr>
          <w:rFonts w:ascii="GHEA Grapalat" w:hAnsi="GHEA Grapalat"/>
          <w:sz w:val="20"/>
          <w:szCs w:val="20"/>
        </w:rPr>
        <w:tab/>
      </w:r>
      <w:r w:rsidRPr="00B97A8E">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97A8E">
        <w:rPr>
          <w:sz w:val="20"/>
          <w:szCs w:val="20"/>
          <w:lang w:val="en-US"/>
        </w:rPr>
        <w:t> </w:t>
      </w:r>
      <w:r w:rsidRPr="00B97A8E">
        <w:rPr>
          <w:rFonts w:ascii="GHEA Grapalat" w:hAnsi="GHEA Grapalat"/>
          <w:sz w:val="20"/>
          <w:szCs w:val="20"/>
        </w:rPr>
        <w:t>— Совета попечителей</w:t>
      </w:r>
      <w:r w:rsidR="0027573B" w:rsidRPr="00B97A8E">
        <w:rPr>
          <w:rStyle w:val="FootnoteReference"/>
          <w:rFonts w:ascii="GHEA Grapalat" w:hAnsi="GHEA Grapalat"/>
          <w:sz w:val="20"/>
          <w:szCs w:val="20"/>
        </w:rPr>
        <w:footnoteReference w:customMarkFollows="1" w:id="1"/>
        <w:t>14</w:t>
      </w:r>
      <w:r w:rsidRPr="00B97A8E">
        <w:rPr>
          <w:rFonts w:ascii="GHEA Grapalat" w:hAnsi="GHEA Grapalat"/>
          <w:sz w:val="20"/>
          <w:szCs w:val="20"/>
        </w:rPr>
        <w:t>.</w:t>
      </w:r>
    </w:p>
    <w:p w14:paraId="792350A3" w14:textId="77777777" w:rsidR="00096865" w:rsidRPr="00B97A8E" w:rsidRDefault="00096865" w:rsidP="00DD3151">
      <w:pPr>
        <w:widowControl w:val="0"/>
        <w:tabs>
          <w:tab w:val="left" w:pos="1134"/>
        </w:tabs>
        <w:ind w:firstLine="630"/>
        <w:jc w:val="both"/>
        <w:rPr>
          <w:rFonts w:ascii="GHEA Grapalat" w:hAnsi="GHEA Grapalat" w:cs="Sylfaen"/>
          <w:sz w:val="20"/>
          <w:szCs w:val="20"/>
        </w:rPr>
      </w:pPr>
      <w:r w:rsidRPr="00B97A8E">
        <w:rPr>
          <w:rFonts w:ascii="GHEA Grapalat" w:hAnsi="GHEA Grapalat"/>
          <w:sz w:val="20"/>
          <w:szCs w:val="20"/>
        </w:rPr>
        <w:t>3)</w:t>
      </w:r>
      <w:r w:rsidR="00801AC7" w:rsidRPr="00B97A8E">
        <w:rPr>
          <w:rFonts w:ascii="GHEA Grapalat" w:hAnsi="GHEA Grapalat"/>
          <w:sz w:val="20"/>
          <w:szCs w:val="20"/>
        </w:rPr>
        <w:tab/>
      </w:r>
      <w:r w:rsidRPr="00B97A8E">
        <w:rPr>
          <w:rFonts w:ascii="GHEA Grapalat" w:hAnsi="GHEA Grapalat"/>
          <w:sz w:val="20"/>
          <w:szCs w:val="20"/>
        </w:rPr>
        <w:t>не подано ни одной заявки;</w:t>
      </w:r>
    </w:p>
    <w:p w14:paraId="5AD9660A" w14:textId="77777777" w:rsidR="00096865" w:rsidRPr="00B97A8E" w:rsidRDefault="00096865" w:rsidP="00DD3151">
      <w:pPr>
        <w:widowControl w:val="0"/>
        <w:tabs>
          <w:tab w:val="left" w:pos="1134"/>
        </w:tabs>
        <w:ind w:firstLine="630"/>
        <w:jc w:val="both"/>
        <w:rPr>
          <w:rFonts w:ascii="GHEA Grapalat" w:hAnsi="GHEA Grapalat"/>
          <w:sz w:val="20"/>
          <w:szCs w:val="20"/>
        </w:rPr>
      </w:pPr>
      <w:r w:rsidRPr="00B97A8E">
        <w:rPr>
          <w:rFonts w:ascii="GHEA Grapalat" w:hAnsi="GHEA Grapalat"/>
          <w:sz w:val="20"/>
          <w:szCs w:val="20"/>
        </w:rPr>
        <w:t>4)</w:t>
      </w:r>
      <w:r w:rsidR="00801AC7" w:rsidRPr="00B97A8E">
        <w:rPr>
          <w:rFonts w:ascii="GHEA Grapalat" w:hAnsi="GHEA Grapalat"/>
          <w:sz w:val="20"/>
          <w:szCs w:val="20"/>
        </w:rPr>
        <w:tab/>
      </w:r>
      <w:r w:rsidRPr="00B97A8E">
        <w:rPr>
          <w:rFonts w:ascii="GHEA Grapalat" w:hAnsi="GHEA Grapalat"/>
          <w:sz w:val="20"/>
          <w:szCs w:val="20"/>
        </w:rPr>
        <w:t>договор не заключается.</w:t>
      </w:r>
    </w:p>
    <w:p w14:paraId="612C6BF7" w14:textId="77777777" w:rsidR="00CA1C11" w:rsidRPr="00B97A8E" w:rsidRDefault="00731D26" w:rsidP="00DD3151">
      <w:pPr>
        <w:widowControl w:val="0"/>
        <w:tabs>
          <w:tab w:val="left" w:pos="1276"/>
        </w:tabs>
        <w:ind w:firstLine="630"/>
        <w:jc w:val="both"/>
        <w:rPr>
          <w:rFonts w:ascii="GHEA Grapalat" w:hAnsi="GHEA Grapalat" w:cs="Sylfaen"/>
          <w:sz w:val="20"/>
          <w:szCs w:val="20"/>
        </w:rPr>
      </w:pPr>
      <w:r w:rsidRPr="00B97A8E">
        <w:rPr>
          <w:rFonts w:ascii="GHEA Grapalat" w:hAnsi="GHEA Grapalat"/>
          <w:sz w:val="20"/>
          <w:szCs w:val="20"/>
        </w:rPr>
        <w:t>11.2</w:t>
      </w:r>
      <w:r w:rsidR="007642C2" w:rsidRPr="00B97A8E">
        <w:rPr>
          <w:rFonts w:ascii="GHEA Grapalat" w:hAnsi="GHEA Grapalat"/>
          <w:sz w:val="20"/>
          <w:szCs w:val="20"/>
        </w:rPr>
        <w:t>.</w:t>
      </w:r>
      <w:r w:rsidR="007642C2" w:rsidRPr="00B97A8E">
        <w:rPr>
          <w:rFonts w:ascii="GHEA Grapalat" w:hAnsi="GHEA Grapalat"/>
          <w:sz w:val="20"/>
          <w:szCs w:val="20"/>
        </w:rPr>
        <w:tab/>
      </w:r>
      <w:r w:rsidRPr="00B97A8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036D6E0" w14:textId="77777777" w:rsidR="00C54730" w:rsidRPr="00B97A8E" w:rsidRDefault="00C54730" w:rsidP="00C54730">
      <w:pPr>
        <w:jc w:val="center"/>
        <w:rPr>
          <w:rFonts w:ascii="GHEA Grapalat" w:hAnsi="GHEA Grapalat"/>
          <w:b/>
          <w:sz w:val="20"/>
          <w:szCs w:val="20"/>
        </w:rPr>
      </w:pPr>
    </w:p>
    <w:p w14:paraId="52DDF151" w14:textId="77777777" w:rsidR="00096865" w:rsidRPr="00B97A8E" w:rsidRDefault="008D5016" w:rsidP="00C54730">
      <w:pPr>
        <w:jc w:val="center"/>
        <w:rPr>
          <w:rFonts w:ascii="GHEA Grapalat" w:hAnsi="GHEA Grapalat"/>
          <w:b/>
          <w:sz w:val="20"/>
          <w:szCs w:val="20"/>
        </w:rPr>
      </w:pPr>
      <w:r w:rsidRPr="00B97A8E">
        <w:rPr>
          <w:rFonts w:ascii="GHEA Grapalat" w:hAnsi="GHEA Grapalat"/>
          <w:b/>
          <w:sz w:val="20"/>
          <w:szCs w:val="20"/>
        </w:rPr>
        <w:lastRenderedPageBreak/>
        <w:t xml:space="preserve">12. ПРАВО УЧАСТНИКА И </w:t>
      </w:r>
      <w:r w:rsidR="008E3307" w:rsidRPr="00B97A8E">
        <w:rPr>
          <w:rFonts w:ascii="GHEA Grapalat" w:hAnsi="GHEA Grapalat"/>
          <w:b/>
          <w:sz w:val="20"/>
          <w:szCs w:val="20"/>
        </w:rPr>
        <w:t xml:space="preserve">ПОРЯДОК ОБЖАЛОВАНИЯ ИМ </w:t>
      </w:r>
      <w:r w:rsidR="00025A85" w:rsidRPr="00B97A8E">
        <w:rPr>
          <w:rFonts w:ascii="GHEA Grapalat" w:hAnsi="GHEA Grapalat"/>
          <w:b/>
          <w:sz w:val="20"/>
          <w:szCs w:val="20"/>
        </w:rPr>
        <w:br/>
      </w:r>
      <w:r w:rsidRPr="00B97A8E">
        <w:rPr>
          <w:rFonts w:ascii="GHEA Grapalat" w:hAnsi="GHEA Grapalat"/>
          <w:b/>
          <w:sz w:val="20"/>
          <w:szCs w:val="20"/>
        </w:rPr>
        <w:t>ДЕЙСТВИЙ И (ИЛИ) ПРИНЯТЫХ РЕШЕНИЙ, СВЯЗАННЫХ</w:t>
      </w:r>
      <w:r w:rsidR="00025A85" w:rsidRPr="00B97A8E">
        <w:rPr>
          <w:rFonts w:ascii="Courier New" w:hAnsi="Courier New" w:cs="Courier New"/>
          <w:b/>
          <w:sz w:val="20"/>
          <w:szCs w:val="20"/>
          <w:lang w:val="en-US"/>
        </w:rPr>
        <w:t> </w:t>
      </w:r>
      <w:r w:rsidRPr="00B97A8E">
        <w:rPr>
          <w:rFonts w:ascii="GHEA Grapalat" w:hAnsi="GHEA Grapalat"/>
          <w:b/>
          <w:sz w:val="20"/>
          <w:szCs w:val="20"/>
        </w:rPr>
        <w:t>С</w:t>
      </w:r>
      <w:r w:rsidR="00025A85" w:rsidRPr="00B97A8E">
        <w:rPr>
          <w:rFonts w:ascii="Courier New" w:hAnsi="Courier New" w:cs="Courier New"/>
          <w:b/>
          <w:sz w:val="20"/>
          <w:szCs w:val="20"/>
          <w:lang w:val="en-US"/>
        </w:rPr>
        <w:t> </w:t>
      </w:r>
      <w:r w:rsidRPr="00B97A8E">
        <w:rPr>
          <w:rFonts w:ascii="GHEA Grapalat" w:hAnsi="GHEA Grapalat"/>
          <w:b/>
          <w:sz w:val="20"/>
          <w:szCs w:val="20"/>
        </w:rPr>
        <w:t>ПРОЦЕССОМ ЗАКУПКИ</w:t>
      </w:r>
    </w:p>
    <w:p w14:paraId="277F9522" w14:textId="77777777" w:rsidR="00C54730" w:rsidRPr="00B97A8E" w:rsidRDefault="00C54730" w:rsidP="00C54730">
      <w:pPr>
        <w:jc w:val="center"/>
        <w:rPr>
          <w:rFonts w:ascii="GHEA Grapalat" w:hAnsi="GHEA Grapalat"/>
          <w:b/>
          <w:sz w:val="20"/>
          <w:szCs w:val="20"/>
        </w:rPr>
      </w:pPr>
    </w:p>
    <w:p w14:paraId="64890002" w14:textId="77777777" w:rsidR="001770E8" w:rsidRPr="00B97A8E" w:rsidRDefault="001770E8" w:rsidP="00DD3151">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76D23194" w14:textId="77777777" w:rsidR="001770E8" w:rsidRPr="00B97A8E" w:rsidRDefault="001770E8" w:rsidP="00DD3151">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8C4E755" w14:textId="77777777" w:rsidR="001770E8" w:rsidRPr="00B97A8E" w:rsidRDefault="001770E8" w:rsidP="00DD3151">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4EBAFBA" w14:textId="77777777" w:rsidR="001770E8" w:rsidRPr="00B97A8E" w:rsidRDefault="001770E8" w:rsidP="00DD3151">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0C1322F" w14:textId="77777777" w:rsidR="001770E8" w:rsidRPr="00B97A8E" w:rsidRDefault="001770E8" w:rsidP="00DD3151">
      <w:pPr>
        <w:widowControl w:val="0"/>
        <w:ind w:firstLine="567"/>
        <w:jc w:val="both"/>
        <w:rPr>
          <w:rFonts w:ascii="GHEA Grapalat" w:hAnsi="GHEA Grapalat"/>
          <w:sz w:val="20"/>
          <w:szCs w:val="20"/>
        </w:rPr>
      </w:pPr>
      <w:r w:rsidRPr="00B97A8E">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EAF1715" w14:textId="3208F81F" w:rsidR="001770E8" w:rsidRPr="00B97A8E" w:rsidRDefault="001770E8" w:rsidP="00DD3151">
      <w:pPr>
        <w:ind w:firstLine="567"/>
        <w:jc w:val="both"/>
        <w:rPr>
          <w:rFonts w:ascii="GHEA Grapalat" w:hAnsi="GHEA Grapalat"/>
          <w:sz w:val="20"/>
          <w:szCs w:val="20"/>
        </w:rPr>
      </w:pPr>
      <w:r w:rsidRPr="00B97A8E">
        <w:rPr>
          <w:rFonts w:ascii="GHEA Grapalat" w:hAnsi="GHEA Grapalat"/>
          <w:sz w:val="20"/>
          <w:szCs w:val="20"/>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E154A95" w14:textId="1D2385F2" w:rsidR="001770E8" w:rsidRPr="00B97A8E" w:rsidRDefault="001770E8" w:rsidP="00DD3151">
      <w:pPr>
        <w:ind w:firstLine="567"/>
        <w:jc w:val="both"/>
        <w:rPr>
          <w:rFonts w:ascii="GHEA Grapalat" w:hAnsi="GHEA Grapalat"/>
          <w:sz w:val="20"/>
          <w:szCs w:val="20"/>
        </w:rPr>
      </w:pPr>
      <w:r w:rsidRPr="00B97A8E">
        <w:rPr>
          <w:rFonts w:ascii="GHEA Grapalat" w:hAnsi="GHEA Grapalat"/>
          <w:sz w:val="20"/>
          <w:szCs w:val="20"/>
        </w:rPr>
        <w:t>12.6. Суд решает вопрос о принятии искового заявления к производству в трехдневный срок после его подачи.</w:t>
      </w:r>
    </w:p>
    <w:p w14:paraId="51DB1AAF" w14:textId="76D64FBB"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D9B7C45" w14:textId="77777777" w:rsidR="00C87BF8" w:rsidRPr="00B97A8E" w:rsidRDefault="00C87BF8" w:rsidP="00DD3151">
      <w:pPr>
        <w:ind w:firstLine="567"/>
        <w:jc w:val="both"/>
        <w:rPr>
          <w:rFonts w:ascii="GHEA Grapalat" w:hAnsi="GHEA Grapalat"/>
          <w:sz w:val="20"/>
          <w:szCs w:val="20"/>
          <w:lang w:val="hy-AM"/>
        </w:rPr>
      </w:pPr>
      <w:r w:rsidRPr="00B97A8E">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30FB54F5"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4F71871" w14:textId="77777777" w:rsidR="00C87BF8" w:rsidRPr="00B97A8E" w:rsidRDefault="00C87BF8" w:rsidP="00DD3151">
      <w:pPr>
        <w:ind w:firstLine="567"/>
        <w:jc w:val="both"/>
        <w:rPr>
          <w:rFonts w:ascii="GHEA Grapalat" w:hAnsi="GHEA Grapalat"/>
          <w:sz w:val="20"/>
          <w:szCs w:val="20"/>
          <w:lang w:val="hy-AM"/>
        </w:rPr>
      </w:pPr>
      <w:r w:rsidRPr="00B97A8E">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97A8E">
        <w:rPr>
          <w:rFonts w:ascii="GHEA Grapalat" w:hAnsi="GHEA Grapalat"/>
          <w:sz w:val="20"/>
          <w:szCs w:val="20"/>
          <w:lang w:val="hy-AM"/>
        </w:rPr>
        <w:t>.</w:t>
      </w:r>
    </w:p>
    <w:p w14:paraId="06716DF0" w14:textId="77777777" w:rsidR="00C87BF8" w:rsidRPr="00B97A8E" w:rsidRDefault="00C87BF8" w:rsidP="00DD3151">
      <w:pPr>
        <w:ind w:firstLine="567"/>
        <w:jc w:val="both"/>
        <w:rPr>
          <w:rFonts w:ascii="GHEA Grapalat" w:hAnsi="GHEA Grapalat"/>
          <w:sz w:val="20"/>
          <w:szCs w:val="20"/>
          <w:lang w:val="hy-AM"/>
        </w:rPr>
      </w:pPr>
      <w:r w:rsidRPr="00B97A8E">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97A8E">
        <w:rPr>
          <w:rFonts w:ascii="GHEA Grapalat" w:hAnsi="GHEA Grapalat"/>
          <w:sz w:val="20"/>
          <w:szCs w:val="20"/>
          <w:lang w:val="hy-AM"/>
        </w:rPr>
        <w:t>.</w:t>
      </w:r>
      <w:r w:rsidRPr="00B97A8E">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97A8E">
        <w:rPr>
          <w:rFonts w:ascii="GHEA Grapalat" w:hAnsi="GHEA Grapalat"/>
          <w:sz w:val="20"/>
          <w:szCs w:val="20"/>
          <w:lang w:val="hy-AM"/>
        </w:rPr>
        <w:t>.</w:t>
      </w:r>
    </w:p>
    <w:p w14:paraId="48933D38" w14:textId="77777777" w:rsidR="00C87BF8" w:rsidRPr="00B97A8E" w:rsidRDefault="00C87BF8" w:rsidP="00DD3151">
      <w:pPr>
        <w:ind w:firstLine="567"/>
        <w:jc w:val="both"/>
        <w:rPr>
          <w:rFonts w:ascii="GHEA Grapalat" w:hAnsi="GHEA Grapalat"/>
          <w:sz w:val="20"/>
          <w:szCs w:val="20"/>
          <w:lang w:val="hy-AM"/>
        </w:rPr>
      </w:pPr>
      <w:r w:rsidRPr="00B97A8E">
        <w:rPr>
          <w:rFonts w:ascii="GHEA Grapalat" w:hAnsi="GHEA Grapalat"/>
          <w:sz w:val="20"/>
          <w:szCs w:val="20"/>
        </w:rPr>
        <w:t xml:space="preserve">12.11. </w:t>
      </w:r>
      <w:r w:rsidRPr="00B97A8E">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3A06D8D"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C979CC1"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F656C7B"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0FF98C1"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893F783"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2F8B1670"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5E882DC"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w:t>
      </w:r>
      <w:r w:rsidRPr="00B97A8E">
        <w:rPr>
          <w:rFonts w:ascii="GHEA Grapalat" w:hAnsi="GHEA Grapalat"/>
          <w:sz w:val="20"/>
          <w:szCs w:val="20"/>
        </w:rPr>
        <w:lastRenderedPageBreak/>
        <w:t>исключением случаев, когда он обосновывает невозможность предъявления доказательства по независящим от него причинам.</w:t>
      </w:r>
    </w:p>
    <w:p w14:paraId="43F0DFEE"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ACB752C" w14:textId="16BDA954"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3A5AC5F1" w14:textId="0515C0AE"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76887CA" w14:textId="2E8D796D"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02E370A" w14:textId="77777777" w:rsidR="00C87BF8" w:rsidRPr="00B97A8E" w:rsidRDefault="00C87BF8" w:rsidP="00DD3151">
      <w:pPr>
        <w:ind w:firstLine="567"/>
        <w:jc w:val="both"/>
        <w:rPr>
          <w:rFonts w:ascii="GHEA Grapalat" w:hAnsi="GHEA Grapalat"/>
          <w:sz w:val="20"/>
          <w:szCs w:val="20"/>
        </w:rPr>
      </w:pPr>
      <w:r w:rsidRPr="00B97A8E">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58022843" w14:textId="77777777" w:rsidR="00C87BF8" w:rsidRPr="00B97A8E" w:rsidRDefault="00C87BF8" w:rsidP="00DD3151">
      <w:pPr>
        <w:widowControl w:val="0"/>
        <w:spacing w:after="160"/>
        <w:ind w:firstLine="567"/>
        <w:jc w:val="both"/>
        <w:rPr>
          <w:rFonts w:ascii="GHEA Grapalat" w:hAnsi="GHEA Grapalat" w:cs="Sylfaen"/>
          <w:b/>
          <w:sz w:val="20"/>
          <w:szCs w:val="20"/>
        </w:rPr>
      </w:pPr>
      <w:r w:rsidRPr="00B97A8E">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65CF83EE" w14:textId="77777777" w:rsidR="00AE679C" w:rsidRPr="00B97A8E" w:rsidRDefault="00AE679C" w:rsidP="00B46D58">
      <w:pPr>
        <w:widowControl w:val="0"/>
        <w:spacing w:after="160"/>
        <w:jc w:val="center"/>
        <w:rPr>
          <w:rFonts w:ascii="GHEA Grapalat" w:hAnsi="GHEA Grapalat" w:cs="Sylfaen"/>
          <w:b/>
        </w:rPr>
      </w:pPr>
    </w:p>
    <w:p w14:paraId="65052962" w14:textId="77777777" w:rsidR="004373E3" w:rsidRPr="00B97A8E" w:rsidRDefault="004373E3" w:rsidP="00B46D58">
      <w:pPr>
        <w:rPr>
          <w:rFonts w:ascii="GHEA Grapalat" w:hAnsi="GHEA Grapalat"/>
          <w:b/>
        </w:rPr>
      </w:pPr>
      <w:r w:rsidRPr="00B97A8E">
        <w:rPr>
          <w:rFonts w:ascii="GHEA Grapalat" w:hAnsi="GHEA Grapalat"/>
          <w:b/>
        </w:rPr>
        <w:br w:type="page"/>
      </w:r>
    </w:p>
    <w:p w14:paraId="12119256" w14:textId="1236A381" w:rsidR="00096865" w:rsidRPr="00B97A8E" w:rsidRDefault="00096865" w:rsidP="00DD3151">
      <w:pPr>
        <w:widowControl w:val="0"/>
        <w:jc w:val="center"/>
        <w:rPr>
          <w:rFonts w:ascii="GHEA Grapalat" w:hAnsi="GHEA Grapalat"/>
          <w:b/>
          <w:sz w:val="20"/>
          <w:szCs w:val="20"/>
        </w:rPr>
      </w:pPr>
      <w:r w:rsidRPr="00B97A8E">
        <w:rPr>
          <w:rFonts w:ascii="GHEA Grapalat" w:hAnsi="GHEA Grapalat"/>
          <w:b/>
          <w:sz w:val="20"/>
          <w:szCs w:val="20"/>
        </w:rPr>
        <w:lastRenderedPageBreak/>
        <w:t>ЧАСТЬ II</w:t>
      </w:r>
    </w:p>
    <w:p w14:paraId="552B5418" w14:textId="77777777" w:rsidR="00DD3151" w:rsidRPr="00B97A8E" w:rsidRDefault="00DD3151" w:rsidP="00DD3151">
      <w:pPr>
        <w:widowControl w:val="0"/>
        <w:jc w:val="center"/>
        <w:rPr>
          <w:rFonts w:ascii="GHEA Grapalat" w:hAnsi="GHEA Grapalat"/>
          <w:b/>
          <w:sz w:val="20"/>
          <w:szCs w:val="20"/>
        </w:rPr>
      </w:pPr>
    </w:p>
    <w:p w14:paraId="551CD239" w14:textId="596F869E" w:rsidR="00096865" w:rsidRPr="00B97A8E" w:rsidRDefault="00096865" w:rsidP="00DD3151">
      <w:pPr>
        <w:pStyle w:val="BodyText"/>
        <w:widowControl w:val="0"/>
        <w:spacing w:after="0"/>
        <w:jc w:val="center"/>
        <w:rPr>
          <w:rFonts w:ascii="GHEA Grapalat" w:hAnsi="GHEA Grapalat"/>
          <w:b/>
          <w:sz w:val="20"/>
          <w:szCs w:val="20"/>
        </w:rPr>
      </w:pPr>
      <w:r w:rsidRPr="00B97A8E">
        <w:rPr>
          <w:rFonts w:ascii="GHEA Grapalat" w:hAnsi="GHEA Grapalat"/>
          <w:b/>
          <w:sz w:val="20"/>
          <w:szCs w:val="20"/>
        </w:rPr>
        <w:t>ИНСТРУКЦИЯ</w:t>
      </w:r>
      <w:r w:rsidR="00191D27" w:rsidRPr="00B97A8E">
        <w:rPr>
          <w:rFonts w:ascii="GHEA Grapalat" w:hAnsi="GHEA Grapalat"/>
          <w:b/>
          <w:sz w:val="20"/>
          <w:szCs w:val="20"/>
        </w:rPr>
        <w:t xml:space="preserve"> </w:t>
      </w:r>
      <w:r w:rsidRPr="00B97A8E">
        <w:rPr>
          <w:rFonts w:ascii="GHEA Grapalat" w:hAnsi="GHEA Grapalat"/>
          <w:b/>
          <w:sz w:val="20"/>
          <w:szCs w:val="20"/>
        </w:rPr>
        <w:t xml:space="preserve">ПО СОСТАВЛЕНИЮ </w:t>
      </w:r>
      <w:r w:rsidR="00191D27" w:rsidRPr="00B97A8E">
        <w:rPr>
          <w:rFonts w:ascii="GHEA Grapalat" w:hAnsi="GHEA Grapalat"/>
          <w:b/>
          <w:sz w:val="20"/>
          <w:szCs w:val="20"/>
        </w:rPr>
        <w:br/>
      </w:r>
      <w:r w:rsidRPr="00B97A8E">
        <w:rPr>
          <w:rFonts w:ascii="GHEA Grapalat" w:hAnsi="GHEA Grapalat"/>
          <w:b/>
          <w:sz w:val="20"/>
          <w:szCs w:val="20"/>
        </w:rPr>
        <w:t xml:space="preserve">ЗАЯВКИ НА </w:t>
      </w:r>
      <w:r w:rsidR="00E94C06" w:rsidRPr="00B97A8E">
        <w:rPr>
          <w:rFonts w:ascii="GHEA Grapalat" w:hAnsi="GHEA Grapalat"/>
          <w:b/>
          <w:sz w:val="20"/>
          <w:szCs w:val="20"/>
        </w:rPr>
        <w:t>ЗАПРОС КАТИРОВКИ</w:t>
      </w:r>
    </w:p>
    <w:p w14:paraId="2C775A70" w14:textId="77777777" w:rsidR="00DD3151" w:rsidRPr="00B97A8E" w:rsidRDefault="00DD3151" w:rsidP="00DD3151">
      <w:pPr>
        <w:widowControl w:val="0"/>
        <w:jc w:val="center"/>
        <w:rPr>
          <w:rFonts w:ascii="GHEA Grapalat" w:hAnsi="GHEA Grapalat"/>
          <w:b/>
          <w:sz w:val="20"/>
          <w:szCs w:val="20"/>
        </w:rPr>
      </w:pPr>
    </w:p>
    <w:p w14:paraId="6991E9B3" w14:textId="35EB045F" w:rsidR="00096865" w:rsidRPr="00B97A8E" w:rsidRDefault="008D5016" w:rsidP="00DD3151">
      <w:pPr>
        <w:widowControl w:val="0"/>
        <w:jc w:val="center"/>
        <w:rPr>
          <w:rFonts w:ascii="GHEA Grapalat" w:hAnsi="GHEA Grapalat"/>
          <w:b/>
          <w:sz w:val="20"/>
          <w:szCs w:val="20"/>
        </w:rPr>
      </w:pPr>
      <w:r w:rsidRPr="00B97A8E">
        <w:rPr>
          <w:rFonts w:ascii="GHEA Grapalat" w:hAnsi="GHEA Grapalat"/>
          <w:b/>
          <w:sz w:val="20"/>
          <w:szCs w:val="20"/>
        </w:rPr>
        <w:t>1. ОБЩИЕ ПОЛОЖЕНИЯ</w:t>
      </w:r>
    </w:p>
    <w:p w14:paraId="1413814A" w14:textId="77777777" w:rsidR="00DD3151" w:rsidRPr="00B97A8E" w:rsidRDefault="00DD3151" w:rsidP="00DD3151">
      <w:pPr>
        <w:widowControl w:val="0"/>
        <w:jc w:val="center"/>
        <w:rPr>
          <w:rFonts w:ascii="GHEA Grapalat" w:hAnsi="GHEA Grapalat"/>
          <w:b/>
          <w:sz w:val="20"/>
          <w:szCs w:val="20"/>
        </w:rPr>
      </w:pPr>
    </w:p>
    <w:p w14:paraId="1DBF5FCE" w14:textId="77777777" w:rsidR="00096865" w:rsidRPr="00B97A8E" w:rsidRDefault="00096865" w:rsidP="00DD3151">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1.1</w:t>
      </w:r>
      <w:r w:rsidR="003802B8" w:rsidRPr="00B97A8E">
        <w:rPr>
          <w:rFonts w:ascii="GHEA Grapalat" w:hAnsi="GHEA Grapalat"/>
          <w:sz w:val="20"/>
          <w:szCs w:val="20"/>
        </w:rPr>
        <w:t>.</w:t>
      </w:r>
      <w:r w:rsidR="003802B8" w:rsidRPr="00B97A8E">
        <w:rPr>
          <w:rFonts w:ascii="GHEA Grapalat" w:hAnsi="GHEA Grapalat"/>
          <w:sz w:val="20"/>
          <w:szCs w:val="20"/>
        </w:rPr>
        <w:tab/>
      </w:r>
      <w:r w:rsidRPr="00B97A8E">
        <w:rPr>
          <w:rFonts w:ascii="GHEA Grapalat" w:hAnsi="GHEA Grapalat"/>
          <w:sz w:val="20"/>
          <w:szCs w:val="20"/>
        </w:rPr>
        <w:t>Целью настоящей Инструкции является содействие участникам при подготовке заявки.</w:t>
      </w:r>
    </w:p>
    <w:p w14:paraId="51CB2B44" w14:textId="77777777" w:rsidR="00096865" w:rsidRPr="00B97A8E" w:rsidRDefault="00096865" w:rsidP="00DD3151">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1.2</w:t>
      </w:r>
      <w:r w:rsidR="003802B8" w:rsidRPr="00B97A8E">
        <w:rPr>
          <w:rFonts w:ascii="GHEA Grapalat" w:hAnsi="GHEA Grapalat"/>
          <w:sz w:val="20"/>
          <w:szCs w:val="20"/>
        </w:rPr>
        <w:t>.</w:t>
      </w:r>
      <w:r w:rsidR="003802B8" w:rsidRPr="00B97A8E">
        <w:rPr>
          <w:rFonts w:ascii="GHEA Grapalat" w:hAnsi="GHEA Grapalat"/>
          <w:sz w:val="20"/>
          <w:szCs w:val="20"/>
        </w:rPr>
        <w:tab/>
      </w:r>
      <w:r w:rsidRPr="00B97A8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A47A9D7" w14:textId="77777777" w:rsidR="00096865" w:rsidRPr="00B97A8E" w:rsidRDefault="00096865" w:rsidP="00DD3151">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1.3</w:t>
      </w:r>
      <w:r w:rsidR="003802B8" w:rsidRPr="00B97A8E">
        <w:rPr>
          <w:rFonts w:ascii="GHEA Grapalat" w:hAnsi="GHEA Grapalat"/>
          <w:sz w:val="20"/>
          <w:szCs w:val="20"/>
        </w:rPr>
        <w:t>.</w:t>
      </w:r>
      <w:r w:rsidR="003802B8" w:rsidRPr="00B97A8E">
        <w:rPr>
          <w:rFonts w:ascii="GHEA Grapalat" w:hAnsi="GHEA Grapalat"/>
          <w:sz w:val="20"/>
          <w:szCs w:val="20"/>
        </w:rPr>
        <w:tab/>
      </w:r>
      <w:r w:rsidRPr="00B97A8E">
        <w:rPr>
          <w:rFonts w:ascii="GHEA Grapalat" w:hAnsi="GHEA Grapalat"/>
          <w:sz w:val="20"/>
          <w:szCs w:val="20"/>
        </w:rPr>
        <w:t>Кроме армянского языка, заявки могут быть поданы также н</w:t>
      </w:r>
      <w:r w:rsidR="00191D27" w:rsidRPr="00B97A8E">
        <w:rPr>
          <w:rFonts w:ascii="GHEA Grapalat" w:hAnsi="GHEA Grapalat"/>
          <w:sz w:val="20"/>
          <w:szCs w:val="20"/>
        </w:rPr>
        <w:t>а английском или русском языке.</w:t>
      </w:r>
    </w:p>
    <w:p w14:paraId="31B57395" w14:textId="77777777" w:rsidR="0058271E" w:rsidRPr="00B97A8E" w:rsidRDefault="0058271E" w:rsidP="00DD3151">
      <w:pPr>
        <w:widowControl w:val="0"/>
        <w:jc w:val="center"/>
        <w:rPr>
          <w:rFonts w:ascii="GHEA Grapalat" w:hAnsi="GHEA Grapalat"/>
          <w:b/>
          <w:sz w:val="20"/>
          <w:szCs w:val="20"/>
        </w:rPr>
      </w:pPr>
    </w:p>
    <w:p w14:paraId="04D023DF" w14:textId="7EC048CA" w:rsidR="00096865" w:rsidRPr="00B97A8E" w:rsidRDefault="008D5016" w:rsidP="00DD3151">
      <w:pPr>
        <w:widowControl w:val="0"/>
        <w:jc w:val="center"/>
        <w:rPr>
          <w:rFonts w:ascii="GHEA Grapalat" w:hAnsi="GHEA Grapalat"/>
          <w:b/>
          <w:sz w:val="20"/>
          <w:szCs w:val="20"/>
        </w:rPr>
      </w:pPr>
      <w:r w:rsidRPr="00B97A8E">
        <w:rPr>
          <w:rFonts w:ascii="GHEA Grapalat" w:hAnsi="GHEA Grapalat"/>
          <w:b/>
          <w:sz w:val="20"/>
          <w:szCs w:val="20"/>
        </w:rPr>
        <w:t>2. ЗАЯВКА НА ПРОЦЕДУРУ</w:t>
      </w:r>
    </w:p>
    <w:p w14:paraId="04FB1522" w14:textId="77777777" w:rsidR="00DD3151" w:rsidRPr="00B97A8E" w:rsidRDefault="00DD3151" w:rsidP="00DD3151">
      <w:pPr>
        <w:widowControl w:val="0"/>
        <w:jc w:val="center"/>
        <w:rPr>
          <w:rFonts w:ascii="GHEA Grapalat" w:hAnsi="GHEA Grapalat"/>
          <w:b/>
          <w:sz w:val="20"/>
          <w:szCs w:val="20"/>
        </w:rPr>
      </w:pPr>
    </w:p>
    <w:p w14:paraId="3FFCD770" w14:textId="77777777" w:rsidR="008F15B9" w:rsidRPr="00B97A8E" w:rsidRDefault="00EA1314" w:rsidP="0058271E">
      <w:pPr>
        <w:widowControl w:val="0"/>
        <w:ind w:firstLine="567"/>
        <w:jc w:val="both"/>
        <w:rPr>
          <w:rFonts w:ascii="GHEA Grapalat" w:hAnsi="GHEA Grapalat"/>
          <w:sz w:val="20"/>
          <w:szCs w:val="20"/>
        </w:rPr>
      </w:pPr>
      <w:r w:rsidRPr="00B97A8E">
        <w:rPr>
          <w:rFonts w:ascii="GHEA Grapalat" w:hAnsi="GHEA Grapalat"/>
          <w:sz w:val="20"/>
          <w:szCs w:val="20"/>
        </w:rPr>
        <w:t xml:space="preserve">2. </w:t>
      </w:r>
      <w:r w:rsidR="008F15B9" w:rsidRPr="00B97A8E">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B97A8E">
        <w:rPr>
          <w:rFonts w:ascii="GHEA Grapalat" w:hAnsi="GHEA Grapalat"/>
          <w:sz w:val="20"/>
          <w:szCs w:val="20"/>
        </w:rPr>
        <w:t>:</w:t>
      </w:r>
    </w:p>
    <w:p w14:paraId="61E1AAB8" w14:textId="77777777" w:rsidR="00096865" w:rsidRPr="00B97A8E" w:rsidRDefault="002D5CF0" w:rsidP="0058271E">
      <w:pPr>
        <w:widowControl w:val="0"/>
        <w:tabs>
          <w:tab w:val="left" w:pos="990"/>
        </w:tabs>
        <w:ind w:firstLine="567"/>
        <w:jc w:val="both"/>
        <w:rPr>
          <w:rFonts w:ascii="GHEA Grapalat" w:hAnsi="GHEA Grapalat"/>
          <w:sz w:val="20"/>
          <w:szCs w:val="20"/>
        </w:rPr>
      </w:pPr>
      <w:r w:rsidRPr="00B97A8E">
        <w:rPr>
          <w:rFonts w:ascii="GHEA Grapalat" w:hAnsi="GHEA Grapalat"/>
          <w:sz w:val="20"/>
          <w:szCs w:val="20"/>
        </w:rPr>
        <w:t>2.1</w:t>
      </w:r>
      <w:r w:rsidR="005114D0" w:rsidRPr="00B97A8E">
        <w:rPr>
          <w:rFonts w:ascii="GHEA Grapalat" w:hAnsi="GHEA Grapalat"/>
          <w:sz w:val="20"/>
          <w:szCs w:val="20"/>
        </w:rPr>
        <w:t>.</w:t>
      </w:r>
      <w:r w:rsidR="009873F3" w:rsidRPr="00B97A8E">
        <w:rPr>
          <w:rFonts w:ascii="GHEA Grapalat" w:hAnsi="GHEA Grapalat"/>
          <w:sz w:val="20"/>
          <w:szCs w:val="20"/>
        </w:rPr>
        <w:tab/>
      </w:r>
      <w:r w:rsidRPr="00B97A8E">
        <w:rPr>
          <w:rFonts w:ascii="GHEA Grapalat" w:hAnsi="GHEA Grapalat"/>
          <w:sz w:val="20"/>
          <w:szCs w:val="20"/>
        </w:rPr>
        <w:t>заявление</w:t>
      </w:r>
      <w:r w:rsidR="00EB3C28" w:rsidRPr="00B97A8E">
        <w:rPr>
          <w:rFonts w:ascii="GHEA Grapalat" w:hAnsi="GHEA Grapalat"/>
          <w:sz w:val="20"/>
          <w:szCs w:val="20"/>
        </w:rPr>
        <w:t>--объявлени</w:t>
      </w:r>
      <w:r w:rsidR="00EB3C28" w:rsidRPr="00B97A8E">
        <w:rPr>
          <w:rFonts w:ascii="GHEA Grapalat" w:hAnsi="GHEA Grapalat"/>
          <w:sz w:val="20"/>
          <w:szCs w:val="20"/>
          <w:lang w:val="en-US"/>
        </w:rPr>
        <w:t>e</w:t>
      </w:r>
      <w:r w:rsidR="00EB3C28" w:rsidRPr="00B97A8E">
        <w:rPr>
          <w:rFonts w:ascii="GHEA Grapalat" w:hAnsi="GHEA Grapalat"/>
          <w:sz w:val="20"/>
          <w:szCs w:val="20"/>
        </w:rPr>
        <w:t xml:space="preserve"> </w:t>
      </w:r>
      <w:r w:rsidRPr="00B97A8E">
        <w:rPr>
          <w:rFonts w:ascii="GHEA Grapalat" w:hAnsi="GHEA Grapalat"/>
          <w:sz w:val="20"/>
          <w:szCs w:val="20"/>
        </w:rPr>
        <w:t xml:space="preserve"> на участие в процедуре согласно Приложению №1;</w:t>
      </w:r>
    </w:p>
    <w:p w14:paraId="295F362D" w14:textId="77777777" w:rsidR="00172BC4" w:rsidRPr="00B97A8E" w:rsidRDefault="00172BC4" w:rsidP="0058271E">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2.2</w:t>
      </w:r>
      <w:r w:rsidR="00D23E36" w:rsidRPr="00B97A8E">
        <w:rPr>
          <w:rFonts w:ascii="GHEA Grapalat" w:hAnsi="GHEA Grapalat"/>
          <w:sz w:val="20"/>
          <w:szCs w:val="20"/>
        </w:rPr>
        <w:t>.</w:t>
      </w:r>
      <w:r w:rsidRPr="00B97A8E">
        <w:rPr>
          <w:rFonts w:ascii="GHEA Grapalat" w:hAnsi="GHEA Grapalat"/>
          <w:sz w:val="20"/>
          <w:szCs w:val="20"/>
        </w:rPr>
        <w:t xml:space="preserve"> утвержденн</w:t>
      </w:r>
      <w:r w:rsidRPr="00B97A8E">
        <w:rPr>
          <w:rFonts w:ascii="GHEA Grapalat" w:hAnsi="GHEA Grapalat"/>
          <w:sz w:val="20"/>
          <w:szCs w:val="20"/>
          <w:lang w:val="en-US"/>
        </w:rPr>
        <w:t>o</w:t>
      </w:r>
      <w:r w:rsidRPr="00B97A8E">
        <w:rPr>
          <w:rFonts w:ascii="GHEA Grapalat" w:hAnsi="GHEA Grapalat"/>
          <w:sz w:val="20"/>
          <w:szCs w:val="20"/>
        </w:rPr>
        <w:t xml:space="preserve">е им полное описание предлагаемого товара согласно Приложению </w:t>
      </w:r>
      <w:r w:rsidRPr="00B97A8E">
        <w:rPr>
          <w:rFonts w:ascii="GHEA Grapalat" w:hAnsi="GHEA Grapalat"/>
          <w:sz w:val="20"/>
          <w:szCs w:val="20"/>
          <w:lang w:val="en-US"/>
        </w:rPr>
        <w:t>N</w:t>
      </w:r>
      <w:r w:rsidRPr="00B97A8E">
        <w:rPr>
          <w:rFonts w:ascii="GHEA Grapalat" w:hAnsi="GHEA Grapalat"/>
          <w:sz w:val="20"/>
          <w:szCs w:val="20"/>
        </w:rPr>
        <w:t xml:space="preserve"> 1.1.</w:t>
      </w:r>
    </w:p>
    <w:p w14:paraId="44AE3450" w14:textId="77777777" w:rsidR="009D7EFF" w:rsidRPr="00B97A8E" w:rsidRDefault="009D7EFF" w:rsidP="0058271E">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2.</w:t>
      </w:r>
      <w:r w:rsidR="00EA7CA6" w:rsidRPr="00B97A8E">
        <w:rPr>
          <w:rFonts w:ascii="GHEA Grapalat" w:hAnsi="GHEA Grapalat"/>
          <w:sz w:val="20"/>
          <w:szCs w:val="20"/>
        </w:rPr>
        <w:t xml:space="preserve">3 </w:t>
      </w:r>
      <w:r w:rsidR="00524D3D" w:rsidRPr="00B97A8E">
        <w:rPr>
          <w:rFonts w:ascii="GHEA Grapalat" w:hAnsi="GHEA Grapalat"/>
          <w:sz w:val="20"/>
          <w:szCs w:val="20"/>
        </w:rPr>
        <w:t xml:space="preserve"> </w:t>
      </w:r>
      <w:r w:rsidRPr="00B97A8E">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4222ADA8" w14:textId="14D348A8" w:rsidR="009B2EA5" w:rsidRPr="00B97A8E" w:rsidRDefault="008D4137" w:rsidP="0058271E">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2.</w:t>
      </w:r>
      <w:r w:rsidR="00EA7CA6" w:rsidRPr="00B97A8E">
        <w:rPr>
          <w:rFonts w:ascii="GHEA Grapalat" w:hAnsi="GHEA Grapalat"/>
          <w:sz w:val="20"/>
          <w:szCs w:val="20"/>
        </w:rPr>
        <w:t xml:space="preserve">4 </w:t>
      </w:r>
      <w:r w:rsidRPr="00B97A8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p>
    <w:p w14:paraId="11A437D5" w14:textId="5D979666" w:rsidR="0058271E" w:rsidRPr="00B97A8E" w:rsidRDefault="00096865" w:rsidP="0058271E">
      <w:pPr>
        <w:widowControl w:val="0"/>
        <w:tabs>
          <w:tab w:val="left" w:pos="1134"/>
        </w:tabs>
        <w:ind w:firstLine="567"/>
        <w:jc w:val="both"/>
        <w:rPr>
          <w:rFonts w:ascii="GHEA Grapalat" w:hAnsi="GHEA Grapalat"/>
          <w:b/>
          <w:bCs/>
          <w:sz w:val="20"/>
          <w:szCs w:val="20"/>
        </w:rPr>
      </w:pPr>
      <w:r w:rsidRPr="00B97A8E">
        <w:rPr>
          <w:rFonts w:ascii="GHEA Grapalat" w:hAnsi="GHEA Grapalat"/>
          <w:sz w:val="20"/>
          <w:szCs w:val="20"/>
        </w:rPr>
        <w:t>2.</w:t>
      </w:r>
      <w:r w:rsidR="00385C27" w:rsidRPr="00B97A8E">
        <w:rPr>
          <w:rFonts w:ascii="GHEA Grapalat" w:hAnsi="GHEA Grapalat"/>
          <w:sz w:val="20"/>
          <w:szCs w:val="20"/>
        </w:rPr>
        <w:t>6</w:t>
      </w:r>
      <w:r w:rsidR="004413A5" w:rsidRPr="00B97A8E">
        <w:rPr>
          <w:rFonts w:ascii="GHEA Grapalat" w:hAnsi="GHEA Grapalat"/>
          <w:sz w:val="20"/>
          <w:szCs w:val="20"/>
        </w:rPr>
        <w:t>.</w:t>
      </w:r>
      <w:r w:rsidR="00367A9A" w:rsidRPr="00B97A8E">
        <w:rPr>
          <w:rFonts w:ascii="GHEA Grapalat" w:hAnsi="GHEA Grapalat"/>
          <w:sz w:val="20"/>
          <w:szCs w:val="20"/>
        </w:rPr>
        <w:tab/>
      </w:r>
      <w:r w:rsidRPr="00B97A8E">
        <w:rPr>
          <w:rFonts w:ascii="GHEA Grapalat" w:hAnsi="GHEA Grapalat"/>
          <w:sz w:val="20"/>
          <w:szCs w:val="20"/>
        </w:rPr>
        <w:t>ценовое предложение согласно Приложению №</w:t>
      </w:r>
      <w:r w:rsidR="00385C27" w:rsidRPr="00B97A8E">
        <w:rPr>
          <w:rFonts w:ascii="GHEA Grapalat" w:hAnsi="GHEA Grapalat"/>
          <w:sz w:val="20"/>
          <w:szCs w:val="20"/>
        </w:rPr>
        <w:t>2</w:t>
      </w:r>
      <w:r w:rsidR="0058271E" w:rsidRPr="00B97A8E">
        <w:rPr>
          <w:rFonts w:ascii="GHEA Grapalat" w:hAnsi="GHEA Grapalat"/>
          <w:sz w:val="20"/>
          <w:szCs w:val="20"/>
          <w:lang w:val="hy-AM"/>
        </w:rPr>
        <w:t xml:space="preserve"> </w:t>
      </w:r>
      <w:r w:rsidR="0058271E" w:rsidRPr="00B97A8E">
        <w:rPr>
          <w:rFonts w:ascii="GHEA Grapalat" w:hAnsi="GHEA Grapalat"/>
          <w:sz w:val="20"/>
          <w:szCs w:val="20"/>
        </w:rPr>
        <w:t>и Приложению №2.1</w:t>
      </w:r>
      <w:r w:rsidRPr="00B97A8E">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B97A8E">
        <w:rPr>
          <w:rFonts w:ascii="GHEA Grapalat" w:hAnsi="GHEA Grapalat"/>
          <w:sz w:val="20"/>
          <w:szCs w:val="20"/>
        </w:rPr>
        <w:t xml:space="preserve"> (совокупность себестоимости и прогнозируемой прибыли</w:t>
      </w:r>
      <w:r w:rsidR="00A57B1A" w:rsidRPr="00B97A8E">
        <w:rPr>
          <w:rFonts w:ascii="GHEA Grapalat" w:hAnsi="GHEA Grapalat"/>
          <w:sz w:val="20"/>
          <w:szCs w:val="20"/>
        </w:rPr>
        <w:t>)</w:t>
      </w:r>
      <w:r w:rsidRPr="00B97A8E">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B97A8E">
        <w:rPr>
          <w:rFonts w:ascii="GHEA Grapalat" w:hAnsi="GHEA Grapalat"/>
          <w:sz w:val="20"/>
          <w:szCs w:val="20"/>
        </w:rPr>
        <w:t xml:space="preserve"> требуются и не представляются.</w:t>
      </w:r>
      <w:r w:rsidR="0058271E" w:rsidRPr="00B97A8E">
        <w:rPr>
          <w:rFonts w:ascii="GHEA Grapalat" w:hAnsi="GHEA Grapalat"/>
          <w:sz w:val="20"/>
          <w:szCs w:val="20"/>
        </w:rPr>
        <w:t xml:space="preserve"> При этом в приложении N 2 заполняется сумма цен за единицу, полученных только по части приложения 2.1. В Приложении 2.1 все строки должны быть заполнены и приложены к Приложению 2, как неотъемлемой части ценового предложения. Кроме того, максимальные цены за единицу, которые должны быть указаны в Приложении 2.1, не должны превышать максимальные цены за единицу, указанные в </w:t>
      </w:r>
      <w:r w:rsidR="0058271E" w:rsidRPr="00B97A8E">
        <w:rPr>
          <w:rFonts w:ascii="GHEA Grapalat" w:hAnsi="GHEA Grapalat"/>
          <w:sz w:val="20"/>
          <w:szCs w:val="20"/>
          <w:lang w:val="hy-AM"/>
        </w:rPr>
        <w:t>приглашении</w:t>
      </w:r>
      <w:r w:rsidR="0058271E" w:rsidRPr="00B97A8E">
        <w:rPr>
          <w:rFonts w:ascii="GHEA Grapalat" w:hAnsi="GHEA Grapalat"/>
          <w:sz w:val="20"/>
          <w:szCs w:val="20"/>
        </w:rPr>
        <w:t xml:space="preserve"> на покупку.</w:t>
      </w:r>
      <w:r w:rsidR="003F1E76" w:rsidRPr="00B97A8E">
        <w:t xml:space="preserve"> </w:t>
      </w:r>
      <w:r w:rsidR="003F1E76" w:rsidRPr="00B97A8E">
        <w:rPr>
          <w:rFonts w:ascii="GHEA Grapalat" w:hAnsi="GHEA Grapalat"/>
          <w:b/>
          <w:bCs/>
          <w:sz w:val="20"/>
          <w:szCs w:val="20"/>
        </w:rPr>
        <w:t>Заявка подлежит отклонению, если в ней отсутствует прайс-лист или она подана способом, не соответствующим требованиям приглашения.</w:t>
      </w:r>
    </w:p>
    <w:p w14:paraId="0B432927" w14:textId="77777777" w:rsidR="00DD3151" w:rsidRPr="00B97A8E" w:rsidRDefault="00DD3151" w:rsidP="00DD3151">
      <w:pPr>
        <w:widowControl w:val="0"/>
        <w:tabs>
          <w:tab w:val="left" w:pos="1134"/>
        </w:tabs>
        <w:ind w:firstLine="567"/>
        <w:jc w:val="both"/>
        <w:rPr>
          <w:rFonts w:ascii="GHEA Grapalat" w:hAnsi="GHEA Grapalat"/>
          <w:sz w:val="20"/>
          <w:szCs w:val="20"/>
        </w:rPr>
      </w:pPr>
    </w:p>
    <w:p w14:paraId="02A6D3BD" w14:textId="7D0A1609" w:rsidR="008937EA" w:rsidRPr="00B97A8E" w:rsidRDefault="008937EA" w:rsidP="00DD3151">
      <w:pPr>
        <w:widowControl w:val="0"/>
        <w:jc w:val="center"/>
        <w:rPr>
          <w:rFonts w:ascii="GHEA Grapalat" w:hAnsi="GHEA Grapalat"/>
          <w:b/>
          <w:sz w:val="20"/>
          <w:szCs w:val="20"/>
        </w:rPr>
      </w:pPr>
      <w:r w:rsidRPr="00B97A8E">
        <w:rPr>
          <w:rFonts w:ascii="GHEA Grapalat" w:hAnsi="GHEA Grapalat"/>
          <w:b/>
          <w:sz w:val="20"/>
          <w:szCs w:val="20"/>
        </w:rPr>
        <w:t>3. ПОРЯДОК ПОДГОТОВКИ ЗАЯВКИ</w:t>
      </w:r>
    </w:p>
    <w:p w14:paraId="06FC5E4B" w14:textId="77777777" w:rsidR="00DD3151" w:rsidRPr="00B97A8E" w:rsidRDefault="00DD3151" w:rsidP="00DD3151">
      <w:pPr>
        <w:widowControl w:val="0"/>
        <w:jc w:val="center"/>
        <w:rPr>
          <w:rFonts w:ascii="GHEA Grapalat" w:hAnsi="GHEA Grapalat" w:cs="Sylfaen"/>
          <w:b/>
        </w:rPr>
      </w:pPr>
    </w:p>
    <w:p w14:paraId="5515B6A7" w14:textId="77777777" w:rsidR="008937EA" w:rsidRPr="00B97A8E" w:rsidRDefault="00F535C1" w:rsidP="0073548C">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3</w:t>
      </w:r>
      <w:r w:rsidR="008937EA" w:rsidRPr="00B97A8E">
        <w:rPr>
          <w:rFonts w:ascii="GHEA Grapalat" w:hAnsi="GHEA Grapalat"/>
          <w:sz w:val="20"/>
          <w:szCs w:val="20"/>
        </w:rPr>
        <w:t>.1.</w:t>
      </w:r>
      <w:r w:rsidR="008937EA" w:rsidRPr="00B97A8E">
        <w:rPr>
          <w:rFonts w:ascii="GHEA Grapalat" w:hAnsi="GHEA Grapalat"/>
          <w:sz w:val="20"/>
          <w:szCs w:val="20"/>
        </w:rPr>
        <w:tab/>
        <w:t xml:space="preserve">Участник подает заявку в порядке, установленном настоящим приглашением. </w:t>
      </w:r>
    </w:p>
    <w:p w14:paraId="3D0CF8F7" w14:textId="7D2CAAF7" w:rsidR="008937EA" w:rsidRPr="00B97A8E" w:rsidRDefault="008937EA" w:rsidP="0073548C">
      <w:pPr>
        <w:widowControl w:val="0"/>
        <w:ind w:firstLine="567"/>
        <w:jc w:val="both"/>
        <w:rPr>
          <w:rFonts w:ascii="GHEA Grapalat" w:hAnsi="GHEA Grapalat" w:cs="Sylfaen"/>
          <w:sz w:val="20"/>
          <w:szCs w:val="20"/>
        </w:rPr>
      </w:pPr>
      <w:r w:rsidRPr="00B97A8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97A8E">
        <w:rPr>
          <w:rFonts w:ascii="Courier New" w:hAnsi="Courier New" w:cs="Courier New"/>
          <w:sz w:val="20"/>
          <w:szCs w:val="20"/>
        </w:rPr>
        <w:t> </w:t>
      </w:r>
      <w:r w:rsidRPr="00B97A8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B97A8E">
        <w:rPr>
          <w:rFonts w:ascii="Courier New" w:hAnsi="Courier New" w:cs="Courier New"/>
          <w:sz w:val="20"/>
          <w:szCs w:val="20"/>
        </w:rPr>
        <w:t> </w:t>
      </w:r>
      <w:r w:rsidRPr="00B97A8E">
        <w:rPr>
          <w:rFonts w:ascii="GHEA Grapalat" w:hAnsi="GHEA Grapalat"/>
          <w:sz w:val="20"/>
          <w:szCs w:val="20"/>
        </w:rPr>
        <w:t xml:space="preserve">оригинала) и копий в </w:t>
      </w:r>
      <w:r w:rsidR="0073548C" w:rsidRPr="00B97A8E">
        <w:rPr>
          <w:rFonts w:ascii="GHEA Grapalat" w:hAnsi="GHEA Grapalat"/>
          <w:sz w:val="20"/>
          <w:szCs w:val="20"/>
        </w:rPr>
        <w:t>1</w:t>
      </w:r>
      <w:r w:rsidRPr="00B97A8E">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5B7F379" w14:textId="77777777" w:rsidR="008937EA" w:rsidRPr="00B97A8E" w:rsidRDefault="008937EA" w:rsidP="0073548C">
      <w:pPr>
        <w:widowControl w:val="0"/>
        <w:ind w:firstLine="567"/>
        <w:jc w:val="both"/>
        <w:rPr>
          <w:rFonts w:ascii="GHEA Grapalat" w:hAnsi="GHEA Grapalat"/>
          <w:sz w:val="20"/>
          <w:szCs w:val="20"/>
        </w:rPr>
      </w:pPr>
      <w:r w:rsidRPr="00B97A8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D043754" w14:textId="61174860" w:rsidR="008937EA" w:rsidRPr="00B97A8E" w:rsidRDefault="0058271E" w:rsidP="0073548C">
      <w:pPr>
        <w:widowControl w:val="0"/>
        <w:tabs>
          <w:tab w:val="left" w:pos="1134"/>
        </w:tabs>
        <w:ind w:firstLine="567"/>
        <w:jc w:val="both"/>
        <w:rPr>
          <w:rFonts w:ascii="GHEA Grapalat" w:hAnsi="GHEA Grapalat"/>
          <w:sz w:val="20"/>
          <w:szCs w:val="20"/>
        </w:rPr>
      </w:pPr>
      <w:r w:rsidRPr="00B97A8E">
        <w:rPr>
          <w:rFonts w:ascii="GHEA Grapalat" w:hAnsi="GHEA Grapalat"/>
          <w:sz w:val="20"/>
          <w:szCs w:val="20"/>
          <w:lang w:val="hy-AM"/>
        </w:rPr>
        <w:t>3</w:t>
      </w:r>
      <w:r w:rsidR="008937EA" w:rsidRPr="00B97A8E">
        <w:rPr>
          <w:rFonts w:ascii="GHEA Grapalat" w:hAnsi="GHEA Grapalat"/>
          <w:sz w:val="20"/>
          <w:szCs w:val="20"/>
        </w:rPr>
        <w:t>.2.</w:t>
      </w:r>
      <w:r w:rsidR="008937EA" w:rsidRPr="00B97A8E">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55CB9191" w14:textId="77777777" w:rsidR="008937EA" w:rsidRPr="00B97A8E" w:rsidRDefault="008937EA" w:rsidP="0073548C">
      <w:pPr>
        <w:widowControl w:val="0"/>
        <w:tabs>
          <w:tab w:val="left" w:pos="1134"/>
        </w:tabs>
        <w:ind w:firstLine="567"/>
        <w:rPr>
          <w:rFonts w:ascii="GHEA Grapalat" w:hAnsi="GHEA Grapalat"/>
          <w:sz w:val="20"/>
          <w:szCs w:val="20"/>
        </w:rPr>
      </w:pPr>
      <w:r w:rsidRPr="00B97A8E">
        <w:rPr>
          <w:rFonts w:ascii="GHEA Grapalat" w:hAnsi="GHEA Grapalat"/>
          <w:sz w:val="20"/>
          <w:szCs w:val="20"/>
        </w:rPr>
        <w:t>1)</w:t>
      </w:r>
      <w:r w:rsidRPr="00B97A8E">
        <w:rPr>
          <w:rFonts w:ascii="GHEA Grapalat" w:hAnsi="GHEA Grapalat"/>
          <w:sz w:val="20"/>
          <w:szCs w:val="20"/>
        </w:rPr>
        <w:tab/>
        <w:t>наименование заказчика и место (адрес) подачи заявки;</w:t>
      </w:r>
    </w:p>
    <w:p w14:paraId="7D9C51D9" w14:textId="77777777" w:rsidR="008937EA" w:rsidRPr="00B97A8E" w:rsidRDefault="008937EA" w:rsidP="0073548C">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2)</w:t>
      </w:r>
      <w:r w:rsidRPr="00B97A8E">
        <w:rPr>
          <w:rFonts w:ascii="GHEA Grapalat" w:hAnsi="GHEA Grapalat"/>
          <w:sz w:val="20"/>
          <w:szCs w:val="20"/>
        </w:rPr>
        <w:tab/>
        <w:t xml:space="preserve">код </w:t>
      </w:r>
      <w:r w:rsidR="00F535C1" w:rsidRPr="00B97A8E">
        <w:rPr>
          <w:rFonts w:ascii="GHEA Grapalat" w:hAnsi="GHEA Grapalat"/>
          <w:sz w:val="20"/>
          <w:szCs w:val="20"/>
        </w:rPr>
        <w:t>процедуры</w:t>
      </w:r>
      <w:r w:rsidRPr="00B97A8E">
        <w:rPr>
          <w:rFonts w:ascii="GHEA Grapalat" w:hAnsi="GHEA Grapalat"/>
          <w:sz w:val="20"/>
          <w:szCs w:val="20"/>
        </w:rPr>
        <w:t>;</w:t>
      </w:r>
    </w:p>
    <w:p w14:paraId="70FCDA6E" w14:textId="77777777" w:rsidR="008937EA" w:rsidRPr="00B97A8E" w:rsidRDefault="008937EA" w:rsidP="0073548C">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3)</w:t>
      </w:r>
      <w:r w:rsidRPr="00B97A8E">
        <w:rPr>
          <w:rFonts w:ascii="GHEA Grapalat" w:hAnsi="GHEA Grapalat"/>
          <w:sz w:val="20"/>
          <w:szCs w:val="20"/>
        </w:rPr>
        <w:tab/>
        <w:t>слова “не вскрывать до заседания по вскрытию заявок”;</w:t>
      </w:r>
    </w:p>
    <w:p w14:paraId="2F549DAE" w14:textId="77777777" w:rsidR="008937EA" w:rsidRPr="00B97A8E" w:rsidRDefault="008937EA" w:rsidP="0073548C">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4)</w:t>
      </w:r>
      <w:r w:rsidRPr="00B97A8E">
        <w:rPr>
          <w:rFonts w:ascii="GHEA Grapalat" w:hAnsi="GHEA Grapalat"/>
          <w:sz w:val="20"/>
          <w:szCs w:val="20"/>
        </w:rPr>
        <w:tab/>
        <w:t>наименование (имя), место нахождения и номер телефона участника.</w:t>
      </w:r>
    </w:p>
    <w:p w14:paraId="5C31EF74" w14:textId="26CE3F54" w:rsidR="008937EA" w:rsidRPr="00B97A8E" w:rsidRDefault="0058271E" w:rsidP="0073548C">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lang w:val="hy-AM"/>
        </w:rPr>
        <w:t>3</w:t>
      </w:r>
      <w:r w:rsidR="008937EA" w:rsidRPr="00B97A8E">
        <w:rPr>
          <w:rFonts w:ascii="GHEA Grapalat" w:hAnsi="GHEA Grapalat"/>
          <w:sz w:val="20"/>
          <w:szCs w:val="20"/>
        </w:rPr>
        <w:t>.3.</w:t>
      </w:r>
      <w:r w:rsidR="008937EA" w:rsidRPr="00B97A8E">
        <w:rPr>
          <w:rFonts w:ascii="GHEA Grapalat" w:hAnsi="GHEA Grapalat"/>
          <w:sz w:val="20"/>
          <w:szCs w:val="20"/>
        </w:rPr>
        <w:tab/>
        <w:t>На заседании по вскрытию заявок комиссия отклоняет заявки, не</w:t>
      </w:r>
      <w:r w:rsidR="008937EA" w:rsidRPr="00B97A8E">
        <w:rPr>
          <w:rFonts w:ascii="Courier New" w:hAnsi="Courier New" w:cs="Courier New"/>
          <w:sz w:val="20"/>
          <w:szCs w:val="20"/>
        </w:rPr>
        <w:t> </w:t>
      </w:r>
      <w:r w:rsidR="008937EA" w:rsidRPr="00B97A8E">
        <w:rPr>
          <w:rFonts w:ascii="GHEA Grapalat" w:hAnsi="GHEA Grapalat"/>
          <w:sz w:val="20"/>
          <w:szCs w:val="20"/>
        </w:rPr>
        <w:t xml:space="preserve">соответствующие требованиям пунктов </w:t>
      </w:r>
      <w:r w:rsidR="00EE46E2" w:rsidRPr="00B97A8E">
        <w:rPr>
          <w:rFonts w:ascii="GHEA Grapalat" w:hAnsi="GHEA Grapalat"/>
          <w:sz w:val="20"/>
          <w:szCs w:val="20"/>
        </w:rPr>
        <w:t>3</w:t>
      </w:r>
      <w:r w:rsidR="008937EA" w:rsidRPr="00B97A8E">
        <w:rPr>
          <w:rFonts w:ascii="GHEA Grapalat" w:hAnsi="GHEA Grapalat"/>
          <w:sz w:val="20"/>
          <w:szCs w:val="20"/>
        </w:rPr>
        <w:t xml:space="preserve">.1 и </w:t>
      </w:r>
      <w:r w:rsidR="00EE46E2" w:rsidRPr="00B97A8E">
        <w:rPr>
          <w:rFonts w:ascii="GHEA Grapalat" w:hAnsi="GHEA Grapalat"/>
          <w:sz w:val="20"/>
          <w:szCs w:val="20"/>
        </w:rPr>
        <w:t>3</w:t>
      </w:r>
      <w:r w:rsidR="008937EA" w:rsidRPr="00B97A8E">
        <w:rPr>
          <w:rFonts w:ascii="GHEA Grapalat" w:hAnsi="GHEA Grapalat"/>
          <w:sz w:val="20"/>
          <w:szCs w:val="20"/>
        </w:rPr>
        <w:t>.2 настоящей инструкции, и в том же виде возвращает подающему их лицу.</w:t>
      </w:r>
    </w:p>
    <w:p w14:paraId="29B305EB" w14:textId="77777777" w:rsidR="00DD3151" w:rsidRPr="00B97A8E" w:rsidRDefault="00DD3151" w:rsidP="0073548C">
      <w:pPr>
        <w:ind w:firstLine="567"/>
        <w:rPr>
          <w:rFonts w:ascii="GHEA Grapalat" w:hAnsi="GHEA Grapalat"/>
          <w:b/>
        </w:rPr>
      </w:pPr>
      <w:r w:rsidRPr="00B97A8E">
        <w:rPr>
          <w:rFonts w:ascii="GHEA Grapalat" w:hAnsi="GHEA Grapalat"/>
          <w:b/>
        </w:rPr>
        <w:br w:type="page"/>
      </w:r>
    </w:p>
    <w:p w14:paraId="7611AA14" w14:textId="1EF4A036" w:rsidR="00B2572B" w:rsidRPr="00B97A8E" w:rsidRDefault="00B2572B" w:rsidP="005B4A12">
      <w:pPr>
        <w:pStyle w:val="norm"/>
        <w:widowControl w:val="0"/>
        <w:spacing w:line="240" w:lineRule="auto"/>
        <w:ind w:firstLine="284"/>
        <w:jc w:val="right"/>
        <w:rPr>
          <w:rFonts w:ascii="GHEA Grapalat" w:hAnsi="GHEA Grapalat" w:cs="Arial"/>
          <w:b/>
          <w:sz w:val="24"/>
          <w:szCs w:val="24"/>
        </w:rPr>
      </w:pPr>
      <w:r w:rsidRPr="00B97A8E">
        <w:rPr>
          <w:rFonts w:ascii="GHEA Grapalat" w:hAnsi="GHEA Grapalat"/>
          <w:b/>
          <w:sz w:val="24"/>
          <w:szCs w:val="24"/>
        </w:rPr>
        <w:lastRenderedPageBreak/>
        <w:t>Приложение № 1</w:t>
      </w:r>
    </w:p>
    <w:p w14:paraId="1EB6B914" w14:textId="128FE103" w:rsidR="00B2572B" w:rsidRPr="00B97A8E" w:rsidRDefault="00B2572B" w:rsidP="00B46D58">
      <w:pPr>
        <w:pStyle w:val="BodyTextIndent3"/>
        <w:widowControl w:val="0"/>
        <w:spacing w:after="160" w:line="240" w:lineRule="auto"/>
        <w:jc w:val="right"/>
        <w:rPr>
          <w:rFonts w:ascii="GHEA Grapalat" w:hAnsi="GHEA Grapalat"/>
          <w:sz w:val="22"/>
          <w:szCs w:val="24"/>
        </w:rPr>
      </w:pPr>
      <w:r w:rsidRPr="00B97A8E">
        <w:rPr>
          <w:rFonts w:ascii="GHEA Grapalat" w:hAnsi="GHEA Grapalat"/>
          <w:b/>
          <w:sz w:val="24"/>
          <w:szCs w:val="24"/>
        </w:rPr>
        <w:t xml:space="preserve">к Приглашению на </w:t>
      </w:r>
      <w:r w:rsidR="00E94C06" w:rsidRPr="00B97A8E">
        <w:rPr>
          <w:rFonts w:ascii="GHEA Grapalat" w:hAnsi="GHEA Grapalat"/>
          <w:b/>
          <w:sz w:val="24"/>
          <w:szCs w:val="24"/>
        </w:rPr>
        <w:t>запрос катировки</w:t>
      </w:r>
      <w:r w:rsidR="00123294" w:rsidRPr="00B97A8E">
        <w:rPr>
          <w:rFonts w:ascii="GHEA Grapalat" w:hAnsi="GHEA Grapalat" w:cs="Arial"/>
          <w:b/>
          <w:sz w:val="24"/>
          <w:szCs w:val="24"/>
        </w:rPr>
        <w:br/>
      </w:r>
      <w:r w:rsidRPr="00B97A8E">
        <w:rPr>
          <w:rFonts w:ascii="GHEA Grapalat" w:hAnsi="GHEA Grapalat"/>
          <w:b/>
          <w:sz w:val="24"/>
          <w:szCs w:val="24"/>
        </w:rPr>
        <w:t xml:space="preserve">под кодом </w:t>
      </w:r>
      <w:r w:rsidR="00287585" w:rsidRPr="00B97A8E">
        <w:rPr>
          <w:rFonts w:ascii="GHEA Grapalat" w:hAnsi="GHEA Grapalat"/>
          <w:sz w:val="22"/>
          <w:szCs w:val="24"/>
          <w:lang w:val="en-US"/>
        </w:rPr>
        <w:t>ԿՀԳԿ</w:t>
      </w:r>
      <w:r w:rsidR="00287585" w:rsidRPr="00B97A8E">
        <w:rPr>
          <w:rFonts w:ascii="GHEA Grapalat" w:hAnsi="GHEA Grapalat"/>
          <w:sz w:val="22"/>
          <w:szCs w:val="24"/>
        </w:rPr>
        <w:t>-</w:t>
      </w:r>
      <w:r w:rsidR="00287585" w:rsidRPr="00B97A8E">
        <w:rPr>
          <w:rFonts w:ascii="GHEA Grapalat" w:hAnsi="GHEA Grapalat"/>
          <w:sz w:val="22"/>
          <w:szCs w:val="24"/>
          <w:lang w:val="en-US"/>
        </w:rPr>
        <w:t>ԳՀԱՊՁԲ</w:t>
      </w:r>
      <w:r w:rsidR="00287585" w:rsidRPr="00B97A8E">
        <w:rPr>
          <w:rFonts w:ascii="GHEA Grapalat" w:hAnsi="GHEA Grapalat"/>
          <w:sz w:val="22"/>
          <w:szCs w:val="24"/>
        </w:rPr>
        <w:t>-25/22</w:t>
      </w:r>
    </w:p>
    <w:p w14:paraId="69606632" w14:textId="77777777" w:rsidR="00DD3151" w:rsidRPr="00B97A8E" w:rsidRDefault="00DD3151" w:rsidP="00B46D58">
      <w:pPr>
        <w:pStyle w:val="BodyTextIndent3"/>
        <w:widowControl w:val="0"/>
        <w:spacing w:after="160" w:line="240" w:lineRule="auto"/>
        <w:jc w:val="right"/>
        <w:rPr>
          <w:rFonts w:ascii="GHEA Grapalat" w:hAnsi="GHEA Grapalat" w:cs="Arial"/>
          <w:b/>
          <w:sz w:val="24"/>
          <w:szCs w:val="24"/>
        </w:rPr>
      </w:pPr>
    </w:p>
    <w:p w14:paraId="51E49835" w14:textId="77777777" w:rsidR="00B2572B" w:rsidRPr="00B97A8E" w:rsidRDefault="00B2572B" w:rsidP="00DD3151">
      <w:pPr>
        <w:widowControl w:val="0"/>
        <w:jc w:val="center"/>
        <w:rPr>
          <w:rFonts w:ascii="GHEA Grapalat" w:hAnsi="GHEA Grapalat" w:cs="Arial"/>
          <w:b/>
        </w:rPr>
      </w:pPr>
      <w:r w:rsidRPr="00B97A8E">
        <w:rPr>
          <w:rFonts w:ascii="GHEA Grapalat" w:hAnsi="GHEA Grapalat"/>
          <w:b/>
        </w:rPr>
        <w:t>ЗАЯВЛЕНИЕ</w:t>
      </w:r>
      <w:r w:rsidR="00350210" w:rsidRPr="00B97A8E">
        <w:rPr>
          <w:rFonts w:ascii="GHEA Grapalat" w:hAnsi="GHEA Grapalat"/>
          <w:b/>
        </w:rPr>
        <w:t>-</w:t>
      </w:r>
      <w:r w:rsidR="005A6435" w:rsidRPr="00B97A8E">
        <w:rPr>
          <w:rFonts w:ascii="GHEA Grapalat" w:hAnsi="GHEA Grapalat"/>
          <w:b/>
        </w:rPr>
        <w:t xml:space="preserve">  ОБЪЯВЛЕНИЕ </w:t>
      </w:r>
      <w:r w:rsidRPr="00B97A8E">
        <w:rPr>
          <w:rFonts w:ascii="GHEA Grapalat" w:hAnsi="GHEA Grapalat"/>
          <w:b/>
        </w:rPr>
        <w:t>*</w:t>
      </w:r>
    </w:p>
    <w:p w14:paraId="49B01620" w14:textId="0CF9BA79" w:rsidR="00B2572B" w:rsidRPr="00B97A8E" w:rsidRDefault="00B2572B" w:rsidP="00DD3151">
      <w:pPr>
        <w:pStyle w:val="Heading6"/>
        <w:keepNext w:val="0"/>
        <w:widowControl w:val="0"/>
        <w:jc w:val="center"/>
        <w:rPr>
          <w:rFonts w:ascii="GHEA Grapalat" w:hAnsi="GHEA Grapalat"/>
          <w:color w:val="auto"/>
          <w:sz w:val="24"/>
          <w:szCs w:val="24"/>
        </w:rPr>
      </w:pPr>
      <w:r w:rsidRPr="00B97A8E">
        <w:rPr>
          <w:rFonts w:ascii="GHEA Grapalat" w:hAnsi="GHEA Grapalat"/>
          <w:color w:val="auto"/>
          <w:sz w:val="24"/>
          <w:szCs w:val="24"/>
        </w:rPr>
        <w:t xml:space="preserve">на участие в </w:t>
      </w:r>
      <w:r w:rsidR="00E94C06" w:rsidRPr="00B97A8E">
        <w:rPr>
          <w:rFonts w:ascii="GHEA Grapalat" w:hAnsi="GHEA Grapalat"/>
          <w:color w:val="auto"/>
          <w:sz w:val="24"/>
          <w:szCs w:val="24"/>
        </w:rPr>
        <w:t>запросе катировки</w:t>
      </w:r>
      <w:r w:rsidR="00AA7117" w:rsidRPr="00B97A8E">
        <w:rPr>
          <w:rFonts w:ascii="GHEA Grapalat" w:hAnsi="GHEA Grapalat"/>
          <w:color w:val="auto"/>
          <w:sz w:val="24"/>
          <w:szCs w:val="24"/>
        </w:rPr>
        <w:t xml:space="preserve"> </w:t>
      </w:r>
    </w:p>
    <w:p w14:paraId="1936FE09" w14:textId="77777777" w:rsidR="00DD3151" w:rsidRPr="00B97A8E" w:rsidRDefault="00DD3151" w:rsidP="00DD3151"/>
    <w:p w14:paraId="5B533649" w14:textId="11455973" w:rsidR="00DD3151" w:rsidRPr="00B97A8E" w:rsidRDefault="00DD3151" w:rsidP="00DD3151">
      <w:pPr>
        <w:ind w:firstLine="720"/>
        <w:jc w:val="both"/>
        <w:rPr>
          <w:rFonts w:ascii="GHEA Grapalat" w:hAnsi="GHEA Grapalat"/>
          <w:sz w:val="20"/>
          <w:szCs w:val="20"/>
        </w:rPr>
      </w:pPr>
      <w:bookmarkStart w:id="17" w:name="_Hlk191896822"/>
      <w:r w:rsidRPr="00B97A8E">
        <w:rPr>
          <w:rFonts w:ascii="GHEA Grapalat" w:hAnsi="GHEA Grapalat"/>
          <w:sz w:val="20"/>
          <w:szCs w:val="20"/>
        </w:rPr>
        <w:t>_________</w:t>
      </w:r>
      <w:r w:rsidRPr="00B97A8E">
        <w:rPr>
          <w:rFonts w:ascii="GHEA Grapalat" w:hAnsi="GHEA Grapalat"/>
          <w:sz w:val="12"/>
          <w:szCs w:val="20"/>
        </w:rPr>
        <w:t xml:space="preserve"> наименование участника </w:t>
      </w:r>
      <w:r w:rsidRPr="00B97A8E">
        <w:rPr>
          <w:rFonts w:ascii="GHEA Grapalat" w:hAnsi="GHEA Grapalat"/>
          <w:sz w:val="20"/>
          <w:szCs w:val="20"/>
        </w:rPr>
        <w:t>________заявляет, что желает участвовать в лоте (лотах)______</w:t>
      </w:r>
      <w:r w:rsidRPr="00B97A8E">
        <w:rPr>
          <w:rFonts w:ascii="GHEA Grapalat" w:hAnsi="GHEA Grapalat"/>
          <w:sz w:val="12"/>
          <w:szCs w:val="20"/>
        </w:rPr>
        <w:t xml:space="preserve"> номер лота (лотов)</w:t>
      </w:r>
      <w:r w:rsidRPr="00B97A8E">
        <w:rPr>
          <w:rFonts w:ascii="GHEA Grapalat" w:hAnsi="GHEA Grapalat"/>
          <w:sz w:val="20"/>
          <w:szCs w:val="20"/>
        </w:rPr>
        <w:t xml:space="preserve">_______ объявленного </w:t>
      </w:r>
      <w:r w:rsidR="002C7EE0" w:rsidRPr="00B97A8E">
        <w:rPr>
          <w:rFonts w:ascii="GHEA Grapalat" w:hAnsi="GHEA Grapalat"/>
          <w:sz w:val="20"/>
          <w:szCs w:val="20"/>
        </w:rPr>
        <w:t>«Научный центр зоологии и гидроэкологии» ГНКО</w:t>
      </w:r>
      <w:r w:rsidRPr="00B97A8E">
        <w:rPr>
          <w:rFonts w:ascii="GHEA Grapalat" w:hAnsi="GHEA Grapalat"/>
          <w:sz w:val="20"/>
          <w:szCs w:val="20"/>
        </w:rPr>
        <w:t xml:space="preserve"> под кодом </w:t>
      </w:r>
      <w:r w:rsidR="00287585" w:rsidRPr="00B97A8E">
        <w:rPr>
          <w:rFonts w:ascii="GHEA Grapalat" w:hAnsi="GHEA Grapalat"/>
          <w:sz w:val="20"/>
          <w:szCs w:val="20"/>
        </w:rPr>
        <w:t>ԿՀԳԿ-ԳՀԱՊՁԲ-25/22</w:t>
      </w:r>
      <w:r w:rsidR="00E94C06" w:rsidRPr="00B97A8E">
        <w:rPr>
          <w:rFonts w:ascii="GHEA Grapalat" w:hAnsi="GHEA Grapalat"/>
          <w:sz w:val="20"/>
          <w:szCs w:val="20"/>
        </w:rPr>
        <w:t>запроса катировки</w:t>
      </w:r>
      <w:r w:rsidRPr="00B97A8E">
        <w:rPr>
          <w:rFonts w:ascii="GHEA Grapalat" w:hAnsi="GHEA Grapalat"/>
          <w:sz w:val="20"/>
          <w:szCs w:val="20"/>
        </w:rPr>
        <w:t xml:space="preserve"> и в соответствии с требованиями приглашения подает заявку.</w:t>
      </w:r>
    </w:p>
    <w:p w14:paraId="225666CA" w14:textId="77777777" w:rsidR="00DD3151" w:rsidRPr="00B97A8E" w:rsidRDefault="00DD3151" w:rsidP="00DD3151">
      <w:pPr>
        <w:ind w:firstLine="720"/>
        <w:jc w:val="both"/>
        <w:rPr>
          <w:rFonts w:ascii="GHEA Grapalat" w:hAnsi="GHEA Grapalat"/>
          <w:sz w:val="20"/>
          <w:szCs w:val="20"/>
        </w:rPr>
      </w:pPr>
      <w:r w:rsidRPr="00B97A8E">
        <w:rPr>
          <w:rFonts w:ascii="GHEA Grapalat" w:hAnsi="GHEA Grapalat"/>
          <w:sz w:val="20"/>
          <w:szCs w:val="20"/>
        </w:rPr>
        <w:t>_______</w:t>
      </w:r>
      <w:r w:rsidRPr="00B97A8E">
        <w:rPr>
          <w:rFonts w:ascii="GHEA Grapalat" w:hAnsi="GHEA Grapalat"/>
          <w:sz w:val="12"/>
          <w:szCs w:val="20"/>
        </w:rPr>
        <w:t xml:space="preserve"> наименование участника</w:t>
      </w:r>
      <w:r w:rsidRPr="00B97A8E">
        <w:rPr>
          <w:rFonts w:ascii="GHEA Grapalat" w:hAnsi="GHEA Grapalat"/>
          <w:sz w:val="20"/>
          <w:szCs w:val="20"/>
        </w:rPr>
        <w:t xml:space="preserve"> _________ заявляет и заверяет, что является резидентом ______</w:t>
      </w:r>
      <w:r w:rsidRPr="00B97A8E">
        <w:rPr>
          <w:rFonts w:ascii="GHEA Grapalat" w:hAnsi="GHEA Grapalat"/>
          <w:sz w:val="12"/>
          <w:szCs w:val="20"/>
        </w:rPr>
        <w:t xml:space="preserve"> наименование страны</w:t>
      </w:r>
      <w:r w:rsidRPr="00B97A8E">
        <w:rPr>
          <w:rFonts w:ascii="GHEA Grapalat" w:hAnsi="GHEA Grapalat"/>
          <w:sz w:val="20"/>
          <w:szCs w:val="20"/>
        </w:rPr>
        <w:t xml:space="preserve"> ______.</w:t>
      </w:r>
    </w:p>
    <w:p w14:paraId="67B205CF" w14:textId="77777777" w:rsidR="00DD3151" w:rsidRPr="00B97A8E" w:rsidRDefault="00DD3151" w:rsidP="00DD3151">
      <w:pPr>
        <w:ind w:firstLine="720"/>
        <w:jc w:val="both"/>
        <w:rPr>
          <w:rFonts w:ascii="GHEA Grapalat" w:hAnsi="GHEA Grapalat"/>
          <w:sz w:val="20"/>
          <w:szCs w:val="20"/>
        </w:rPr>
      </w:pPr>
      <w:r w:rsidRPr="00B97A8E">
        <w:rPr>
          <w:rFonts w:ascii="GHEA Grapalat" w:hAnsi="GHEA Grapalat"/>
          <w:sz w:val="20"/>
          <w:szCs w:val="20"/>
        </w:rPr>
        <w:t>Данные -------</w:t>
      </w:r>
      <w:r w:rsidRPr="00B97A8E">
        <w:rPr>
          <w:rFonts w:ascii="GHEA Grapalat" w:hAnsi="GHEA Grapalat"/>
          <w:sz w:val="12"/>
          <w:szCs w:val="20"/>
        </w:rPr>
        <w:t xml:space="preserve"> наименование участника</w:t>
      </w:r>
      <w:r w:rsidRPr="00B97A8E">
        <w:rPr>
          <w:rFonts w:ascii="GHEA Grapalat" w:hAnsi="GHEA Grapalat"/>
          <w:sz w:val="20"/>
          <w:szCs w:val="20"/>
        </w:rPr>
        <w:t xml:space="preserve"> ------ следующие:</w:t>
      </w:r>
    </w:p>
    <w:p w14:paraId="3395B968" w14:textId="77777777" w:rsidR="00DD3151" w:rsidRPr="00B97A8E" w:rsidRDefault="00DD3151" w:rsidP="00DD3151">
      <w:pPr>
        <w:pStyle w:val="ListParagraph"/>
        <w:numPr>
          <w:ilvl w:val="0"/>
          <w:numId w:val="39"/>
        </w:numPr>
        <w:tabs>
          <w:tab w:val="left" w:pos="1080"/>
        </w:tabs>
        <w:ind w:hanging="720"/>
        <w:jc w:val="both"/>
        <w:rPr>
          <w:rFonts w:ascii="GHEA Grapalat" w:hAnsi="GHEA Grapalat"/>
          <w:sz w:val="20"/>
          <w:szCs w:val="20"/>
        </w:rPr>
      </w:pPr>
      <w:r w:rsidRPr="00B97A8E">
        <w:rPr>
          <w:rFonts w:ascii="GHEA Grapalat" w:hAnsi="GHEA Grapalat"/>
          <w:sz w:val="20"/>
          <w:szCs w:val="20"/>
        </w:rPr>
        <w:t>Учетный номер налогоплательщика _____</w:t>
      </w:r>
      <w:r w:rsidRPr="00B97A8E">
        <w:rPr>
          <w:rFonts w:ascii="GHEA Grapalat" w:hAnsi="GHEA Grapalat"/>
          <w:sz w:val="12"/>
          <w:szCs w:val="20"/>
        </w:rPr>
        <w:t xml:space="preserve"> учетный номер налогоплательщика</w:t>
      </w:r>
      <w:r w:rsidRPr="00B97A8E">
        <w:rPr>
          <w:rFonts w:ascii="GHEA Grapalat" w:hAnsi="GHEA Grapalat"/>
          <w:sz w:val="20"/>
          <w:szCs w:val="20"/>
        </w:rPr>
        <w:t xml:space="preserve"> ____</w:t>
      </w:r>
    </w:p>
    <w:p w14:paraId="11F69124" w14:textId="77777777" w:rsidR="00DD3151" w:rsidRPr="00B97A8E" w:rsidRDefault="00DD3151" w:rsidP="00DD3151">
      <w:pPr>
        <w:pStyle w:val="ListParagraph"/>
        <w:numPr>
          <w:ilvl w:val="0"/>
          <w:numId w:val="39"/>
        </w:numPr>
        <w:tabs>
          <w:tab w:val="left" w:pos="1080"/>
        </w:tabs>
        <w:ind w:hanging="720"/>
        <w:jc w:val="both"/>
        <w:rPr>
          <w:rFonts w:ascii="GHEA Grapalat" w:hAnsi="GHEA Grapalat"/>
          <w:sz w:val="20"/>
          <w:szCs w:val="20"/>
        </w:rPr>
      </w:pPr>
      <w:r w:rsidRPr="00B97A8E">
        <w:rPr>
          <w:rFonts w:ascii="GHEA Grapalat" w:hAnsi="GHEA Grapalat"/>
          <w:sz w:val="20"/>
          <w:szCs w:val="20"/>
        </w:rPr>
        <w:t>Адрес электронной почты _____</w:t>
      </w:r>
      <w:r w:rsidRPr="00B97A8E">
        <w:rPr>
          <w:rFonts w:ascii="GHEA Grapalat" w:hAnsi="GHEA Grapalat"/>
          <w:sz w:val="12"/>
          <w:szCs w:val="20"/>
        </w:rPr>
        <w:t xml:space="preserve"> адрес электронной почты</w:t>
      </w:r>
      <w:r w:rsidRPr="00B97A8E">
        <w:rPr>
          <w:rFonts w:ascii="GHEA Grapalat" w:hAnsi="GHEA Grapalat"/>
          <w:sz w:val="20"/>
          <w:szCs w:val="20"/>
        </w:rPr>
        <w:t xml:space="preserve"> _____</w:t>
      </w:r>
    </w:p>
    <w:p w14:paraId="3B2ADB0F" w14:textId="77777777" w:rsidR="00DD3151" w:rsidRPr="00B97A8E" w:rsidRDefault="00DD3151" w:rsidP="00DD3151">
      <w:pPr>
        <w:pStyle w:val="ListParagraph"/>
        <w:numPr>
          <w:ilvl w:val="0"/>
          <w:numId w:val="39"/>
        </w:numPr>
        <w:tabs>
          <w:tab w:val="left" w:pos="1080"/>
        </w:tabs>
        <w:ind w:hanging="720"/>
        <w:jc w:val="both"/>
        <w:rPr>
          <w:rFonts w:ascii="GHEA Grapalat" w:hAnsi="GHEA Grapalat"/>
          <w:sz w:val="20"/>
          <w:szCs w:val="20"/>
        </w:rPr>
      </w:pPr>
      <w:r w:rsidRPr="00B97A8E">
        <w:rPr>
          <w:rFonts w:ascii="GHEA Grapalat" w:hAnsi="GHEA Grapalat"/>
          <w:sz w:val="20"/>
          <w:szCs w:val="20"/>
        </w:rPr>
        <w:t>Адрес деятельности</w:t>
      </w:r>
      <w:r w:rsidRPr="00B97A8E">
        <w:rPr>
          <w:rFonts w:ascii="GHEA Grapalat" w:hAnsi="GHEA Grapalat"/>
          <w:sz w:val="20"/>
          <w:szCs w:val="20"/>
          <w:lang w:val="en-US"/>
        </w:rPr>
        <w:t xml:space="preserve"> </w:t>
      </w:r>
      <w:r w:rsidRPr="00B97A8E">
        <w:rPr>
          <w:rFonts w:ascii="GHEA Grapalat" w:hAnsi="GHEA Grapalat"/>
          <w:sz w:val="20"/>
          <w:szCs w:val="20"/>
        </w:rPr>
        <w:t>--------</w:t>
      </w:r>
      <w:r w:rsidRPr="00B97A8E">
        <w:rPr>
          <w:rFonts w:ascii="GHEA Grapalat" w:hAnsi="GHEA Grapalat"/>
          <w:sz w:val="14"/>
          <w:szCs w:val="14"/>
        </w:rPr>
        <w:t xml:space="preserve"> адрес деятельности</w:t>
      </w:r>
      <w:r w:rsidRPr="00B97A8E">
        <w:rPr>
          <w:rFonts w:ascii="GHEA Grapalat" w:hAnsi="GHEA Grapalat"/>
          <w:sz w:val="20"/>
          <w:szCs w:val="20"/>
        </w:rPr>
        <w:t xml:space="preserve"> ---------</w:t>
      </w:r>
    </w:p>
    <w:p w14:paraId="7622A523" w14:textId="77777777" w:rsidR="00DD3151" w:rsidRPr="00B97A8E" w:rsidRDefault="00DD3151" w:rsidP="00DD3151">
      <w:pPr>
        <w:pStyle w:val="ListParagraph"/>
        <w:numPr>
          <w:ilvl w:val="0"/>
          <w:numId w:val="39"/>
        </w:numPr>
        <w:tabs>
          <w:tab w:val="left" w:pos="1080"/>
        </w:tabs>
        <w:ind w:hanging="720"/>
        <w:jc w:val="both"/>
        <w:rPr>
          <w:rFonts w:ascii="GHEA Grapalat" w:hAnsi="GHEA Grapalat"/>
          <w:sz w:val="20"/>
          <w:szCs w:val="20"/>
        </w:rPr>
      </w:pPr>
      <w:r w:rsidRPr="00B97A8E">
        <w:rPr>
          <w:rFonts w:ascii="GHEA Grapalat" w:hAnsi="GHEA Grapalat"/>
          <w:sz w:val="20"/>
          <w:szCs w:val="20"/>
        </w:rPr>
        <w:t>Обслуживающий банк --------</w:t>
      </w:r>
      <w:r w:rsidRPr="00B97A8E">
        <w:rPr>
          <w:rFonts w:ascii="GHEA Grapalat" w:hAnsi="GHEA Grapalat"/>
          <w:sz w:val="14"/>
          <w:szCs w:val="14"/>
        </w:rPr>
        <w:t xml:space="preserve"> наименование обслуживающего банка</w:t>
      </w:r>
      <w:r w:rsidRPr="00B97A8E">
        <w:rPr>
          <w:rFonts w:ascii="GHEA Grapalat" w:hAnsi="GHEA Grapalat"/>
          <w:sz w:val="20"/>
          <w:szCs w:val="20"/>
        </w:rPr>
        <w:t xml:space="preserve"> ---------</w:t>
      </w:r>
    </w:p>
    <w:p w14:paraId="2A2635FD" w14:textId="77777777" w:rsidR="00DD3151" w:rsidRPr="00B97A8E" w:rsidRDefault="00DD3151" w:rsidP="00DD3151">
      <w:pPr>
        <w:pStyle w:val="ListParagraph"/>
        <w:numPr>
          <w:ilvl w:val="0"/>
          <w:numId w:val="39"/>
        </w:numPr>
        <w:tabs>
          <w:tab w:val="left" w:pos="1080"/>
        </w:tabs>
        <w:ind w:hanging="720"/>
        <w:jc w:val="both"/>
        <w:rPr>
          <w:rFonts w:ascii="GHEA Grapalat" w:hAnsi="GHEA Grapalat"/>
          <w:sz w:val="20"/>
          <w:szCs w:val="20"/>
        </w:rPr>
      </w:pPr>
      <w:r w:rsidRPr="00B97A8E">
        <w:rPr>
          <w:rFonts w:ascii="GHEA Grapalat" w:hAnsi="GHEA Grapalat"/>
          <w:sz w:val="20"/>
          <w:szCs w:val="20"/>
        </w:rPr>
        <w:t>Номер банковского счета --------</w:t>
      </w:r>
      <w:r w:rsidRPr="00B97A8E">
        <w:rPr>
          <w:rFonts w:ascii="GHEA Grapalat" w:hAnsi="GHEA Grapalat"/>
          <w:sz w:val="14"/>
          <w:szCs w:val="14"/>
        </w:rPr>
        <w:t xml:space="preserve"> номер банковского счета</w:t>
      </w:r>
      <w:r w:rsidRPr="00B97A8E">
        <w:rPr>
          <w:rFonts w:ascii="GHEA Grapalat" w:hAnsi="GHEA Grapalat"/>
          <w:sz w:val="20"/>
          <w:szCs w:val="20"/>
        </w:rPr>
        <w:t xml:space="preserve"> ---------</w:t>
      </w:r>
    </w:p>
    <w:p w14:paraId="16F1F192" w14:textId="77777777" w:rsidR="00DD3151" w:rsidRPr="00B97A8E" w:rsidRDefault="00DD3151" w:rsidP="00DD3151">
      <w:pPr>
        <w:pStyle w:val="ListParagraph"/>
        <w:numPr>
          <w:ilvl w:val="0"/>
          <w:numId w:val="39"/>
        </w:numPr>
        <w:tabs>
          <w:tab w:val="left" w:pos="1080"/>
        </w:tabs>
        <w:ind w:hanging="720"/>
        <w:jc w:val="both"/>
        <w:rPr>
          <w:rFonts w:ascii="GHEA Grapalat" w:hAnsi="GHEA Grapalat"/>
          <w:sz w:val="20"/>
          <w:szCs w:val="20"/>
        </w:rPr>
      </w:pPr>
      <w:r w:rsidRPr="00B97A8E">
        <w:rPr>
          <w:rFonts w:ascii="GHEA Grapalat" w:hAnsi="GHEA Grapalat"/>
          <w:sz w:val="20"/>
          <w:szCs w:val="20"/>
        </w:rPr>
        <w:t>Номер телефона ----------</w:t>
      </w:r>
      <w:r w:rsidRPr="00B97A8E">
        <w:rPr>
          <w:rFonts w:ascii="GHEA Grapalat" w:hAnsi="GHEA Grapalat"/>
          <w:sz w:val="12"/>
          <w:szCs w:val="20"/>
        </w:rPr>
        <w:t xml:space="preserve"> Номер телефона</w:t>
      </w:r>
      <w:r w:rsidRPr="00B97A8E">
        <w:rPr>
          <w:rFonts w:ascii="GHEA Grapalat" w:hAnsi="GHEA Grapalat"/>
          <w:sz w:val="20"/>
          <w:szCs w:val="20"/>
        </w:rPr>
        <w:t xml:space="preserve"> ----------</w:t>
      </w:r>
      <w:bookmarkEnd w:id="17"/>
      <w:r w:rsidRPr="00B97A8E">
        <w:rPr>
          <w:rFonts w:ascii="GHEA Grapalat" w:hAnsi="GHEA Grapalat"/>
          <w:sz w:val="20"/>
          <w:szCs w:val="20"/>
        </w:rPr>
        <w:t xml:space="preserve"> </w:t>
      </w:r>
    </w:p>
    <w:p w14:paraId="5ACD2C87" w14:textId="77777777" w:rsidR="00DD3151" w:rsidRPr="00B97A8E" w:rsidRDefault="00DD3151" w:rsidP="00DD3151">
      <w:pPr>
        <w:widowControl w:val="0"/>
        <w:tabs>
          <w:tab w:val="left" w:pos="990"/>
        </w:tabs>
        <w:ind w:firstLine="720"/>
        <w:jc w:val="both"/>
        <w:rPr>
          <w:rFonts w:ascii="GHEA Grapalat" w:hAnsi="GHEA Grapalat"/>
          <w:sz w:val="20"/>
          <w:szCs w:val="20"/>
        </w:rPr>
      </w:pPr>
      <w:bookmarkStart w:id="18" w:name="_Hlk191896834"/>
      <w:r w:rsidRPr="00B97A8E">
        <w:rPr>
          <w:rFonts w:ascii="GHEA Grapalat" w:hAnsi="GHEA Grapalat"/>
          <w:sz w:val="20"/>
          <w:szCs w:val="20"/>
        </w:rPr>
        <w:t>Настоящим ______</w:t>
      </w:r>
      <w:r w:rsidRPr="00B97A8E">
        <w:rPr>
          <w:rFonts w:ascii="GHEA Grapalat" w:hAnsi="GHEA Grapalat"/>
          <w:sz w:val="12"/>
          <w:szCs w:val="20"/>
        </w:rPr>
        <w:t xml:space="preserve"> наименование участника</w:t>
      </w:r>
      <w:r w:rsidRPr="00B97A8E">
        <w:rPr>
          <w:rFonts w:ascii="GHEA Grapalat" w:hAnsi="GHEA Grapalat"/>
          <w:sz w:val="20"/>
          <w:szCs w:val="20"/>
        </w:rPr>
        <w:t xml:space="preserve"> ______объявляет и подтверждает, что</w:t>
      </w:r>
      <w:bookmarkEnd w:id="18"/>
      <w:r w:rsidRPr="00B97A8E">
        <w:rPr>
          <w:rFonts w:ascii="GHEA Grapalat" w:hAnsi="GHEA Grapalat"/>
          <w:sz w:val="20"/>
          <w:szCs w:val="20"/>
        </w:rPr>
        <w:t>:</w:t>
      </w:r>
    </w:p>
    <w:p w14:paraId="0C32239E" w14:textId="451BD742" w:rsidR="00DD3151" w:rsidRPr="00B97A8E" w:rsidRDefault="00DD3151" w:rsidP="00DD3151">
      <w:pPr>
        <w:tabs>
          <w:tab w:val="left" w:pos="990"/>
        </w:tabs>
        <w:ind w:firstLine="720"/>
        <w:jc w:val="both"/>
        <w:rPr>
          <w:rFonts w:ascii="GHEA Grapalat" w:hAnsi="GHEA Grapalat"/>
          <w:sz w:val="16"/>
          <w:szCs w:val="20"/>
          <w:lang w:val="es-ES"/>
        </w:rPr>
      </w:pPr>
      <w:r w:rsidRPr="00B97A8E">
        <w:rPr>
          <w:rFonts w:ascii="GHEA Grapalat" w:hAnsi="GHEA Grapalat" w:cs="Arial"/>
          <w:sz w:val="20"/>
          <w:szCs w:val="20"/>
        </w:rPr>
        <w:t>1</w:t>
      </w:r>
      <w:bookmarkStart w:id="19" w:name="_Hlk191896864"/>
      <w:r w:rsidRPr="00B97A8E">
        <w:rPr>
          <w:rFonts w:ascii="GHEA Grapalat" w:hAnsi="GHEA Grapalat" w:cs="Arial"/>
          <w:sz w:val="20"/>
          <w:szCs w:val="20"/>
          <w:lang w:val="es-ES"/>
        </w:rPr>
        <w:t>)</w:t>
      </w:r>
      <w:r w:rsidRPr="00B97A8E">
        <w:rPr>
          <w:rFonts w:ascii="GHEA Grapalat" w:hAnsi="GHEA Grapalat"/>
          <w:sz w:val="16"/>
          <w:szCs w:val="20"/>
          <w:lang w:val="hy-AM"/>
        </w:rPr>
        <w:t xml:space="preserve">  </w:t>
      </w:r>
      <w:r w:rsidRPr="00B97A8E">
        <w:rPr>
          <w:rFonts w:ascii="GHEA Grapalat" w:hAnsi="GHEA Grapalat"/>
          <w:sz w:val="16"/>
          <w:szCs w:val="20"/>
          <w:u w:val="single"/>
          <w:lang w:val="hy-AM"/>
        </w:rPr>
        <w:t xml:space="preserve">               </w:t>
      </w:r>
      <w:r w:rsidRPr="00B97A8E">
        <w:rPr>
          <w:rFonts w:ascii="GHEA Grapalat" w:hAnsi="GHEA Grapalat"/>
          <w:sz w:val="12"/>
          <w:szCs w:val="20"/>
        </w:rPr>
        <w:t>аименование участника</w:t>
      </w:r>
      <w:r w:rsidRPr="00B97A8E">
        <w:rPr>
          <w:rFonts w:ascii="GHEA Grapalat" w:hAnsi="GHEA Grapalat"/>
          <w:sz w:val="16"/>
          <w:szCs w:val="20"/>
          <w:u w:val="single"/>
          <w:lang w:val="es-ES"/>
        </w:rPr>
        <w:t xml:space="preserve">   </w:t>
      </w:r>
      <w:r w:rsidRPr="00B97A8E">
        <w:rPr>
          <w:rFonts w:ascii="GHEA Grapalat" w:hAnsi="GHEA Grapalat"/>
          <w:sz w:val="16"/>
          <w:szCs w:val="20"/>
          <w:u w:val="single"/>
          <w:lang w:val="hy-AM"/>
        </w:rPr>
        <w:t xml:space="preserve">          </w:t>
      </w:r>
      <w:r w:rsidRPr="00B97A8E">
        <w:rPr>
          <w:rFonts w:ascii="GHEA Grapalat" w:hAnsi="GHEA Grapalat"/>
          <w:sz w:val="16"/>
          <w:szCs w:val="20"/>
          <w:u w:val="single"/>
        </w:rPr>
        <w:t xml:space="preserve">и </w:t>
      </w:r>
      <w:r w:rsidRPr="00B97A8E">
        <w:rPr>
          <w:rFonts w:ascii="GHEA Grapalat" w:hAnsi="GHEA Grapalat"/>
          <w:sz w:val="20"/>
          <w:szCs w:val="20"/>
          <w:lang w:val="hy-AM"/>
        </w:rPr>
        <w:t>аффилированные</w:t>
      </w:r>
      <w:r w:rsidRPr="00B97A8E">
        <w:rPr>
          <w:rFonts w:ascii="GHEA Grapalat" w:hAnsi="GHEA Grapalat"/>
          <w:sz w:val="20"/>
          <w:szCs w:val="20"/>
        </w:rPr>
        <w:t xml:space="preserve"> с ним</w:t>
      </w:r>
      <w:r w:rsidRPr="00B97A8E">
        <w:rPr>
          <w:rFonts w:ascii="GHEA Grapalat" w:hAnsi="GHEA Grapalat"/>
          <w:sz w:val="20"/>
          <w:szCs w:val="20"/>
          <w:lang w:val="hy-AM"/>
        </w:rPr>
        <w:t xml:space="preserve"> лица</w:t>
      </w:r>
      <w:r w:rsidRPr="00B97A8E">
        <w:rPr>
          <w:rFonts w:ascii="GHEA Grapalat" w:hAnsi="GHEA Grapalat" w:cs="Arial"/>
          <w:sz w:val="16"/>
          <w:szCs w:val="16"/>
          <w:lang w:val="es-ES"/>
        </w:rPr>
        <w:t xml:space="preserve"> </w:t>
      </w:r>
      <w:r w:rsidRPr="00B97A8E">
        <w:rPr>
          <w:rFonts w:ascii="GHEA Grapalat" w:hAnsi="GHEA Grapalat"/>
          <w:sz w:val="20"/>
          <w:szCs w:val="20"/>
          <w:lang w:val="hy-AM"/>
        </w:rPr>
        <w:t xml:space="preserve">удовлетворяют </w:t>
      </w:r>
      <w:r w:rsidRPr="00B97A8E">
        <w:rPr>
          <w:rFonts w:ascii="GHEA Grapalat" w:hAnsi="GHEA Grapalat"/>
          <w:spacing w:val="-4"/>
          <w:sz w:val="20"/>
          <w:szCs w:val="20"/>
        </w:rPr>
        <w:t>требованиям</w:t>
      </w:r>
      <w:r w:rsidRPr="00B97A8E">
        <w:rPr>
          <w:rFonts w:ascii="GHEA Grapalat" w:hAnsi="GHEA Grapalat"/>
          <w:sz w:val="20"/>
          <w:szCs w:val="20"/>
          <w:lang w:val="es-ES"/>
        </w:rPr>
        <w:t xml:space="preserve"> </w:t>
      </w:r>
      <w:r w:rsidRPr="00B97A8E">
        <w:rPr>
          <w:rFonts w:ascii="GHEA Grapalat" w:hAnsi="GHEA Grapalat"/>
          <w:spacing w:val="-4"/>
          <w:sz w:val="20"/>
          <w:szCs w:val="20"/>
        </w:rPr>
        <w:t>права</w:t>
      </w:r>
      <w:r w:rsidRPr="00B97A8E">
        <w:rPr>
          <w:rFonts w:ascii="GHEA Grapalat" w:hAnsi="GHEA Grapalat"/>
          <w:spacing w:val="-4"/>
          <w:sz w:val="20"/>
          <w:szCs w:val="20"/>
          <w:lang w:val="es-ES"/>
        </w:rPr>
        <w:t xml:space="preserve"> </w:t>
      </w:r>
      <w:r w:rsidRPr="00B97A8E">
        <w:rPr>
          <w:rFonts w:ascii="GHEA Grapalat" w:hAnsi="GHEA Grapalat"/>
          <w:spacing w:val="-4"/>
          <w:sz w:val="20"/>
          <w:szCs w:val="20"/>
        </w:rPr>
        <w:t>участия</w:t>
      </w:r>
      <w:r w:rsidRPr="00B97A8E">
        <w:rPr>
          <w:rFonts w:ascii="GHEA Grapalat" w:hAnsi="GHEA Grapalat"/>
          <w:sz w:val="20"/>
          <w:szCs w:val="20"/>
          <w:lang w:val="es-ES"/>
        </w:rPr>
        <w:t xml:space="preserve"> </w:t>
      </w:r>
      <w:r w:rsidRPr="00B97A8E">
        <w:rPr>
          <w:rFonts w:ascii="GHEA Grapalat" w:hAnsi="GHEA Grapalat"/>
          <w:spacing w:val="-4"/>
          <w:sz w:val="20"/>
          <w:szCs w:val="20"/>
        </w:rPr>
        <w:t>установленным</w:t>
      </w:r>
      <w:r w:rsidRPr="00B97A8E">
        <w:rPr>
          <w:rFonts w:ascii="GHEA Grapalat" w:hAnsi="GHEA Grapalat"/>
          <w:spacing w:val="-4"/>
          <w:sz w:val="20"/>
          <w:szCs w:val="20"/>
          <w:lang w:val="es-ES"/>
        </w:rPr>
        <w:t xml:space="preserve"> </w:t>
      </w:r>
      <w:r w:rsidRPr="00B97A8E">
        <w:rPr>
          <w:rFonts w:ascii="GHEA Grapalat" w:hAnsi="GHEA Grapalat"/>
          <w:spacing w:val="-4"/>
          <w:sz w:val="20"/>
          <w:szCs w:val="20"/>
        </w:rPr>
        <w:t xml:space="preserve">приглашением на на </w:t>
      </w:r>
      <w:r w:rsidR="00E94C06" w:rsidRPr="00B97A8E">
        <w:rPr>
          <w:rFonts w:ascii="GHEA Grapalat" w:hAnsi="GHEA Grapalat"/>
          <w:sz w:val="20"/>
          <w:szCs w:val="20"/>
        </w:rPr>
        <w:t>запрос катировки</w:t>
      </w:r>
      <w:r w:rsidRPr="00B97A8E">
        <w:rPr>
          <w:rFonts w:ascii="GHEA Grapalat" w:hAnsi="GHEA Grapalat"/>
          <w:spacing w:val="-4"/>
          <w:sz w:val="20"/>
          <w:szCs w:val="20"/>
          <w:lang w:val="es-ES"/>
        </w:rPr>
        <w:t xml:space="preserve"> </w:t>
      </w:r>
      <w:r w:rsidRPr="00B97A8E">
        <w:rPr>
          <w:rFonts w:ascii="GHEA Grapalat" w:hAnsi="GHEA Grapalat"/>
          <w:sz w:val="20"/>
          <w:szCs w:val="20"/>
        </w:rPr>
        <w:t xml:space="preserve">под кодом </w:t>
      </w:r>
      <w:r w:rsidR="00287585" w:rsidRPr="00B97A8E">
        <w:rPr>
          <w:rFonts w:ascii="GHEA Grapalat" w:hAnsi="GHEA Grapalat"/>
          <w:sz w:val="20"/>
          <w:szCs w:val="20"/>
          <w:lang w:val="en-US"/>
        </w:rPr>
        <w:t>ԿՀԳԿ</w:t>
      </w:r>
      <w:r w:rsidR="00287585" w:rsidRPr="00B97A8E">
        <w:rPr>
          <w:rFonts w:ascii="GHEA Grapalat" w:hAnsi="GHEA Grapalat"/>
          <w:sz w:val="20"/>
          <w:szCs w:val="20"/>
        </w:rPr>
        <w:t>-</w:t>
      </w:r>
      <w:r w:rsidR="00287585" w:rsidRPr="00B97A8E">
        <w:rPr>
          <w:rFonts w:ascii="GHEA Grapalat" w:hAnsi="GHEA Grapalat"/>
          <w:sz w:val="20"/>
          <w:szCs w:val="20"/>
          <w:lang w:val="en-US"/>
        </w:rPr>
        <w:t>ԳՀԱՊՁԲ</w:t>
      </w:r>
      <w:r w:rsidR="00287585" w:rsidRPr="00B97A8E">
        <w:rPr>
          <w:rFonts w:ascii="GHEA Grapalat" w:hAnsi="GHEA Grapalat"/>
          <w:sz w:val="20"/>
          <w:szCs w:val="20"/>
        </w:rPr>
        <w:t>-25/22</w:t>
      </w:r>
      <w:r w:rsidRPr="00B97A8E">
        <w:rPr>
          <w:rFonts w:ascii="GHEA Grapalat" w:hAnsi="GHEA Grapalat"/>
          <w:sz w:val="20"/>
          <w:szCs w:val="20"/>
        </w:rPr>
        <w:t>, и</w:t>
      </w:r>
      <w:r w:rsidRPr="00B97A8E">
        <w:rPr>
          <w:rFonts w:ascii="GHEA Grapalat" w:hAnsi="GHEA Grapalat"/>
          <w:sz w:val="16"/>
          <w:szCs w:val="20"/>
          <w:u w:val="single"/>
          <w:lang w:val="hy-AM"/>
        </w:rPr>
        <w:t xml:space="preserve"> </w:t>
      </w:r>
      <w:r w:rsidRPr="00B97A8E">
        <w:rPr>
          <w:rFonts w:ascii="GHEA Grapalat" w:hAnsi="GHEA Grapalat"/>
          <w:sz w:val="16"/>
          <w:szCs w:val="20"/>
          <w:u w:val="single"/>
        </w:rPr>
        <w:t>_______</w:t>
      </w:r>
      <w:r w:rsidRPr="00B97A8E">
        <w:rPr>
          <w:rFonts w:ascii="GHEA Grapalat" w:hAnsi="GHEA Grapalat"/>
          <w:sz w:val="12"/>
          <w:szCs w:val="20"/>
        </w:rPr>
        <w:t xml:space="preserve"> наименование участника</w:t>
      </w:r>
      <w:r w:rsidRPr="00B97A8E">
        <w:rPr>
          <w:rFonts w:ascii="GHEA Grapalat" w:hAnsi="GHEA Grapalat"/>
          <w:sz w:val="16"/>
          <w:szCs w:val="20"/>
          <w:u w:val="single"/>
        </w:rPr>
        <w:t xml:space="preserve"> _______</w:t>
      </w:r>
      <w:r w:rsidRPr="00B97A8E">
        <w:rPr>
          <w:rFonts w:ascii="GHEA Grapalat" w:hAnsi="GHEA Grapalat"/>
          <w:sz w:val="16"/>
          <w:szCs w:val="20"/>
        </w:rPr>
        <w:t xml:space="preserve"> </w:t>
      </w:r>
      <w:r w:rsidRPr="00B97A8E">
        <w:rPr>
          <w:rFonts w:ascii="GHEA Grapalat" w:hAnsi="GHEA Grapalat"/>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bookmarkEnd w:id="19"/>
      <w:r w:rsidRPr="00B97A8E">
        <w:rPr>
          <w:rFonts w:ascii="GHEA Grapalat" w:hAnsi="GHEA Grapalat"/>
          <w:sz w:val="20"/>
          <w:szCs w:val="20"/>
        </w:rPr>
        <w:t>,</w:t>
      </w:r>
    </w:p>
    <w:p w14:paraId="7A8D1F70" w14:textId="0BE4A5BB" w:rsidR="00DD3151" w:rsidRPr="00B97A8E" w:rsidRDefault="00DD3151" w:rsidP="00DD3151">
      <w:pPr>
        <w:widowControl w:val="0"/>
        <w:tabs>
          <w:tab w:val="left" w:pos="567"/>
        </w:tabs>
        <w:ind w:left="568"/>
        <w:jc w:val="both"/>
        <w:rPr>
          <w:rFonts w:ascii="GHEA Grapalat" w:hAnsi="GHEA Grapalat" w:cs="Arial"/>
          <w:sz w:val="20"/>
          <w:szCs w:val="20"/>
        </w:rPr>
      </w:pPr>
      <w:r w:rsidRPr="00B97A8E">
        <w:rPr>
          <w:rFonts w:ascii="GHEA Grapalat" w:hAnsi="GHEA Grapalat"/>
          <w:sz w:val="22"/>
        </w:rPr>
        <w:t xml:space="preserve">2) </w:t>
      </w:r>
      <w:r w:rsidRPr="00B97A8E">
        <w:rPr>
          <w:rFonts w:ascii="GHEA Grapalat" w:hAnsi="GHEA Grapalat"/>
          <w:sz w:val="20"/>
          <w:szCs w:val="20"/>
        </w:rPr>
        <w:t xml:space="preserve">в рамках участия в </w:t>
      </w:r>
      <w:r w:rsidR="00E94C06" w:rsidRPr="00B97A8E">
        <w:rPr>
          <w:rFonts w:ascii="GHEA Grapalat" w:hAnsi="GHEA Grapalat"/>
          <w:sz w:val="20"/>
          <w:szCs w:val="20"/>
        </w:rPr>
        <w:t>запросе катировки</w:t>
      </w:r>
      <w:r w:rsidRPr="00B97A8E">
        <w:rPr>
          <w:rFonts w:ascii="GHEA Grapalat" w:hAnsi="GHEA Grapalat"/>
          <w:sz w:val="20"/>
          <w:szCs w:val="20"/>
        </w:rPr>
        <w:t xml:space="preserve"> под кодом </w:t>
      </w:r>
      <w:r w:rsidR="00287585" w:rsidRPr="00B97A8E">
        <w:rPr>
          <w:rFonts w:ascii="GHEA Grapalat" w:hAnsi="GHEA Grapalat"/>
          <w:sz w:val="20"/>
          <w:szCs w:val="20"/>
          <w:lang w:val="en-US"/>
        </w:rPr>
        <w:t>ԿՀԳԿ</w:t>
      </w:r>
      <w:r w:rsidR="00287585" w:rsidRPr="00B97A8E">
        <w:rPr>
          <w:rFonts w:ascii="GHEA Grapalat" w:hAnsi="GHEA Grapalat"/>
          <w:sz w:val="20"/>
          <w:szCs w:val="20"/>
        </w:rPr>
        <w:t>-</w:t>
      </w:r>
      <w:r w:rsidR="00287585" w:rsidRPr="00B97A8E">
        <w:rPr>
          <w:rFonts w:ascii="GHEA Grapalat" w:hAnsi="GHEA Grapalat"/>
          <w:sz w:val="20"/>
          <w:szCs w:val="20"/>
          <w:lang w:val="en-US"/>
        </w:rPr>
        <w:t>ԳՀԱՊՁԲ</w:t>
      </w:r>
      <w:r w:rsidR="00287585" w:rsidRPr="00B97A8E">
        <w:rPr>
          <w:rFonts w:ascii="GHEA Grapalat" w:hAnsi="GHEA Grapalat"/>
          <w:sz w:val="20"/>
          <w:szCs w:val="20"/>
        </w:rPr>
        <w:t>-25/22</w:t>
      </w:r>
    </w:p>
    <w:p w14:paraId="12FC10FD" w14:textId="77777777" w:rsidR="00DD3151" w:rsidRPr="00B97A8E" w:rsidRDefault="00DD3151" w:rsidP="00DD3151">
      <w:pPr>
        <w:pStyle w:val="ListParagraph"/>
        <w:widowControl w:val="0"/>
        <w:numPr>
          <w:ilvl w:val="0"/>
          <w:numId w:val="22"/>
        </w:numPr>
        <w:tabs>
          <w:tab w:val="left" w:pos="567"/>
          <w:tab w:val="left" w:pos="900"/>
        </w:tabs>
        <w:ind w:left="0" w:firstLine="630"/>
        <w:jc w:val="both"/>
        <w:rPr>
          <w:rFonts w:ascii="GHEA Grapalat" w:hAnsi="GHEA Grapalat"/>
          <w:sz w:val="20"/>
          <w:szCs w:val="20"/>
        </w:rPr>
      </w:pPr>
      <w:r w:rsidRPr="00B97A8E">
        <w:rPr>
          <w:rFonts w:ascii="GHEA Grapalat" w:hAnsi="GHEA Grapalat"/>
          <w:sz w:val="20"/>
          <w:szCs w:val="20"/>
        </w:rPr>
        <w:t xml:space="preserve">не допускал и (или) не допустит </w:t>
      </w:r>
      <w:r w:rsidRPr="00B97A8E">
        <w:rPr>
          <w:rFonts w:ascii="GHEA Grapalat" w:hAnsi="GHEA Grapalat"/>
          <w:sz w:val="20"/>
          <w:szCs w:val="20"/>
          <w:lang w:val="hy-AM"/>
        </w:rPr>
        <w:t>недобросовестн</w:t>
      </w:r>
      <w:r w:rsidRPr="00B97A8E">
        <w:rPr>
          <w:rFonts w:ascii="GHEA Grapalat" w:hAnsi="GHEA Grapalat"/>
          <w:sz w:val="20"/>
          <w:szCs w:val="20"/>
        </w:rPr>
        <w:t>ой</w:t>
      </w:r>
      <w:r w:rsidRPr="00B97A8E">
        <w:rPr>
          <w:rFonts w:ascii="GHEA Grapalat" w:hAnsi="GHEA Grapalat"/>
          <w:sz w:val="20"/>
          <w:szCs w:val="20"/>
          <w:lang w:val="hy-AM"/>
        </w:rPr>
        <w:t xml:space="preserve"> конкуренци</w:t>
      </w:r>
      <w:r w:rsidRPr="00B97A8E">
        <w:rPr>
          <w:rFonts w:ascii="GHEA Grapalat" w:hAnsi="GHEA Grapalat"/>
          <w:sz w:val="20"/>
          <w:szCs w:val="20"/>
        </w:rPr>
        <w:t>и,   злоупотребления доминирующим положением и антиконкурентного соглашения,</w:t>
      </w:r>
    </w:p>
    <w:p w14:paraId="6B2472C7" w14:textId="63711E4B" w:rsidR="00DD3151" w:rsidRPr="00B97A8E" w:rsidRDefault="00DD3151" w:rsidP="00DD3151">
      <w:pPr>
        <w:pStyle w:val="ListParagraph"/>
        <w:widowControl w:val="0"/>
        <w:numPr>
          <w:ilvl w:val="0"/>
          <w:numId w:val="22"/>
        </w:numPr>
        <w:tabs>
          <w:tab w:val="left" w:pos="567"/>
          <w:tab w:val="left" w:pos="900"/>
        </w:tabs>
        <w:ind w:left="0" w:firstLine="630"/>
        <w:jc w:val="both"/>
        <w:rPr>
          <w:rFonts w:ascii="GHEA Grapalat" w:hAnsi="GHEA Grapalat"/>
          <w:spacing w:val="-6"/>
          <w:sz w:val="20"/>
          <w:szCs w:val="20"/>
        </w:rPr>
      </w:pPr>
      <w:r w:rsidRPr="00B97A8E">
        <w:rPr>
          <w:rFonts w:ascii="GHEA Grapalat" w:hAnsi="GHEA Grapalat"/>
          <w:spacing w:val="-6"/>
          <w:sz w:val="20"/>
          <w:szCs w:val="20"/>
        </w:rPr>
        <w:t xml:space="preserve">отсутствует случай установленного приглашением на </w:t>
      </w:r>
      <w:r w:rsidR="00E94C06" w:rsidRPr="00B97A8E">
        <w:rPr>
          <w:rFonts w:ascii="GHEA Grapalat" w:hAnsi="GHEA Grapalat"/>
          <w:sz w:val="20"/>
          <w:szCs w:val="20"/>
        </w:rPr>
        <w:t>запрос катировки</w:t>
      </w:r>
      <w:r w:rsidRPr="00B97A8E">
        <w:rPr>
          <w:rFonts w:ascii="GHEA Grapalat" w:hAnsi="GHEA Grapalat"/>
          <w:sz w:val="20"/>
          <w:szCs w:val="20"/>
        </w:rPr>
        <w:t xml:space="preserve"> случая     одновременного </w:t>
      </w:r>
    </w:p>
    <w:p w14:paraId="70543753" w14:textId="77777777" w:rsidR="00DD3151" w:rsidRPr="00B97A8E" w:rsidRDefault="00DD3151" w:rsidP="00DD3151">
      <w:pPr>
        <w:pStyle w:val="BodyTextIndent"/>
        <w:widowControl w:val="0"/>
        <w:spacing w:line="240" w:lineRule="auto"/>
        <w:ind w:firstLine="0"/>
        <w:jc w:val="left"/>
        <w:rPr>
          <w:rFonts w:ascii="GHEA Grapalat" w:hAnsi="GHEA Grapalat" w:cs="Arial"/>
          <w:sz w:val="14"/>
        </w:rPr>
      </w:pPr>
      <w:r w:rsidRPr="00B97A8E">
        <w:rPr>
          <w:rFonts w:ascii="GHEA Grapalat" w:hAnsi="GHEA Grapalat"/>
          <w:i w:val="0"/>
        </w:rPr>
        <w:t xml:space="preserve">участия взаимосвязанных с </w:t>
      </w:r>
      <w:r w:rsidRPr="00B97A8E">
        <w:rPr>
          <w:rFonts w:ascii="GHEA Grapalat" w:hAnsi="GHEA Grapalat"/>
        </w:rPr>
        <w:t>____</w:t>
      </w:r>
      <w:r w:rsidRPr="00B97A8E">
        <w:rPr>
          <w:rFonts w:ascii="GHEA Grapalat" w:hAnsi="GHEA Grapalat"/>
          <w:sz w:val="12"/>
        </w:rPr>
        <w:t xml:space="preserve"> наименование участника</w:t>
      </w:r>
      <w:r w:rsidRPr="00B97A8E">
        <w:rPr>
          <w:rFonts w:ascii="GHEA Grapalat" w:hAnsi="GHEA Grapalat"/>
          <w:sz w:val="16"/>
          <w:u w:val="single"/>
        </w:rPr>
        <w:t xml:space="preserve"> </w:t>
      </w:r>
      <w:r w:rsidRPr="00B97A8E">
        <w:rPr>
          <w:rFonts w:ascii="GHEA Grapalat" w:hAnsi="GHEA Grapalat"/>
        </w:rPr>
        <w:t xml:space="preserve">______ </w:t>
      </w:r>
      <w:r w:rsidRPr="00B97A8E">
        <w:rPr>
          <w:rFonts w:ascii="GHEA Grapalat" w:hAnsi="GHEA Grapalat"/>
          <w:i w:val="0"/>
        </w:rPr>
        <w:t xml:space="preserve"> лиц и (или) учрежденных</w:t>
      </w:r>
      <w:r w:rsidRPr="00B97A8E">
        <w:rPr>
          <w:rFonts w:ascii="GHEA Grapalat" w:hAnsi="GHEA Grapalat"/>
        </w:rPr>
        <w:t>____</w:t>
      </w:r>
      <w:r w:rsidRPr="00B97A8E">
        <w:rPr>
          <w:rFonts w:ascii="GHEA Grapalat" w:hAnsi="GHEA Grapalat"/>
          <w:sz w:val="12"/>
        </w:rPr>
        <w:t xml:space="preserve"> наименование участника</w:t>
      </w:r>
      <w:r w:rsidRPr="00B97A8E">
        <w:rPr>
          <w:rFonts w:ascii="GHEA Grapalat" w:hAnsi="GHEA Grapalat"/>
          <w:sz w:val="16"/>
          <w:u w:val="single"/>
        </w:rPr>
        <w:t xml:space="preserve"> </w:t>
      </w:r>
      <w:r w:rsidRPr="00B97A8E">
        <w:rPr>
          <w:rFonts w:ascii="GHEA Grapalat" w:hAnsi="GHEA Grapalat"/>
        </w:rPr>
        <w:t xml:space="preserve">______ </w:t>
      </w:r>
      <w:r w:rsidRPr="00B97A8E">
        <w:rPr>
          <w:rFonts w:ascii="GHEA Grapalat" w:hAnsi="GHEA Grapalat"/>
          <w:sz w:val="14"/>
        </w:rPr>
        <w:tab/>
      </w:r>
      <w:r w:rsidRPr="00B97A8E">
        <w:rPr>
          <w:rFonts w:ascii="GHEA Grapalat" w:hAnsi="GHEA Grapalat"/>
          <w:i w:val="0"/>
          <w:iCs/>
          <w:sz w:val="22"/>
        </w:rPr>
        <w:t>организаций, либо организаций, имеющих принадлежащую</w:t>
      </w:r>
      <w:r w:rsidRPr="00B97A8E">
        <w:rPr>
          <w:rFonts w:ascii="GHEA Grapalat" w:hAnsi="GHEA Grapalat"/>
          <w:sz w:val="22"/>
        </w:rPr>
        <w:t xml:space="preserve"> </w:t>
      </w:r>
      <w:r w:rsidRPr="00B97A8E">
        <w:rPr>
          <w:rFonts w:ascii="GHEA Grapalat" w:hAnsi="GHEA Grapalat"/>
        </w:rPr>
        <w:t>____</w:t>
      </w:r>
      <w:r w:rsidRPr="00B97A8E">
        <w:rPr>
          <w:rFonts w:ascii="GHEA Grapalat" w:hAnsi="GHEA Grapalat"/>
          <w:sz w:val="12"/>
        </w:rPr>
        <w:t xml:space="preserve"> наименование участника</w:t>
      </w:r>
      <w:r w:rsidRPr="00B97A8E">
        <w:rPr>
          <w:rFonts w:ascii="GHEA Grapalat" w:hAnsi="GHEA Grapalat"/>
          <w:sz w:val="16"/>
          <w:u w:val="single"/>
        </w:rPr>
        <w:t xml:space="preserve"> </w:t>
      </w:r>
      <w:r w:rsidRPr="00B97A8E">
        <w:rPr>
          <w:rFonts w:ascii="GHEA Grapalat" w:hAnsi="GHEA Grapalat"/>
          <w:i w:val="0"/>
          <w:iCs/>
        </w:rPr>
        <w:t>______ долю (пай) в размере более пятидесяти процентов.</w:t>
      </w:r>
    </w:p>
    <w:p w14:paraId="69DB4EE1" w14:textId="77777777" w:rsidR="00DD3151" w:rsidRPr="00B97A8E" w:rsidRDefault="00DD3151" w:rsidP="00DD3151">
      <w:pPr>
        <w:widowControl w:val="0"/>
        <w:ind w:firstLine="630"/>
        <w:jc w:val="both"/>
        <w:rPr>
          <w:rFonts w:ascii="GHEA Grapalat" w:hAnsi="GHEA Grapalat"/>
          <w:sz w:val="22"/>
        </w:rPr>
      </w:pPr>
      <w:r w:rsidRPr="00B97A8E">
        <w:rPr>
          <w:rFonts w:ascii="GHEA Grapalat" w:hAnsi="GHEA Grapalat"/>
          <w:sz w:val="20"/>
          <w:szCs w:val="20"/>
        </w:rPr>
        <w:t>Ниже ____</w:t>
      </w:r>
      <w:r w:rsidRPr="00B97A8E">
        <w:rPr>
          <w:rFonts w:ascii="GHEA Grapalat" w:hAnsi="GHEA Grapalat"/>
          <w:sz w:val="12"/>
          <w:szCs w:val="20"/>
        </w:rPr>
        <w:t xml:space="preserve"> наименование участника</w:t>
      </w:r>
      <w:r w:rsidRPr="00B97A8E">
        <w:rPr>
          <w:rFonts w:ascii="GHEA Grapalat" w:hAnsi="GHEA Grapalat"/>
          <w:sz w:val="16"/>
          <w:szCs w:val="20"/>
          <w:u w:val="single"/>
        </w:rPr>
        <w:t xml:space="preserve"> </w:t>
      </w:r>
      <w:r w:rsidRPr="00B97A8E">
        <w:rPr>
          <w:rFonts w:ascii="GHEA Grapalat" w:hAnsi="GHEA Grapalat"/>
          <w:sz w:val="20"/>
          <w:szCs w:val="20"/>
        </w:rPr>
        <w:t>______ представляет ссылку на сайт, содержащий информацию о реальных бенефициарах</w:t>
      </w:r>
      <w:r w:rsidRPr="00B97A8E">
        <w:rPr>
          <w:rFonts w:ascii="GHEA Grapalat" w:hAnsi="GHEA Grapalat"/>
          <w:sz w:val="22"/>
        </w:rPr>
        <w:t xml:space="preserve"> -----------------------------------</w:t>
      </w:r>
      <w:r w:rsidRPr="00B97A8E">
        <w:rPr>
          <w:rStyle w:val="FootnoteReference"/>
          <w:rFonts w:ascii="GHEA Grapalat" w:hAnsi="GHEA Grapalat"/>
          <w:sz w:val="20"/>
          <w:szCs w:val="20"/>
        </w:rPr>
        <w:footnoteReference w:customMarkFollows="1" w:id="2"/>
        <w:t>**</w:t>
      </w:r>
      <w:r w:rsidRPr="00B97A8E">
        <w:rPr>
          <w:rFonts w:ascii="GHEA Grapalat" w:hAnsi="GHEA Grapalat"/>
          <w:sz w:val="20"/>
          <w:szCs w:val="20"/>
        </w:rPr>
        <w:t>.</w:t>
      </w:r>
    </w:p>
    <w:p w14:paraId="1D6E04F4" w14:textId="77777777" w:rsidR="00DD3151" w:rsidRPr="00B97A8E" w:rsidRDefault="00DD3151" w:rsidP="00DD3151">
      <w:pPr>
        <w:jc w:val="both"/>
        <w:rPr>
          <w:rFonts w:ascii="GHEA Grapalat" w:hAnsi="GHEA Grapalat"/>
          <w:sz w:val="20"/>
          <w:szCs w:val="20"/>
        </w:rPr>
      </w:pPr>
      <w:r w:rsidRPr="00B97A8E">
        <w:rPr>
          <w:rFonts w:ascii="GHEA Grapalat" w:hAnsi="GHEA Grapalat"/>
          <w:sz w:val="20"/>
          <w:szCs w:val="20"/>
        </w:rPr>
        <w:t xml:space="preserve"> Прилагается  полное описание предлагаемого   ----------------------------     товара, </w:t>
      </w:r>
    </w:p>
    <w:p w14:paraId="20C0B7BE" w14:textId="77777777" w:rsidR="00DD3151" w:rsidRPr="00B97A8E" w:rsidRDefault="00DD3151" w:rsidP="00DD3151">
      <w:pPr>
        <w:jc w:val="both"/>
        <w:rPr>
          <w:rFonts w:ascii="GHEA Grapalat" w:hAnsi="GHEA Grapalat"/>
          <w:sz w:val="22"/>
        </w:rPr>
      </w:pPr>
      <w:r w:rsidRPr="00B97A8E">
        <w:rPr>
          <w:rFonts w:ascii="GHEA Grapalat" w:hAnsi="GHEA Grapalat"/>
          <w:sz w:val="14"/>
        </w:rPr>
        <w:t xml:space="preserve">                                                                                                             наименование участника</w:t>
      </w:r>
    </w:p>
    <w:p w14:paraId="1C55C938" w14:textId="77777777" w:rsidR="00DD3151" w:rsidRPr="00B97A8E" w:rsidRDefault="00DD3151" w:rsidP="00DD3151">
      <w:pPr>
        <w:jc w:val="both"/>
        <w:rPr>
          <w:rFonts w:ascii="GHEA Grapalat" w:hAnsi="GHEA Grapalat"/>
          <w:sz w:val="20"/>
          <w:szCs w:val="20"/>
          <w:lang w:val="hy-AM"/>
        </w:rPr>
      </w:pPr>
      <w:r w:rsidRPr="00B97A8E">
        <w:rPr>
          <w:rFonts w:ascii="GHEA Grapalat" w:hAnsi="GHEA Grapalat"/>
          <w:sz w:val="20"/>
          <w:szCs w:val="20"/>
        </w:rPr>
        <w:t xml:space="preserve">согласно Приложению 1.1.                                                                                                                           </w:t>
      </w:r>
    </w:p>
    <w:p w14:paraId="221530FA" w14:textId="77777777" w:rsidR="00DD3151" w:rsidRPr="00B97A8E" w:rsidRDefault="00DD3151" w:rsidP="00DD3151">
      <w:pPr>
        <w:jc w:val="both"/>
        <w:rPr>
          <w:rFonts w:ascii="GHEA Grapalat" w:hAnsi="GHEA Grapalat"/>
          <w:sz w:val="22"/>
        </w:rPr>
      </w:pPr>
      <w:r w:rsidRPr="00B97A8E">
        <w:rPr>
          <w:rFonts w:ascii="GHEA Grapalat" w:hAnsi="GHEA Grapalat"/>
          <w:sz w:val="22"/>
        </w:rPr>
        <w:t>______________________________________________</w:t>
      </w:r>
      <w:r w:rsidRPr="00B97A8E">
        <w:rPr>
          <w:rFonts w:ascii="GHEA Grapalat" w:hAnsi="GHEA Grapalat"/>
          <w:sz w:val="22"/>
        </w:rPr>
        <w:tab/>
        <w:t>_____________________</w:t>
      </w:r>
    </w:p>
    <w:p w14:paraId="2204B32D" w14:textId="77777777" w:rsidR="00DD3151" w:rsidRPr="00B97A8E" w:rsidRDefault="00DD3151" w:rsidP="00DD3151">
      <w:pPr>
        <w:tabs>
          <w:tab w:val="left" w:pos="7230"/>
        </w:tabs>
        <w:ind w:left="851"/>
        <w:jc w:val="both"/>
        <w:rPr>
          <w:rFonts w:ascii="GHEA Grapalat" w:hAnsi="GHEA Grapalat"/>
          <w:sz w:val="14"/>
        </w:rPr>
      </w:pPr>
      <w:r w:rsidRPr="00B97A8E">
        <w:rPr>
          <w:rFonts w:ascii="GHEA Grapalat" w:hAnsi="GHEA Grapalat"/>
          <w:sz w:val="14"/>
        </w:rPr>
        <w:t>наименование участника (должность,</w:t>
      </w:r>
      <w:r w:rsidRPr="00B97A8E">
        <w:rPr>
          <w:rFonts w:ascii="GHEA Grapalat" w:hAnsi="GHEA Grapalat"/>
          <w:sz w:val="14"/>
        </w:rPr>
        <w:tab/>
        <w:t>подпись)</w:t>
      </w:r>
    </w:p>
    <w:p w14:paraId="295A7C59" w14:textId="6CCCB21B" w:rsidR="00DD3151" w:rsidRPr="00B97A8E" w:rsidRDefault="00DD3151" w:rsidP="00DD3151">
      <w:pPr>
        <w:ind w:left="1134"/>
        <w:jc w:val="both"/>
        <w:rPr>
          <w:rFonts w:ascii="GHEA Grapalat" w:hAnsi="GHEA Grapalat"/>
          <w:sz w:val="14"/>
        </w:rPr>
      </w:pPr>
      <w:r w:rsidRPr="00B97A8E">
        <w:rPr>
          <w:rFonts w:ascii="GHEA Grapalat" w:hAnsi="GHEA Grapalat"/>
          <w:sz w:val="14"/>
        </w:rPr>
        <w:t>имя, фамилия руководителя)</w:t>
      </w:r>
    </w:p>
    <w:p w14:paraId="53A5710E" w14:textId="77777777" w:rsidR="00D043C1" w:rsidRPr="00B97A8E" w:rsidRDefault="00D043C1" w:rsidP="005B4A12">
      <w:pPr>
        <w:pStyle w:val="Heading3"/>
        <w:keepNext w:val="0"/>
        <w:widowControl w:val="0"/>
        <w:spacing w:line="240" w:lineRule="auto"/>
        <w:ind w:firstLine="567"/>
        <w:jc w:val="right"/>
        <w:rPr>
          <w:rFonts w:ascii="GHEA Grapalat" w:hAnsi="GHEA Grapalat" w:cs="Arial"/>
          <w:b/>
          <w:i w:val="0"/>
        </w:rPr>
      </w:pPr>
      <w:r w:rsidRPr="00B97A8E">
        <w:rPr>
          <w:rFonts w:ascii="GHEA Grapalat" w:hAnsi="GHEA Grapalat"/>
          <w:b/>
          <w:i w:val="0"/>
        </w:rPr>
        <w:t>Приложение № 1,1</w:t>
      </w:r>
    </w:p>
    <w:p w14:paraId="0CEF179B" w14:textId="4183C909" w:rsidR="00D043C1" w:rsidRPr="00B97A8E" w:rsidRDefault="00D043C1" w:rsidP="00D043C1">
      <w:pPr>
        <w:pStyle w:val="BodyTextIndent3"/>
        <w:widowControl w:val="0"/>
        <w:spacing w:after="160" w:line="240" w:lineRule="auto"/>
        <w:jc w:val="right"/>
        <w:rPr>
          <w:rFonts w:ascii="GHEA Grapalat" w:hAnsi="GHEA Grapalat" w:cs="Arial"/>
          <w:b/>
        </w:rPr>
      </w:pPr>
      <w:r w:rsidRPr="00B97A8E">
        <w:rPr>
          <w:rFonts w:ascii="GHEA Grapalat" w:hAnsi="GHEA Grapalat"/>
          <w:b/>
        </w:rPr>
        <w:lastRenderedPageBreak/>
        <w:t xml:space="preserve">к Приглашению на </w:t>
      </w:r>
      <w:r w:rsidR="00E94C06" w:rsidRPr="00B97A8E">
        <w:rPr>
          <w:rFonts w:ascii="GHEA Grapalat" w:hAnsi="GHEA Grapalat"/>
          <w:b/>
        </w:rPr>
        <w:t>запрос катировки</w:t>
      </w:r>
      <w:r w:rsidRPr="00B97A8E">
        <w:rPr>
          <w:rFonts w:ascii="GHEA Grapalat" w:hAnsi="GHEA Grapalat" w:cs="Arial"/>
          <w:b/>
        </w:rPr>
        <w:br/>
      </w:r>
      <w:r w:rsidRPr="00B97A8E">
        <w:rPr>
          <w:rFonts w:ascii="GHEA Grapalat" w:hAnsi="GHEA Grapalat"/>
          <w:b/>
        </w:rPr>
        <w:t xml:space="preserve">под кодом </w:t>
      </w:r>
      <w:r w:rsidR="00287585" w:rsidRPr="00B97A8E">
        <w:rPr>
          <w:rFonts w:ascii="GHEA Grapalat" w:hAnsi="GHEA Grapalat"/>
          <w:b/>
        </w:rPr>
        <w:t>ԿՀԳԿ-ԳՀԱՊՁԲ-25/22</w:t>
      </w:r>
    </w:p>
    <w:p w14:paraId="4B695B5E" w14:textId="77777777" w:rsidR="00D043C1" w:rsidRPr="00B97A8E" w:rsidRDefault="00D043C1" w:rsidP="00D043C1">
      <w:pPr>
        <w:widowControl w:val="0"/>
        <w:spacing w:after="160"/>
        <w:ind w:left="567" w:right="565"/>
        <w:jc w:val="center"/>
        <w:rPr>
          <w:rFonts w:ascii="GHEA Grapalat" w:hAnsi="GHEA Grapalat"/>
          <w:b/>
          <w:sz w:val="20"/>
          <w:szCs w:val="20"/>
        </w:rPr>
      </w:pPr>
    </w:p>
    <w:p w14:paraId="23E2F89F" w14:textId="77777777" w:rsidR="00D043C1" w:rsidRPr="00B97A8E" w:rsidRDefault="00D043C1" w:rsidP="0073548C">
      <w:pPr>
        <w:pStyle w:val="Heading3"/>
        <w:keepNext w:val="0"/>
        <w:widowControl w:val="0"/>
        <w:spacing w:line="240" w:lineRule="auto"/>
        <w:ind w:left="567" w:right="565"/>
        <w:rPr>
          <w:rFonts w:ascii="GHEA Grapalat" w:hAnsi="GHEA Grapalat"/>
          <w:b/>
          <w:i w:val="0"/>
        </w:rPr>
      </w:pPr>
      <w:r w:rsidRPr="00B97A8E">
        <w:rPr>
          <w:rFonts w:ascii="GHEA Grapalat" w:hAnsi="GHEA Grapalat"/>
          <w:b/>
          <w:i w:val="0"/>
        </w:rPr>
        <w:t>ПОЛНОЕ ОПИСАНИЕ</w:t>
      </w:r>
    </w:p>
    <w:p w14:paraId="5568AC93" w14:textId="63B38052" w:rsidR="00D043C1" w:rsidRPr="00B97A8E" w:rsidRDefault="00D043C1" w:rsidP="0073548C">
      <w:pPr>
        <w:pStyle w:val="Heading3"/>
        <w:keepNext w:val="0"/>
        <w:widowControl w:val="0"/>
        <w:spacing w:line="240" w:lineRule="auto"/>
        <w:ind w:left="567" w:right="565"/>
        <w:rPr>
          <w:rFonts w:ascii="GHEA Grapalat" w:hAnsi="GHEA Grapalat"/>
          <w:b/>
          <w:i w:val="0"/>
        </w:rPr>
      </w:pPr>
      <w:r w:rsidRPr="00B97A8E">
        <w:rPr>
          <w:rFonts w:ascii="GHEA Grapalat" w:hAnsi="GHEA Grapalat"/>
          <w:b/>
          <w:i w:val="0"/>
        </w:rPr>
        <w:t xml:space="preserve">предлагаемого </w:t>
      </w:r>
      <w:r w:rsidR="00A35FB1" w:rsidRPr="00B97A8E">
        <w:rPr>
          <w:rFonts w:ascii="GHEA Grapalat" w:hAnsi="GHEA Grapalat"/>
          <w:b/>
          <w:i w:val="0"/>
        </w:rPr>
        <w:t>товара</w:t>
      </w:r>
    </w:p>
    <w:p w14:paraId="784EC019" w14:textId="77777777" w:rsidR="0073548C" w:rsidRPr="00B97A8E" w:rsidRDefault="0073548C" w:rsidP="0073548C">
      <w:pPr>
        <w:rPr>
          <w:sz w:val="20"/>
          <w:szCs w:val="20"/>
        </w:rPr>
      </w:pPr>
    </w:p>
    <w:p w14:paraId="723025F4" w14:textId="3D4A801D" w:rsidR="00DD3151" w:rsidRPr="00B97A8E" w:rsidRDefault="00DD3151" w:rsidP="00DD3151">
      <w:pPr>
        <w:widowControl w:val="0"/>
        <w:ind w:left="-90" w:firstLine="270"/>
        <w:jc w:val="both"/>
        <w:rPr>
          <w:rFonts w:ascii="GHEA Grapalat" w:hAnsi="GHEA Grapalat"/>
          <w:sz w:val="22"/>
        </w:rPr>
      </w:pPr>
      <w:r w:rsidRPr="00B97A8E">
        <w:rPr>
          <w:rFonts w:ascii="GHEA Grapalat" w:hAnsi="GHEA Grapalat"/>
          <w:sz w:val="16"/>
          <w:szCs w:val="16"/>
        </w:rPr>
        <w:t>____ наименование участника</w:t>
      </w:r>
      <w:r w:rsidRPr="00B97A8E">
        <w:rPr>
          <w:rFonts w:ascii="GHEA Grapalat" w:hAnsi="GHEA Grapalat"/>
          <w:sz w:val="16"/>
          <w:szCs w:val="16"/>
          <w:u w:val="single"/>
        </w:rPr>
        <w:t xml:space="preserve"> </w:t>
      </w:r>
      <w:r w:rsidRPr="00B97A8E">
        <w:rPr>
          <w:rFonts w:ascii="GHEA Grapalat" w:hAnsi="GHEA Grapalat"/>
          <w:sz w:val="16"/>
          <w:szCs w:val="16"/>
        </w:rPr>
        <w:t>______,</w:t>
      </w:r>
      <w:r w:rsidRPr="00B97A8E">
        <w:rPr>
          <w:rFonts w:ascii="GHEA Grapalat" w:hAnsi="GHEA Grapalat"/>
          <w:sz w:val="20"/>
          <w:szCs w:val="20"/>
        </w:rPr>
        <w:t xml:space="preserve"> в качестве участника в  рамках </w:t>
      </w:r>
      <w:r w:rsidR="00E94C06" w:rsidRPr="00B97A8E">
        <w:rPr>
          <w:rFonts w:ascii="GHEA Grapalat" w:hAnsi="GHEA Grapalat"/>
          <w:sz w:val="20"/>
          <w:szCs w:val="20"/>
        </w:rPr>
        <w:t>запроса катировки</w:t>
      </w:r>
      <w:r w:rsidRPr="00B97A8E">
        <w:rPr>
          <w:rFonts w:ascii="GHEA Grapalat" w:hAnsi="GHEA Grapalat"/>
          <w:sz w:val="20"/>
          <w:szCs w:val="20"/>
        </w:rPr>
        <w:t xml:space="preserve"> под кодом </w:t>
      </w:r>
      <w:r w:rsidR="00287585" w:rsidRPr="00B97A8E">
        <w:rPr>
          <w:rFonts w:ascii="GHEA Grapalat" w:hAnsi="GHEA Grapalat"/>
          <w:sz w:val="20"/>
          <w:szCs w:val="20"/>
        </w:rPr>
        <w:t>ԿՀԳԿ-ԳՀԱՊՁԲ-25/22</w:t>
      </w:r>
      <w:r w:rsidR="0016275C" w:rsidRPr="00B97A8E">
        <w:rPr>
          <w:rFonts w:ascii="GHEA Grapalat" w:hAnsi="GHEA Grapalat"/>
          <w:sz w:val="20"/>
          <w:szCs w:val="20"/>
        </w:rPr>
        <w:t xml:space="preserve"> </w:t>
      </w:r>
      <w:r w:rsidRPr="00B97A8E">
        <w:rPr>
          <w:rFonts w:ascii="GHEA Grapalat" w:hAnsi="GHEA Grapalat"/>
          <w:sz w:val="20"/>
          <w:szCs w:val="20"/>
        </w:rPr>
        <w:t>ниже по лотам представляет полное описание предлагаемого им товара.</w:t>
      </w:r>
      <w:r w:rsidRPr="00B97A8E">
        <w:rPr>
          <w:rFonts w:ascii="GHEA Grapalat" w:hAnsi="GHEA Grapalat"/>
          <w:sz w:val="22"/>
        </w:rPr>
        <w:t xml:space="preserve"> </w:t>
      </w:r>
    </w:p>
    <w:p w14:paraId="11BC452F" w14:textId="77777777" w:rsidR="0073548C" w:rsidRPr="00B97A8E" w:rsidRDefault="0073548C" w:rsidP="00DD3151">
      <w:pPr>
        <w:widowControl w:val="0"/>
        <w:ind w:left="-90" w:firstLine="270"/>
        <w:jc w:val="both"/>
        <w:rPr>
          <w:rFonts w:ascii="GHEA Grapalat" w:hAnsi="GHEA Grapalat"/>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1795"/>
        <w:gridCol w:w="1439"/>
        <w:gridCol w:w="1270"/>
        <w:gridCol w:w="1712"/>
        <w:gridCol w:w="2766"/>
      </w:tblGrid>
      <w:tr w:rsidR="00B97A8E" w:rsidRPr="00B97A8E" w14:paraId="0D0C67A0" w14:textId="77777777" w:rsidTr="00DD3151">
        <w:tc>
          <w:tcPr>
            <w:tcW w:w="1042" w:type="dxa"/>
            <w:vMerge w:val="restart"/>
            <w:vAlign w:val="center"/>
          </w:tcPr>
          <w:p w14:paraId="3C2D0464" w14:textId="77777777" w:rsidR="00DD3151" w:rsidRPr="00B97A8E" w:rsidRDefault="00DD3151" w:rsidP="00264E34">
            <w:pPr>
              <w:widowControl w:val="0"/>
              <w:jc w:val="center"/>
              <w:rPr>
                <w:rFonts w:ascii="GHEA Grapalat" w:hAnsi="GHEA Grapalat"/>
                <w:b/>
                <w:bCs/>
                <w:sz w:val="20"/>
                <w:szCs w:val="20"/>
              </w:rPr>
            </w:pPr>
            <w:r w:rsidRPr="00B97A8E">
              <w:rPr>
                <w:rFonts w:ascii="GHEA Grapalat" w:hAnsi="GHEA Grapalat"/>
                <w:b/>
                <w:sz w:val="20"/>
                <w:szCs w:val="20"/>
              </w:rPr>
              <w:t>Номер лота</w:t>
            </w:r>
          </w:p>
        </w:tc>
        <w:tc>
          <w:tcPr>
            <w:tcW w:w="9596" w:type="dxa"/>
            <w:gridSpan w:val="5"/>
            <w:vAlign w:val="center"/>
          </w:tcPr>
          <w:p w14:paraId="260E48D2" w14:textId="77777777" w:rsidR="00DD3151" w:rsidRPr="00B97A8E" w:rsidRDefault="00DD3151" w:rsidP="00264E34">
            <w:pPr>
              <w:widowControl w:val="0"/>
              <w:jc w:val="center"/>
              <w:rPr>
                <w:rFonts w:ascii="GHEA Grapalat" w:hAnsi="GHEA Grapalat"/>
                <w:b/>
                <w:bCs/>
                <w:sz w:val="20"/>
                <w:szCs w:val="20"/>
              </w:rPr>
            </w:pPr>
            <w:r w:rsidRPr="00B97A8E">
              <w:rPr>
                <w:rFonts w:ascii="GHEA Grapalat" w:hAnsi="GHEA Grapalat"/>
                <w:b/>
                <w:sz w:val="20"/>
                <w:szCs w:val="20"/>
              </w:rPr>
              <w:t>Предлагаемый товар</w:t>
            </w:r>
          </w:p>
        </w:tc>
      </w:tr>
      <w:tr w:rsidR="00B97A8E" w:rsidRPr="00B97A8E" w14:paraId="1CC6B31E" w14:textId="77777777" w:rsidTr="00DD3151">
        <w:trPr>
          <w:trHeight w:val="224"/>
        </w:trPr>
        <w:tc>
          <w:tcPr>
            <w:tcW w:w="1042" w:type="dxa"/>
            <w:vMerge/>
            <w:vAlign w:val="center"/>
          </w:tcPr>
          <w:p w14:paraId="2FF0159B" w14:textId="77777777" w:rsidR="00DD3151" w:rsidRPr="00B97A8E" w:rsidRDefault="00DD3151" w:rsidP="00264E34">
            <w:pPr>
              <w:widowControl w:val="0"/>
              <w:jc w:val="center"/>
              <w:rPr>
                <w:rFonts w:ascii="GHEA Grapalat" w:hAnsi="GHEA Grapalat"/>
                <w:b/>
                <w:bCs/>
                <w:sz w:val="20"/>
                <w:szCs w:val="20"/>
              </w:rPr>
            </w:pPr>
          </w:p>
        </w:tc>
        <w:tc>
          <w:tcPr>
            <w:tcW w:w="1856" w:type="dxa"/>
            <w:vAlign w:val="center"/>
          </w:tcPr>
          <w:p w14:paraId="2879A2CB" w14:textId="77777777" w:rsidR="00DD3151" w:rsidRPr="00B97A8E" w:rsidRDefault="00DD3151" w:rsidP="00264E34">
            <w:pPr>
              <w:widowControl w:val="0"/>
              <w:jc w:val="center"/>
              <w:rPr>
                <w:rFonts w:ascii="GHEA Grapalat" w:hAnsi="GHEA Grapalat"/>
                <w:b/>
                <w:sz w:val="20"/>
                <w:szCs w:val="20"/>
              </w:rPr>
            </w:pPr>
            <w:r w:rsidRPr="00B97A8E">
              <w:rPr>
                <w:rFonts w:ascii="GHEA Grapalat" w:hAnsi="GHEA Grapalat"/>
                <w:b/>
                <w:sz w:val="20"/>
                <w:szCs w:val="20"/>
              </w:rPr>
              <w:t>фирменное</w:t>
            </w:r>
          </w:p>
          <w:p w14:paraId="5D670429" w14:textId="77777777" w:rsidR="00DD3151" w:rsidRPr="00B97A8E" w:rsidRDefault="00DD3151" w:rsidP="00264E34">
            <w:pPr>
              <w:widowControl w:val="0"/>
              <w:jc w:val="center"/>
              <w:rPr>
                <w:rFonts w:ascii="GHEA Grapalat" w:hAnsi="GHEA Grapalat"/>
                <w:b/>
                <w:bCs/>
                <w:sz w:val="20"/>
                <w:szCs w:val="20"/>
              </w:rPr>
            </w:pPr>
            <w:r w:rsidRPr="00B97A8E">
              <w:rPr>
                <w:rFonts w:ascii="GHEA Grapalat" w:hAnsi="GHEA Grapalat"/>
                <w:b/>
                <w:sz w:val="20"/>
                <w:szCs w:val="20"/>
              </w:rPr>
              <w:t>наименование</w:t>
            </w:r>
          </w:p>
        </w:tc>
        <w:tc>
          <w:tcPr>
            <w:tcW w:w="1530" w:type="dxa"/>
            <w:vAlign w:val="center"/>
          </w:tcPr>
          <w:p w14:paraId="54177E7F" w14:textId="77777777" w:rsidR="00DD3151" w:rsidRPr="00B97A8E" w:rsidRDefault="00DD3151" w:rsidP="00264E34">
            <w:pPr>
              <w:widowControl w:val="0"/>
              <w:jc w:val="center"/>
              <w:rPr>
                <w:rFonts w:ascii="GHEA Grapalat" w:hAnsi="GHEA Grapalat"/>
                <w:b/>
                <w:bCs/>
                <w:sz w:val="20"/>
                <w:szCs w:val="20"/>
              </w:rPr>
            </w:pPr>
            <w:r w:rsidRPr="00B97A8E">
              <w:rPr>
                <w:rFonts w:ascii="GHEA Grapalat" w:hAnsi="GHEA Grapalat"/>
                <w:b/>
                <w:sz w:val="20"/>
                <w:szCs w:val="20"/>
              </w:rPr>
              <w:t>товарный знак</w:t>
            </w:r>
          </w:p>
        </w:tc>
        <w:tc>
          <w:tcPr>
            <w:tcW w:w="1381" w:type="dxa"/>
            <w:vAlign w:val="center"/>
          </w:tcPr>
          <w:p w14:paraId="245CB3AB" w14:textId="77777777" w:rsidR="00DD3151" w:rsidRPr="00B97A8E" w:rsidRDefault="00DD3151" w:rsidP="00264E34">
            <w:pPr>
              <w:widowControl w:val="0"/>
              <w:jc w:val="center"/>
              <w:rPr>
                <w:rFonts w:ascii="GHEA Grapalat" w:hAnsi="GHEA Grapalat"/>
                <w:b/>
                <w:bCs/>
                <w:sz w:val="20"/>
                <w:szCs w:val="20"/>
                <w:lang w:val="hy-AM"/>
              </w:rPr>
            </w:pPr>
            <w:r w:rsidRPr="00B97A8E">
              <w:rPr>
                <w:rFonts w:ascii="GHEA Grapalat" w:hAnsi="GHEA Grapalat"/>
                <w:b/>
                <w:bCs/>
                <w:sz w:val="20"/>
                <w:szCs w:val="20"/>
              </w:rPr>
              <w:t>модель</w:t>
            </w:r>
          </w:p>
        </w:tc>
        <w:tc>
          <w:tcPr>
            <w:tcW w:w="1727" w:type="dxa"/>
            <w:vAlign w:val="center"/>
          </w:tcPr>
          <w:p w14:paraId="13655F52" w14:textId="77777777" w:rsidR="00DD3151" w:rsidRPr="00B97A8E" w:rsidRDefault="00DD3151" w:rsidP="00264E34">
            <w:pPr>
              <w:widowControl w:val="0"/>
              <w:jc w:val="center"/>
              <w:rPr>
                <w:rFonts w:ascii="GHEA Grapalat" w:hAnsi="GHEA Grapalat"/>
                <w:b/>
                <w:bCs/>
                <w:sz w:val="20"/>
                <w:szCs w:val="20"/>
              </w:rPr>
            </w:pPr>
            <w:r w:rsidRPr="00B97A8E">
              <w:rPr>
                <w:rFonts w:ascii="GHEA Grapalat" w:hAnsi="GHEA Grapalat"/>
                <w:b/>
                <w:sz w:val="20"/>
                <w:szCs w:val="20"/>
              </w:rPr>
              <w:t>наименование производителя</w:t>
            </w:r>
          </w:p>
        </w:tc>
        <w:tc>
          <w:tcPr>
            <w:tcW w:w="3102" w:type="dxa"/>
            <w:vAlign w:val="center"/>
          </w:tcPr>
          <w:p w14:paraId="3306891C" w14:textId="77777777" w:rsidR="00DD3151" w:rsidRPr="00B97A8E" w:rsidRDefault="00DD3151" w:rsidP="00264E34">
            <w:pPr>
              <w:widowControl w:val="0"/>
              <w:jc w:val="center"/>
              <w:rPr>
                <w:rFonts w:ascii="GHEA Grapalat" w:hAnsi="GHEA Grapalat"/>
                <w:b/>
                <w:bCs/>
                <w:sz w:val="20"/>
                <w:szCs w:val="20"/>
              </w:rPr>
            </w:pPr>
            <w:r w:rsidRPr="00B97A8E">
              <w:rPr>
                <w:rFonts w:ascii="GHEA Grapalat" w:hAnsi="GHEA Grapalat"/>
                <w:b/>
                <w:sz w:val="20"/>
                <w:szCs w:val="20"/>
              </w:rPr>
              <w:t>технические характеристики</w:t>
            </w:r>
          </w:p>
        </w:tc>
      </w:tr>
      <w:tr w:rsidR="00B97A8E" w:rsidRPr="00B97A8E" w14:paraId="0FD0BB7D" w14:textId="77777777" w:rsidTr="00DD3151">
        <w:tc>
          <w:tcPr>
            <w:tcW w:w="1042" w:type="dxa"/>
          </w:tcPr>
          <w:p w14:paraId="0DD2455E"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856" w:type="dxa"/>
          </w:tcPr>
          <w:p w14:paraId="56BBD4DB"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530" w:type="dxa"/>
          </w:tcPr>
          <w:p w14:paraId="7EE1A7C0"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381" w:type="dxa"/>
          </w:tcPr>
          <w:p w14:paraId="31ED7AEB"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727" w:type="dxa"/>
          </w:tcPr>
          <w:p w14:paraId="7E91611C"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3102" w:type="dxa"/>
          </w:tcPr>
          <w:p w14:paraId="2A4763E9" w14:textId="77777777" w:rsidR="00DD3151" w:rsidRPr="00B97A8E" w:rsidRDefault="00DD3151" w:rsidP="00264E34">
            <w:pPr>
              <w:pStyle w:val="Heading3"/>
              <w:keepNext w:val="0"/>
              <w:widowControl w:val="0"/>
              <w:spacing w:line="240" w:lineRule="auto"/>
              <w:jc w:val="left"/>
              <w:rPr>
                <w:rFonts w:ascii="GHEA Grapalat" w:hAnsi="GHEA Grapalat"/>
                <w:b/>
              </w:rPr>
            </w:pPr>
          </w:p>
        </w:tc>
      </w:tr>
      <w:tr w:rsidR="00B97A8E" w:rsidRPr="00B97A8E" w14:paraId="29EAD294" w14:textId="77777777" w:rsidTr="00DD3151">
        <w:tc>
          <w:tcPr>
            <w:tcW w:w="1042" w:type="dxa"/>
          </w:tcPr>
          <w:p w14:paraId="55B555B8"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856" w:type="dxa"/>
          </w:tcPr>
          <w:p w14:paraId="28A64D3C"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530" w:type="dxa"/>
          </w:tcPr>
          <w:p w14:paraId="0EEDC506"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381" w:type="dxa"/>
          </w:tcPr>
          <w:p w14:paraId="52AC42EE"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727" w:type="dxa"/>
          </w:tcPr>
          <w:p w14:paraId="359096CD"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3102" w:type="dxa"/>
          </w:tcPr>
          <w:p w14:paraId="06F6175C" w14:textId="77777777" w:rsidR="00DD3151" w:rsidRPr="00B97A8E" w:rsidRDefault="00DD3151" w:rsidP="00264E34">
            <w:pPr>
              <w:pStyle w:val="Heading3"/>
              <w:keepNext w:val="0"/>
              <w:widowControl w:val="0"/>
              <w:spacing w:line="240" w:lineRule="auto"/>
              <w:jc w:val="left"/>
              <w:rPr>
                <w:rFonts w:ascii="GHEA Grapalat" w:hAnsi="GHEA Grapalat"/>
                <w:b/>
              </w:rPr>
            </w:pPr>
          </w:p>
        </w:tc>
      </w:tr>
      <w:tr w:rsidR="00DD3151" w:rsidRPr="00B97A8E" w14:paraId="3A7DC79B" w14:textId="77777777" w:rsidTr="00DD3151">
        <w:tc>
          <w:tcPr>
            <w:tcW w:w="1042" w:type="dxa"/>
          </w:tcPr>
          <w:p w14:paraId="309D4D69"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856" w:type="dxa"/>
          </w:tcPr>
          <w:p w14:paraId="1DAF803A"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530" w:type="dxa"/>
          </w:tcPr>
          <w:p w14:paraId="70D6E4B1"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381" w:type="dxa"/>
          </w:tcPr>
          <w:p w14:paraId="7F106045"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1727" w:type="dxa"/>
          </w:tcPr>
          <w:p w14:paraId="324A2E94" w14:textId="77777777" w:rsidR="00DD3151" w:rsidRPr="00B97A8E" w:rsidRDefault="00DD3151" w:rsidP="00264E34">
            <w:pPr>
              <w:pStyle w:val="Heading3"/>
              <w:keepNext w:val="0"/>
              <w:widowControl w:val="0"/>
              <w:spacing w:line="240" w:lineRule="auto"/>
              <w:jc w:val="left"/>
              <w:rPr>
                <w:rFonts w:ascii="GHEA Grapalat" w:hAnsi="GHEA Grapalat"/>
                <w:b/>
              </w:rPr>
            </w:pPr>
          </w:p>
        </w:tc>
        <w:tc>
          <w:tcPr>
            <w:tcW w:w="3102" w:type="dxa"/>
          </w:tcPr>
          <w:p w14:paraId="62E9B2D0" w14:textId="77777777" w:rsidR="00DD3151" w:rsidRPr="00B97A8E" w:rsidRDefault="00DD3151" w:rsidP="00264E34">
            <w:pPr>
              <w:pStyle w:val="Heading3"/>
              <w:keepNext w:val="0"/>
              <w:widowControl w:val="0"/>
              <w:spacing w:line="240" w:lineRule="auto"/>
              <w:jc w:val="left"/>
              <w:rPr>
                <w:rFonts w:ascii="GHEA Grapalat" w:hAnsi="GHEA Grapalat"/>
                <w:b/>
              </w:rPr>
            </w:pPr>
          </w:p>
        </w:tc>
      </w:tr>
    </w:tbl>
    <w:p w14:paraId="2BB161D0" w14:textId="77777777" w:rsidR="00D043C1" w:rsidRPr="00B97A8E" w:rsidRDefault="00D043C1" w:rsidP="00D043C1">
      <w:pPr>
        <w:pStyle w:val="Heading3"/>
        <w:keepNext w:val="0"/>
        <w:widowControl w:val="0"/>
        <w:spacing w:after="160" w:line="240" w:lineRule="auto"/>
        <w:ind w:left="567" w:right="565"/>
        <w:rPr>
          <w:rFonts w:ascii="GHEA Grapalat" w:hAnsi="GHEA Grapalat" w:cs="Arial"/>
          <w:sz w:val="24"/>
          <w:szCs w:val="24"/>
        </w:rPr>
      </w:pPr>
    </w:p>
    <w:p w14:paraId="12AAD1F7" w14:textId="77777777" w:rsidR="00D043C1" w:rsidRPr="00B97A8E" w:rsidRDefault="00D043C1" w:rsidP="00D043C1">
      <w:pPr>
        <w:widowControl w:val="0"/>
        <w:tabs>
          <w:tab w:val="left" w:pos="6804"/>
        </w:tabs>
        <w:jc w:val="center"/>
        <w:rPr>
          <w:rFonts w:ascii="GHEA Grapalat" w:hAnsi="GHEA Grapalat"/>
        </w:rPr>
      </w:pPr>
      <w:r w:rsidRPr="00B97A8E">
        <w:rPr>
          <w:rFonts w:ascii="GHEA Grapalat" w:hAnsi="GHEA Grapalat"/>
        </w:rPr>
        <w:t>_________________________________________________</w:t>
      </w:r>
      <w:r w:rsidRPr="00B97A8E">
        <w:rPr>
          <w:rFonts w:ascii="GHEA Grapalat" w:hAnsi="GHEA Grapalat"/>
        </w:rPr>
        <w:tab/>
        <w:t>_________________</w:t>
      </w:r>
    </w:p>
    <w:p w14:paraId="3E45B4B1" w14:textId="77777777" w:rsidR="00D043C1" w:rsidRPr="00B97A8E" w:rsidRDefault="00D043C1" w:rsidP="00D043C1">
      <w:pPr>
        <w:widowControl w:val="0"/>
        <w:tabs>
          <w:tab w:val="left" w:pos="7513"/>
        </w:tabs>
        <w:spacing w:after="160"/>
        <w:ind w:left="709"/>
        <w:jc w:val="both"/>
        <w:rPr>
          <w:rFonts w:ascii="GHEA Grapalat" w:hAnsi="GHEA Grapalat" w:cs="Arial"/>
          <w:sz w:val="16"/>
        </w:rPr>
      </w:pPr>
      <w:r w:rsidRPr="00B97A8E">
        <w:rPr>
          <w:rFonts w:ascii="GHEA Grapalat" w:hAnsi="GHEA Grapalat"/>
          <w:sz w:val="16"/>
        </w:rPr>
        <w:t>наименование участника (должность, имя, фамилия руководителя</w:t>
      </w:r>
      <w:r w:rsidRPr="00B97A8E">
        <w:rPr>
          <w:rFonts w:ascii="GHEA Grapalat" w:hAnsi="GHEA Grapalat"/>
          <w:sz w:val="16"/>
        </w:rPr>
        <w:tab/>
        <w:t>подпись</w:t>
      </w:r>
    </w:p>
    <w:p w14:paraId="1331BA7A" w14:textId="77777777" w:rsidR="00D043C1" w:rsidRPr="00B97A8E" w:rsidRDefault="00D043C1" w:rsidP="00D043C1">
      <w:pPr>
        <w:widowControl w:val="0"/>
        <w:spacing w:after="160"/>
        <w:jc w:val="right"/>
        <w:rPr>
          <w:rFonts w:ascii="GHEA Grapalat" w:hAnsi="GHEA Grapalat"/>
        </w:rPr>
      </w:pPr>
    </w:p>
    <w:p w14:paraId="75CB9B6E" w14:textId="77777777" w:rsidR="00D043C1" w:rsidRPr="00B97A8E" w:rsidRDefault="00D043C1" w:rsidP="00D043C1">
      <w:pPr>
        <w:widowControl w:val="0"/>
        <w:spacing w:after="160"/>
        <w:jc w:val="right"/>
        <w:rPr>
          <w:rFonts w:ascii="GHEA Grapalat" w:hAnsi="GHEA Grapalat"/>
        </w:rPr>
      </w:pPr>
      <w:r w:rsidRPr="00B97A8E">
        <w:rPr>
          <w:rFonts w:ascii="GHEA Grapalat" w:hAnsi="GHEA Grapalat"/>
        </w:rPr>
        <w:t>М. П.</w:t>
      </w:r>
    </w:p>
    <w:p w14:paraId="1F16C53F" w14:textId="77777777" w:rsidR="00D043C1" w:rsidRPr="00B97A8E" w:rsidRDefault="00D043C1" w:rsidP="00D043C1">
      <w:pPr>
        <w:rPr>
          <w:rFonts w:ascii="GHEA Grapalat" w:hAnsi="GHEA Grapalat"/>
        </w:rPr>
      </w:pPr>
      <w:r w:rsidRPr="00B97A8E">
        <w:rPr>
          <w:rFonts w:ascii="GHEA Grapalat" w:hAnsi="GHEA Grapalat"/>
        </w:rPr>
        <w:br w:type="page"/>
      </w:r>
    </w:p>
    <w:p w14:paraId="4799C625" w14:textId="77777777" w:rsidR="00AB6E69" w:rsidRPr="00B97A8E" w:rsidRDefault="00AB6E69" w:rsidP="00AB6E69">
      <w:pPr>
        <w:jc w:val="right"/>
        <w:rPr>
          <w:rFonts w:ascii="GHEA Grapalat" w:hAnsi="GHEA Grapalat"/>
          <w:b/>
        </w:rPr>
      </w:pPr>
      <w:r w:rsidRPr="00B97A8E">
        <w:rPr>
          <w:rFonts w:ascii="GHEA Grapalat" w:hAnsi="GHEA Grapalat"/>
          <w:b/>
        </w:rPr>
        <w:lastRenderedPageBreak/>
        <w:t>Приложение 1.</w:t>
      </w:r>
      <w:r w:rsidR="000B5664" w:rsidRPr="00B97A8E">
        <w:rPr>
          <w:rFonts w:ascii="GHEA Grapalat" w:hAnsi="GHEA Grapalat"/>
          <w:b/>
        </w:rPr>
        <w:t>2</w:t>
      </w:r>
      <w:r w:rsidRPr="00B97A8E">
        <w:rPr>
          <w:rFonts w:ascii="GHEA Grapalat" w:hAnsi="GHEA Grapalat"/>
          <w:b/>
        </w:rPr>
        <w:t xml:space="preserve">** </w:t>
      </w:r>
    </w:p>
    <w:p w14:paraId="7153657C" w14:textId="2E39D369" w:rsidR="00AB6E69" w:rsidRPr="00B97A8E" w:rsidRDefault="00AB6E69" w:rsidP="00AB6E69">
      <w:pPr>
        <w:jc w:val="right"/>
        <w:rPr>
          <w:rFonts w:ascii="GHEA Grapalat" w:hAnsi="GHEA Grapalat"/>
          <w:b/>
        </w:rPr>
      </w:pPr>
      <w:r w:rsidRPr="00B97A8E">
        <w:rPr>
          <w:rFonts w:ascii="GHEA Grapalat" w:hAnsi="GHEA Grapalat"/>
          <w:b/>
        </w:rPr>
        <w:t xml:space="preserve">к Приглашению на </w:t>
      </w:r>
      <w:r w:rsidR="00E94C06" w:rsidRPr="00B97A8E">
        <w:rPr>
          <w:rFonts w:ascii="GHEA Grapalat" w:hAnsi="GHEA Grapalat"/>
          <w:b/>
        </w:rPr>
        <w:t>запрос катировки</w:t>
      </w:r>
    </w:p>
    <w:p w14:paraId="386E2D6E" w14:textId="1B18BD54" w:rsidR="00DD3151" w:rsidRPr="00B97A8E" w:rsidRDefault="00DD3151" w:rsidP="00DD3151">
      <w:pPr>
        <w:pStyle w:val="Heading3"/>
        <w:keepNext w:val="0"/>
        <w:widowControl w:val="0"/>
        <w:spacing w:line="240" w:lineRule="auto"/>
        <w:ind w:right="-64" w:firstLine="567"/>
        <w:jc w:val="right"/>
        <w:rPr>
          <w:rFonts w:ascii="GHEA Grapalat" w:hAnsi="GHEA Grapalat" w:cs="Arial"/>
          <w:b/>
          <w:sz w:val="22"/>
          <w:szCs w:val="24"/>
        </w:rPr>
      </w:pPr>
      <w:r w:rsidRPr="00B97A8E">
        <w:rPr>
          <w:rFonts w:ascii="GHEA Grapalat" w:hAnsi="GHEA Grapalat"/>
          <w:b/>
          <w:sz w:val="22"/>
          <w:szCs w:val="24"/>
        </w:rPr>
        <w:t xml:space="preserve">под кодом </w:t>
      </w:r>
      <w:r w:rsidR="00287585" w:rsidRPr="00B97A8E">
        <w:rPr>
          <w:rFonts w:ascii="GHEA Grapalat" w:hAnsi="GHEA Grapalat"/>
          <w:bCs/>
          <w:i w:val="0"/>
          <w:iCs/>
          <w:sz w:val="22"/>
          <w:szCs w:val="24"/>
          <w:lang w:val="en-US"/>
        </w:rPr>
        <w:t>ԿՀԳԿ</w:t>
      </w:r>
      <w:r w:rsidR="00287585" w:rsidRPr="00B97A8E">
        <w:rPr>
          <w:rFonts w:ascii="GHEA Grapalat" w:hAnsi="GHEA Grapalat"/>
          <w:bCs/>
          <w:i w:val="0"/>
          <w:iCs/>
          <w:sz w:val="22"/>
          <w:szCs w:val="24"/>
        </w:rPr>
        <w:t>-</w:t>
      </w:r>
      <w:r w:rsidR="00287585" w:rsidRPr="00B97A8E">
        <w:rPr>
          <w:rFonts w:ascii="GHEA Grapalat" w:hAnsi="GHEA Grapalat"/>
          <w:bCs/>
          <w:i w:val="0"/>
          <w:iCs/>
          <w:sz w:val="22"/>
          <w:szCs w:val="24"/>
          <w:lang w:val="en-US"/>
        </w:rPr>
        <w:t>ԳՀԱՊՁԲ</w:t>
      </w:r>
      <w:r w:rsidR="00287585" w:rsidRPr="00B97A8E">
        <w:rPr>
          <w:rFonts w:ascii="GHEA Grapalat" w:hAnsi="GHEA Grapalat"/>
          <w:bCs/>
          <w:i w:val="0"/>
          <w:iCs/>
          <w:sz w:val="22"/>
          <w:szCs w:val="24"/>
        </w:rPr>
        <w:t>-25/22</w:t>
      </w:r>
    </w:p>
    <w:p w14:paraId="3E344738" w14:textId="77777777" w:rsidR="004A6E6F" w:rsidRPr="00B97A8E" w:rsidRDefault="004A6E6F" w:rsidP="00DD3151">
      <w:pPr>
        <w:jc w:val="center"/>
        <w:rPr>
          <w:rFonts w:ascii="GHEA Grapalat" w:hAnsi="GHEA Grapalat"/>
          <w:b/>
          <w:sz w:val="20"/>
          <w:szCs w:val="20"/>
        </w:rPr>
      </w:pPr>
    </w:p>
    <w:p w14:paraId="0895CCA9" w14:textId="4D728A66" w:rsidR="00DD3151" w:rsidRPr="00B97A8E" w:rsidRDefault="00DD3151" w:rsidP="00DD3151">
      <w:pPr>
        <w:jc w:val="center"/>
        <w:rPr>
          <w:rFonts w:ascii="GHEA Grapalat" w:hAnsi="GHEA Grapalat"/>
          <w:b/>
          <w:sz w:val="20"/>
          <w:szCs w:val="20"/>
        </w:rPr>
      </w:pPr>
      <w:r w:rsidRPr="00B97A8E">
        <w:rPr>
          <w:rFonts w:ascii="GHEA Grapalat" w:hAnsi="GHEA Grapalat"/>
          <w:b/>
          <w:sz w:val="20"/>
          <w:szCs w:val="20"/>
        </w:rPr>
        <w:t>ФОРМА</w:t>
      </w:r>
    </w:p>
    <w:p w14:paraId="75D92DCF" w14:textId="77777777" w:rsidR="00DD3151" w:rsidRPr="00B97A8E" w:rsidRDefault="00DD3151" w:rsidP="00DD3151">
      <w:pPr>
        <w:jc w:val="center"/>
        <w:rPr>
          <w:rFonts w:ascii="GHEA Grapalat" w:hAnsi="GHEA Grapalat"/>
          <w:b/>
          <w:sz w:val="20"/>
          <w:szCs w:val="20"/>
        </w:rPr>
      </w:pPr>
      <w:r w:rsidRPr="00B97A8E">
        <w:rPr>
          <w:rFonts w:ascii="GHEA Grapalat" w:hAnsi="GHEA Grapalat"/>
          <w:b/>
          <w:sz w:val="20"/>
          <w:szCs w:val="20"/>
        </w:rPr>
        <w:t>ДЕКЛАРАЦИИ О РЕАЛЬНЫХ БЕНЕФИЦИАРАХ</w:t>
      </w:r>
    </w:p>
    <w:p w14:paraId="27BF43CE" w14:textId="77777777" w:rsidR="00DD3151" w:rsidRPr="00B97A8E" w:rsidRDefault="00DD3151" w:rsidP="00DD3151">
      <w:pPr>
        <w:ind w:left="360" w:hanging="360"/>
        <w:jc w:val="center"/>
        <w:rPr>
          <w:rFonts w:ascii="GHEA Grapalat" w:eastAsia="GHEA Grapalat" w:hAnsi="GHEA Grapalat" w:cs="GHEA Grapalat"/>
          <w:b/>
        </w:rPr>
      </w:pPr>
    </w:p>
    <w:p w14:paraId="6F98F4FF" w14:textId="77777777" w:rsidR="00DD3151" w:rsidRPr="00B97A8E" w:rsidRDefault="00DD3151" w:rsidP="00DD3151">
      <w:pPr>
        <w:numPr>
          <w:ilvl w:val="0"/>
          <w:numId w:val="25"/>
        </w:numPr>
        <w:pBdr>
          <w:top w:val="nil"/>
          <w:left w:val="nil"/>
          <w:bottom w:val="nil"/>
          <w:right w:val="nil"/>
          <w:between w:val="nil"/>
        </w:pBdr>
        <w:ind w:firstLine="0"/>
        <w:rPr>
          <w:rFonts w:ascii="GHEA Grapalat" w:eastAsia="GHEA Grapalat" w:hAnsi="GHEA Grapalat" w:cs="GHEA Grapalat"/>
          <w:b/>
          <w:sz w:val="20"/>
          <w:szCs w:val="20"/>
        </w:rPr>
      </w:pPr>
      <w:r w:rsidRPr="00B97A8E">
        <w:rPr>
          <w:rFonts w:ascii="GHEA Grapalat" w:eastAsia="GHEA Grapalat" w:hAnsi="GHEA Grapalat" w:cs="GHEA Grapalat"/>
          <w:b/>
          <w:sz w:val="20"/>
          <w:szCs w:val="20"/>
        </w:rPr>
        <w:t>Организация</w:t>
      </w:r>
    </w:p>
    <w:p w14:paraId="59FBDF8F" w14:textId="77777777" w:rsidR="00DD3151" w:rsidRPr="00B97A8E" w:rsidRDefault="00DD3151" w:rsidP="00DD3151">
      <w:pPr>
        <w:numPr>
          <w:ilvl w:val="1"/>
          <w:numId w:val="25"/>
        </w:numPr>
        <w:pBdr>
          <w:top w:val="nil"/>
          <w:left w:val="nil"/>
          <w:bottom w:val="nil"/>
          <w:right w:val="nil"/>
          <w:between w:val="nil"/>
        </w:pBdr>
        <w:ind w:left="788" w:firstLine="0"/>
        <w:rPr>
          <w:rFonts w:ascii="GHEA Grapalat" w:eastAsia="GHEA Grapalat" w:hAnsi="GHEA Grapalat" w:cs="GHEA Grapalat"/>
          <w:i/>
          <w:sz w:val="20"/>
          <w:szCs w:val="20"/>
        </w:rPr>
      </w:pPr>
      <w:r w:rsidRPr="00B97A8E">
        <w:rPr>
          <w:rFonts w:ascii="GHEA Grapalat" w:eastAsia="GHEA Grapalat" w:hAnsi="GHEA Grapalat" w:cs="GHEA Grapalat"/>
          <w:i/>
          <w:sz w:val="20"/>
          <w:szCs w:val="20"/>
        </w:rPr>
        <w:t>Данные организации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8"/>
        <w:gridCol w:w="4477"/>
      </w:tblGrid>
      <w:tr w:rsidR="00B97A8E" w:rsidRPr="00B97A8E" w14:paraId="7A9A0A5A" w14:textId="77777777" w:rsidTr="004223F6">
        <w:trPr>
          <w:jc w:val="center"/>
        </w:trPr>
        <w:tc>
          <w:tcPr>
            <w:tcW w:w="5688" w:type="dxa"/>
            <w:shd w:val="clear" w:color="auto" w:fill="D9E2F3"/>
            <w:vAlign w:val="center"/>
          </w:tcPr>
          <w:p w14:paraId="2EBC53C8"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Наименование</w:t>
            </w:r>
          </w:p>
        </w:tc>
        <w:tc>
          <w:tcPr>
            <w:tcW w:w="4477" w:type="dxa"/>
            <w:vAlign w:val="center"/>
          </w:tcPr>
          <w:p w14:paraId="09E6E98A" w14:textId="77777777" w:rsidR="00DD3151" w:rsidRPr="00B97A8E" w:rsidRDefault="00DD3151" w:rsidP="00264E34">
            <w:pPr>
              <w:rPr>
                <w:rFonts w:ascii="GHEA Grapalat" w:eastAsia="GHEA Grapalat" w:hAnsi="GHEA Grapalat" w:cs="GHEA Grapalat"/>
                <w:sz w:val="20"/>
                <w:szCs w:val="20"/>
              </w:rPr>
            </w:pPr>
          </w:p>
        </w:tc>
      </w:tr>
      <w:tr w:rsidR="00B97A8E" w:rsidRPr="00B97A8E" w14:paraId="77D4E6C9" w14:textId="77777777" w:rsidTr="004223F6">
        <w:trPr>
          <w:jc w:val="center"/>
        </w:trPr>
        <w:tc>
          <w:tcPr>
            <w:tcW w:w="5688" w:type="dxa"/>
            <w:shd w:val="clear" w:color="auto" w:fill="D9E2F3"/>
            <w:vAlign w:val="center"/>
          </w:tcPr>
          <w:p w14:paraId="028C19E2"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Наименование латинскими буквами</w:t>
            </w:r>
          </w:p>
        </w:tc>
        <w:tc>
          <w:tcPr>
            <w:tcW w:w="4477" w:type="dxa"/>
            <w:vAlign w:val="center"/>
          </w:tcPr>
          <w:p w14:paraId="53C997E4" w14:textId="77777777" w:rsidR="00DD3151" w:rsidRPr="00B97A8E" w:rsidRDefault="00DD3151" w:rsidP="00264E34">
            <w:pPr>
              <w:rPr>
                <w:rFonts w:ascii="GHEA Grapalat" w:eastAsia="GHEA Grapalat" w:hAnsi="GHEA Grapalat" w:cs="GHEA Grapalat"/>
                <w:sz w:val="20"/>
                <w:szCs w:val="20"/>
              </w:rPr>
            </w:pPr>
          </w:p>
        </w:tc>
      </w:tr>
      <w:tr w:rsidR="00B97A8E" w:rsidRPr="00B97A8E" w14:paraId="51C6F1A3" w14:textId="77777777" w:rsidTr="004223F6">
        <w:trPr>
          <w:jc w:val="center"/>
        </w:trPr>
        <w:tc>
          <w:tcPr>
            <w:tcW w:w="5688" w:type="dxa"/>
            <w:shd w:val="clear" w:color="auto" w:fill="D9E2F3"/>
            <w:vAlign w:val="center"/>
          </w:tcPr>
          <w:p w14:paraId="3DA69F83"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Номер государственной регистрации</w:t>
            </w:r>
          </w:p>
        </w:tc>
        <w:tc>
          <w:tcPr>
            <w:tcW w:w="4477" w:type="dxa"/>
            <w:vAlign w:val="center"/>
          </w:tcPr>
          <w:p w14:paraId="3C422D0C" w14:textId="77777777" w:rsidR="00DD3151" w:rsidRPr="00B97A8E" w:rsidRDefault="00DD3151" w:rsidP="00264E34">
            <w:pPr>
              <w:rPr>
                <w:rFonts w:ascii="GHEA Grapalat" w:eastAsia="GHEA Grapalat" w:hAnsi="GHEA Grapalat" w:cs="GHEA Grapalat"/>
                <w:sz w:val="20"/>
                <w:szCs w:val="20"/>
              </w:rPr>
            </w:pPr>
          </w:p>
        </w:tc>
      </w:tr>
      <w:tr w:rsidR="00B97A8E" w:rsidRPr="00B97A8E" w14:paraId="4C845AE5" w14:textId="77777777" w:rsidTr="004223F6">
        <w:trPr>
          <w:jc w:val="center"/>
        </w:trPr>
        <w:tc>
          <w:tcPr>
            <w:tcW w:w="5688" w:type="dxa"/>
            <w:shd w:val="clear" w:color="auto" w:fill="D9E2F3"/>
            <w:vAlign w:val="center"/>
          </w:tcPr>
          <w:p w14:paraId="5830D09B"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День, месяц, год регистрации</w:t>
            </w:r>
          </w:p>
        </w:tc>
        <w:tc>
          <w:tcPr>
            <w:tcW w:w="4477" w:type="dxa"/>
            <w:vAlign w:val="center"/>
          </w:tcPr>
          <w:p w14:paraId="63BFB4B4" w14:textId="77777777" w:rsidR="00DD3151" w:rsidRPr="00B97A8E" w:rsidRDefault="00DD3151" w:rsidP="00264E34">
            <w:pPr>
              <w:rPr>
                <w:rFonts w:ascii="GHEA Grapalat" w:eastAsia="GHEA Grapalat" w:hAnsi="GHEA Grapalat" w:cs="GHEA Grapalat"/>
                <w:sz w:val="20"/>
                <w:szCs w:val="20"/>
              </w:rPr>
            </w:pPr>
          </w:p>
        </w:tc>
      </w:tr>
      <w:tr w:rsidR="00B97A8E" w:rsidRPr="00B97A8E" w14:paraId="0B6E8846" w14:textId="77777777" w:rsidTr="004223F6">
        <w:trPr>
          <w:jc w:val="center"/>
        </w:trPr>
        <w:tc>
          <w:tcPr>
            <w:tcW w:w="5688" w:type="dxa"/>
            <w:shd w:val="clear" w:color="auto" w:fill="D9E2F3"/>
            <w:vAlign w:val="center"/>
          </w:tcPr>
          <w:p w14:paraId="0C9FE68D"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Адрес  регистрации</w:t>
            </w:r>
          </w:p>
        </w:tc>
        <w:tc>
          <w:tcPr>
            <w:tcW w:w="4477" w:type="dxa"/>
            <w:vAlign w:val="center"/>
          </w:tcPr>
          <w:p w14:paraId="6D5C5D27" w14:textId="77777777" w:rsidR="00DD3151" w:rsidRPr="00B97A8E" w:rsidRDefault="00DD3151" w:rsidP="00264E34">
            <w:pPr>
              <w:rPr>
                <w:rFonts w:ascii="GHEA Grapalat" w:eastAsia="GHEA Grapalat" w:hAnsi="GHEA Grapalat" w:cs="GHEA Grapalat"/>
                <w:sz w:val="20"/>
                <w:szCs w:val="20"/>
              </w:rPr>
            </w:pPr>
          </w:p>
        </w:tc>
      </w:tr>
      <w:tr w:rsidR="00B97A8E" w:rsidRPr="00B97A8E" w14:paraId="21D8A688" w14:textId="77777777" w:rsidTr="004223F6">
        <w:trPr>
          <w:jc w:val="center"/>
        </w:trPr>
        <w:tc>
          <w:tcPr>
            <w:tcW w:w="5688" w:type="dxa"/>
            <w:shd w:val="clear" w:color="auto" w:fill="D9E2F3"/>
            <w:vAlign w:val="center"/>
          </w:tcPr>
          <w:p w14:paraId="2A6E9682"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Государство регистрации</w:t>
            </w:r>
          </w:p>
        </w:tc>
        <w:tc>
          <w:tcPr>
            <w:tcW w:w="4477" w:type="dxa"/>
            <w:vAlign w:val="center"/>
          </w:tcPr>
          <w:p w14:paraId="6F90D217" w14:textId="77777777" w:rsidR="00DD3151" w:rsidRPr="00B97A8E" w:rsidRDefault="00DD3151" w:rsidP="00264E34">
            <w:pPr>
              <w:ind w:left="993" w:hanging="851"/>
              <w:rPr>
                <w:rFonts w:ascii="GHEA Grapalat" w:eastAsia="GHEA Grapalat" w:hAnsi="GHEA Grapalat" w:cs="GHEA Grapalat"/>
                <w:sz w:val="20"/>
                <w:szCs w:val="20"/>
              </w:rPr>
            </w:pPr>
          </w:p>
        </w:tc>
      </w:tr>
      <w:tr w:rsidR="00B97A8E" w:rsidRPr="00B97A8E" w14:paraId="1537F0AC" w14:textId="77777777" w:rsidTr="004223F6">
        <w:trPr>
          <w:jc w:val="center"/>
        </w:trPr>
        <w:tc>
          <w:tcPr>
            <w:tcW w:w="5688" w:type="dxa"/>
            <w:shd w:val="clear" w:color="auto" w:fill="D9E2F3"/>
            <w:vAlign w:val="center"/>
          </w:tcPr>
          <w:p w14:paraId="0F7971B9" w14:textId="77777777" w:rsidR="00DD3151" w:rsidRPr="00B97A8E" w:rsidRDefault="00DD3151" w:rsidP="00264E34">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B97A8E">
              <w:rPr>
                <w:rFonts w:ascii="GHEA Grapalat" w:eastAsia="GHEA Grapalat" w:hAnsi="GHEA Grapalat" w:cs="GHEA Grapalat"/>
                <w:sz w:val="20"/>
                <w:szCs w:val="20"/>
              </w:rPr>
              <w:t>Имя и фамилия руководителя исполнительного органа</w:t>
            </w:r>
          </w:p>
        </w:tc>
        <w:tc>
          <w:tcPr>
            <w:tcW w:w="4477" w:type="dxa"/>
            <w:vAlign w:val="center"/>
          </w:tcPr>
          <w:p w14:paraId="410C702B" w14:textId="77777777" w:rsidR="00DD3151" w:rsidRPr="00B97A8E" w:rsidRDefault="00DD3151" w:rsidP="00264E34">
            <w:pPr>
              <w:ind w:left="993" w:hanging="851"/>
              <w:rPr>
                <w:rFonts w:ascii="GHEA Grapalat" w:eastAsia="GHEA Grapalat" w:hAnsi="GHEA Grapalat" w:cs="GHEA Grapalat"/>
                <w:sz w:val="20"/>
                <w:szCs w:val="20"/>
              </w:rPr>
            </w:pPr>
          </w:p>
        </w:tc>
      </w:tr>
    </w:tbl>
    <w:p w14:paraId="1E18C22A" w14:textId="77777777" w:rsidR="00DD3151" w:rsidRPr="00B97A8E" w:rsidRDefault="00DD3151" w:rsidP="00DD3151">
      <w:pPr>
        <w:numPr>
          <w:ilvl w:val="1"/>
          <w:numId w:val="25"/>
        </w:numPr>
        <w:pBdr>
          <w:top w:val="nil"/>
          <w:left w:val="nil"/>
          <w:bottom w:val="nil"/>
          <w:right w:val="nil"/>
          <w:between w:val="nil"/>
        </w:pBd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Лицо, представляющее декларацию</w:t>
      </w:r>
    </w:p>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8"/>
        <w:gridCol w:w="4227"/>
      </w:tblGrid>
      <w:tr w:rsidR="00B97A8E" w:rsidRPr="00B97A8E" w14:paraId="787BEEE5" w14:textId="77777777" w:rsidTr="0073548C">
        <w:trPr>
          <w:trHeight w:val="306"/>
          <w:jc w:val="center"/>
        </w:trPr>
        <w:tc>
          <w:tcPr>
            <w:tcW w:w="5938" w:type="dxa"/>
            <w:shd w:val="clear" w:color="auto" w:fill="D9E2F3"/>
            <w:vAlign w:val="center"/>
          </w:tcPr>
          <w:p w14:paraId="36DD8A45"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Имя и фамилия лица, представляющего декларацию</w:t>
            </w:r>
          </w:p>
        </w:tc>
        <w:tc>
          <w:tcPr>
            <w:tcW w:w="4227" w:type="dxa"/>
            <w:vAlign w:val="center"/>
          </w:tcPr>
          <w:p w14:paraId="6C0E37B4" w14:textId="77777777" w:rsidR="00DD3151" w:rsidRPr="00B97A8E" w:rsidRDefault="00DD3151" w:rsidP="00264E34">
            <w:pPr>
              <w:rPr>
                <w:rFonts w:ascii="GHEA Grapalat" w:eastAsia="GHEA Grapalat" w:hAnsi="GHEA Grapalat" w:cs="GHEA Grapalat"/>
                <w:sz w:val="20"/>
                <w:szCs w:val="20"/>
              </w:rPr>
            </w:pPr>
          </w:p>
        </w:tc>
      </w:tr>
      <w:tr w:rsidR="00B97A8E" w:rsidRPr="00B97A8E" w14:paraId="34993CEC" w14:textId="77777777" w:rsidTr="0073548C">
        <w:trPr>
          <w:trHeight w:val="81"/>
          <w:jc w:val="center"/>
        </w:trPr>
        <w:tc>
          <w:tcPr>
            <w:tcW w:w="5938" w:type="dxa"/>
            <w:shd w:val="clear" w:color="auto" w:fill="D9E2F3"/>
            <w:vAlign w:val="center"/>
          </w:tcPr>
          <w:p w14:paraId="4588C6CB"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Должность лица, представляющего декларацию</w:t>
            </w:r>
          </w:p>
        </w:tc>
        <w:tc>
          <w:tcPr>
            <w:tcW w:w="4227" w:type="dxa"/>
            <w:vAlign w:val="center"/>
          </w:tcPr>
          <w:p w14:paraId="2B3F4079" w14:textId="77777777" w:rsidR="00DD3151" w:rsidRPr="00B97A8E" w:rsidRDefault="00DD3151" w:rsidP="00264E34">
            <w:pPr>
              <w:rPr>
                <w:rFonts w:ascii="GHEA Grapalat" w:eastAsia="GHEA Grapalat" w:hAnsi="GHEA Grapalat" w:cs="GHEA Grapalat"/>
                <w:sz w:val="20"/>
                <w:szCs w:val="20"/>
              </w:rPr>
            </w:pPr>
          </w:p>
        </w:tc>
      </w:tr>
    </w:tbl>
    <w:p w14:paraId="75C2F0D7" w14:textId="77777777" w:rsidR="00DD3151" w:rsidRPr="00B97A8E" w:rsidRDefault="00DD3151" w:rsidP="00DD3151">
      <w:pPr>
        <w:numPr>
          <w:ilvl w:val="1"/>
          <w:numId w:val="25"/>
        </w:numPr>
        <w:pBdr>
          <w:top w:val="nil"/>
          <w:left w:val="nil"/>
          <w:bottom w:val="nil"/>
          <w:right w:val="nil"/>
          <w:between w:val="nil"/>
        </w:pBd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Представление декларации</w:t>
      </w:r>
    </w:p>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73"/>
        <w:gridCol w:w="4292"/>
      </w:tblGrid>
      <w:tr w:rsidR="00B97A8E" w:rsidRPr="00B97A8E" w14:paraId="1B69D2C8" w14:textId="77777777" w:rsidTr="0073548C">
        <w:trPr>
          <w:jc w:val="center"/>
        </w:trPr>
        <w:tc>
          <w:tcPr>
            <w:tcW w:w="5873" w:type="dxa"/>
            <w:shd w:val="clear" w:color="auto" w:fill="D9E2F3"/>
            <w:vAlign w:val="center"/>
          </w:tcPr>
          <w:p w14:paraId="529E5068" w14:textId="77777777" w:rsidR="00DD3151" w:rsidRPr="00B97A8E" w:rsidRDefault="00DD3151" w:rsidP="00264E34">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B97A8E">
              <w:rPr>
                <w:rFonts w:ascii="GHEA Grapalat" w:eastAsia="GHEA Grapalat" w:hAnsi="GHEA Grapalat" w:cs="GHEA Grapalat"/>
                <w:sz w:val="20"/>
                <w:szCs w:val="20"/>
              </w:rPr>
              <w:t>День, месяц, год подписания декларации</w:t>
            </w:r>
          </w:p>
        </w:tc>
        <w:tc>
          <w:tcPr>
            <w:tcW w:w="4292" w:type="dxa"/>
            <w:vAlign w:val="center"/>
          </w:tcPr>
          <w:p w14:paraId="1E7F79A1" w14:textId="77777777" w:rsidR="00DD3151" w:rsidRPr="00B97A8E" w:rsidRDefault="00DD3151" w:rsidP="00264E34">
            <w:pPr>
              <w:rPr>
                <w:rFonts w:ascii="GHEA Grapalat" w:eastAsia="GHEA Grapalat" w:hAnsi="GHEA Grapalat" w:cs="GHEA Grapalat"/>
                <w:sz w:val="20"/>
                <w:szCs w:val="20"/>
              </w:rPr>
            </w:pPr>
          </w:p>
        </w:tc>
      </w:tr>
      <w:tr w:rsidR="00B97A8E" w:rsidRPr="00B97A8E" w14:paraId="6BE12AFC" w14:textId="77777777" w:rsidTr="0073548C">
        <w:trPr>
          <w:jc w:val="center"/>
        </w:trPr>
        <w:tc>
          <w:tcPr>
            <w:tcW w:w="5873" w:type="dxa"/>
            <w:shd w:val="clear" w:color="auto" w:fill="D9E2F3"/>
            <w:vAlign w:val="center"/>
          </w:tcPr>
          <w:p w14:paraId="45C80C76" w14:textId="77777777" w:rsidR="00DD3151" w:rsidRPr="00B97A8E" w:rsidRDefault="00DD3151" w:rsidP="00264E34">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B97A8E">
              <w:rPr>
                <w:rFonts w:ascii="GHEA Grapalat" w:eastAsia="GHEA Grapalat" w:hAnsi="GHEA Grapalat" w:cs="GHEA Grapalat"/>
                <w:sz w:val="20"/>
                <w:szCs w:val="20"/>
              </w:rPr>
              <w:t>Количество страниц декларации</w:t>
            </w:r>
          </w:p>
        </w:tc>
        <w:tc>
          <w:tcPr>
            <w:tcW w:w="4292" w:type="dxa"/>
            <w:vAlign w:val="center"/>
          </w:tcPr>
          <w:p w14:paraId="2692E17C" w14:textId="77777777" w:rsidR="00DD3151" w:rsidRPr="00B97A8E" w:rsidRDefault="00DD3151" w:rsidP="00264E34">
            <w:pPr>
              <w:rPr>
                <w:rFonts w:ascii="GHEA Grapalat" w:eastAsia="GHEA Grapalat" w:hAnsi="GHEA Grapalat" w:cs="GHEA Grapalat"/>
                <w:sz w:val="20"/>
                <w:szCs w:val="20"/>
              </w:rPr>
            </w:pPr>
          </w:p>
        </w:tc>
      </w:tr>
      <w:tr w:rsidR="00B97A8E" w:rsidRPr="00B97A8E" w14:paraId="04676C59" w14:textId="77777777" w:rsidTr="0073548C">
        <w:trPr>
          <w:jc w:val="center"/>
        </w:trPr>
        <w:tc>
          <w:tcPr>
            <w:tcW w:w="5873" w:type="dxa"/>
            <w:shd w:val="clear" w:color="auto" w:fill="D9E2F3"/>
            <w:vAlign w:val="center"/>
          </w:tcPr>
          <w:p w14:paraId="383AF6B0" w14:textId="77777777" w:rsidR="00DD3151" w:rsidRPr="00B97A8E" w:rsidRDefault="00DD3151" w:rsidP="00264E34">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B97A8E">
              <w:rPr>
                <w:rFonts w:ascii="GHEA Grapalat" w:eastAsia="GHEA Grapalat" w:hAnsi="GHEA Grapalat" w:cs="GHEA Grapalat"/>
                <w:sz w:val="20"/>
                <w:szCs w:val="20"/>
              </w:rPr>
              <w:t>Подпись лица, представляющего декларацию</w:t>
            </w:r>
          </w:p>
        </w:tc>
        <w:tc>
          <w:tcPr>
            <w:tcW w:w="4292" w:type="dxa"/>
            <w:vAlign w:val="center"/>
          </w:tcPr>
          <w:p w14:paraId="4916A291" w14:textId="77777777" w:rsidR="00DD3151" w:rsidRPr="00B97A8E" w:rsidRDefault="00DD3151" w:rsidP="00264E34">
            <w:pPr>
              <w:rPr>
                <w:rFonts w:ascii="GHEA Grapalat" w:eastAsia="GHEA Grapalat" w:hAnsi="GHEA Grapalat" w:cs="GHEA Grapalat"/>
                <w:sz w:val="20"/>
                <w:szCs w:val="20"/>
              </w:rPr>
            </w:pPr>
          </w:p>
        </w:tc>
      </w:tr>
    </w:tbl>
    <w:p w14:paraId="0EB43361" w14:textId="77777777" w:rsidR="00DD3151" w:rsidRPr="00B97A8E" w:rsidRDefault="00DD3151" w:rsidP="00DD3151">
      <w:pPr>
        <w:rPr>
          <w:rFonts w:ascii="GHEA Grapalat" w:eastAsia="GHEA Grapalat" w:hAnsi="GHEA Grapalat" w:cs="GHEA Grapalat"/>
          <w:sz w:val="20"/>
          <w:szCs w:val="20"/>
        </w:rPr>
      </w:pPr>
    </w:p>
    <w:p w14:paraId="3223C7B0" w14:textId="77777777" w:rsidR="00DD3151" w:rsidRPr="00B97A8E" w:rsidRDefault="00DD3151" w:rsidP="00DD3151">
      <w:pPr>
        <w:numPr>
          <w:ilvl w:val="0"/>
          <w:numId w:val="25"/>
        </w:numPr>
        <w:pBdr>
          <w:top w:val="nil"/>
          <w:left w:val="nil"/>
          <w:bottom w:val="nil"/>
          <w:right w:val="nil"/>
          <w:between w:val="nil"/>
        </w:pBdr>
        <w:ind w:firstLine="0"/>
        <w:rPr>
          <w:rFonts w:ascii="GHEA Grapalat" w:eastAsia="GHEA Grapalat" w:hAnsi="GHEA Grapalat" w:cs="GHEA Grapalat"/>
          <w:sz w:val="20"/>
          <w:szCs w:val="20"/>
        </w:rPr>
      </w:pPr>
      <w:r w:rsidRPr="00B97A8E">
        <w:rPr>
          <w:rFonts w:ascii="GHEA Grapalat" w:eastAsia="GHEA Grapalat" w:hAnsi="GHEA Grapalat" w:cs="GHEA Grapalat"/>
          <w:b/>
          <w:sz w:val="20"/>
          <w:szCs w:val="20"/>
        </w:rPr>
        <w:t>Данные листинга  акций</w:t>
      </w:r>
    </w:p>
    <w:p w14:paraId="21B06E4D" w14:textId="77777777" w:rsidR="00DD3151" w:rsidRPr="00B97A8E" w:rsidRDefault="00DD3151" w:rsidP="00DD3151">
      <w:pPr>
        <w:numPr>
          <w:ilvl w:val="1"/>
          <w:numId w:val="25"/>
        </w:numPr>
        <w:pBdr>
          <w:top w:val="nil"/>
          <w:left w:val="nil"/>
          <w:bottom w:val="nil"/>
          <w:right w:val="nil"/>
          <w:between w:val="nil"/>
        </w:pBdr>
        <w:ind w:left="788" w:firstLine="0"/>
        <w:rPr>
          <w:rFonts w:ascii="GHEA Grapalat" w:eastAsia="GHEA Grapalat" w:hAnsi="GHEA Grapalat" w:cs="GHEA Grapalat"/>
          <w:i/>
          <w:sz w:val="20"/>
          <w:szCs w:val="20"/>
        </w:rPr>
      </w:pPr>
      <w:r w:rsidRPr="00B97A8E">
        <w:rPr>
          <w:rFonts w:ascii="GHEA Grapalat" w:eastAsia="GHEA Grapalat" w:hAnsi="GHEA Grapalat" w:cs="GHEA Grapalat"/>
          <w:i/>
          <w:sz w:val="20"/>
          <w:szCs w:val="20"/>
        </w:rPr>
        <w:t>Данные листинга акций</w:t>
      </w:r>
    </w:p>
    <w:tbl>
      <w:tblPr>
        <w:tblW w:w="102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15"/>
        <w:gridCol w:w="4305"/>
      </w:tblGrid>
      <w:tr w:rsidR="00B97A8E" w:rsidRPr="00B97A8E" w14:paraId="4CF24EA8" w14:textId="77777777" w:rsidTr="0073548C">
        <w:trPr>
          <w:trHeight w:val="297"/>
          <w:jc w:val="center"/>
        </w:trPr>
        <w:tc>
          <w:tcPr>
            <w:tcW w:w="5915" w:type="dxa"/>
            <w:shd w:val="clear" w:color="auto" w:fill="D9E2F3"/>
            <w:vAlign w:val="center"/>
          </w:tcPr>
          <w:p w14:paraId="08843EC4" w14:textId="77777777" w:rsidR="00DD3151" w:rsidRPr="00B97A8E" w:rsidRDefault="00DD3151" w:rsidP="00264E34">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B97A8E">
              <w:rPr>
                <w:rFonts w:ascii="GHEA Grapalat" w:eastAsia="GHEA Grapalat" w:hAnsi="GHEA Grapalat" w:cs="GHEA Grapalat"/>
                <w:sz w:val="20"/>
                <w:szCs w:val="20"/>
              </w:rPr>
              <w:t>Наименование фондовой биржи</w:t>
            </w:r>
          </w:p>
        </w:tc>
        <w:tc>
          <w:tcPr>
            <w:tcW w:w="4305" w:type="dxa"/>
            <w:vAlign w:val="center"/>
          </w:tcPr>
          <w:p w14:paraId="5468A0EC" w14:textId="77777777" w:rsidR="00DD3151" w:rsidRPr="00B97A8E" w:rsidRDefault="00DD3151" w:rsidP="00264E34">
            <w:pPr>
              <w:rPr>
                <w:rFonts w:ascii="GHEA Grapalat" w:eastAsia="GHEA Grapalat" w:hAnsi="GHEA Grapalat" w:cs="GHEA Grapalat"/>
                <w:sz w:val="20"/>
                <w:szCs w:val="20"/>
              </w:rPr>
            </w:pPr>
          </w:p>
        </w:tc>
      </w:tr>
      <w:tr w:rsidR="00B97A8E" w:rsidRPr="00B97A8E" w14:paraId="35038158" w14:textId="77777777" w:rsidTr="0073548C">
        <w:trPr>
          <w:trHeight w:val="276"/>
          <w:jc w:val="center"/>
        </w:trPr>
        <w:tc>
          <w:tcPr>
            <w:tcW w:w="5915" w:type="dxa"/>
            <w:shd w:val="clear" w:color="auto" w:fill="D9E2F3"/>
            <w:vAlign w:val="center"/>
          </w:tcPr>
          <w:p w14:paraId="06C06378"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 xml:space="preserve">Ссылка на документы, наличествующие на бирже </w:t>
            </w:r>
          </w:p>
        </w:tc>
        <w:tc>
          <w:tcPr>
            <w:tcW w:w="4305" w:type="dxa"/>
            <w:vAlign w:val="center"/>
          </w:tcPr>
          <w:p w14:paraId="1DB49D4E" w14:textId="77777777" w:rsidR="00DD3151" w:rsidRPr="00B97A8E" w:rsidRDefault="00DD3151" w:rsidP="00264E34">
            <w:pPr>
              <w:rPr>
                <w:rFonts w:ascii="GHEA Grapalat" w:eastAsia="GHEA Grapalat" w:hAnsi="GHEA Grapalat" w:cs="GHEA Grapalat"/>
                <w:sz w:val="20"/>
                <w:szCs w:val="20"/>
              </w:rPr>
            </w:pPr>
          </w:p>
        </w:tc>
      </w:tr>
    </w:tbl>
    <w:p w14:paraId="6285D5CC" w14:textId="77777777" w:rsidR="00DD3151" w:rsidRPr="00B97A8E" w:rsidRDefault="00DD3151" w:rsidP="00DD3151">
      <w:pPr>
        <w:numPr>
          <w:ilvl w:val="1"/>
          <w:numId w:val="25"/>
        </w:numPr>
        <w:pBdr>
          <w:top w:val="nil"/>
          <w:left w:val="nil"/>
          <w:bottom w:val="nil"/>
          <w:right w:val="nil"/>
          <w:between w:val="nil"/>
        </w:pBd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Данные юридического лица, контролирующего организацию</w:t>
      </w:r>
    </w:p>
    <w:tbl>
      <w:tblPr>
        <w:tblW w:w="102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6"/>
        <w:gridCol w:w="4320"/>
      </w:tblGrid>
      <w:tr w:rsidR="00B97A8E" w:rsidRPr="00B97A8E" w14:paraId="630E579D" w14:textId="77777777" w:rsidTr="0073548C">
        <w:trPr>
          <w:trHeight w:val="266"/>
          <w:jc w:val="center"/>
        </w:trPr>
        <w:tc>
          <w:tcPr>
            <w:tcW w:w="5936" w:type="dxa"/>
            <w:shd w:val="clear" w:color="auto" w:fill="D9E2F3"/>
            <w:vAlign w:val="center"/>
          </w:tcPr>
          <w:p w14:paraId="4367E23A"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Наименование</w:t>
            </w:r>
          </w:p>
        </w:tc>
        <w:tc>
          <w:tcPr>
            <w:tcW w:w="4320" w:type="dxa"/>
            <w:vAlign w:val="center"/>
          </w:tcPr>
          <w:p w14:paraId="035EB33A" w14:textId="77777777" w:rsidR="00DD3151" w:rsidRPr="00B97A8E" w:rsidRDefault="00DD3151" w:rsidP="00264E34">
            <w:pPr>
              <w:rPr>
                <w:rFonts w:ascii="GHEA Grapalat" w:eastAsia="GHEA Grapalat" w:hAnsi="GHEA Grapalat" w:cs="GHEA Grapalat"/>
                <w:sz w:val="20"/>
                <w:szCs w:val="20"/>
              </w:rPr>
            </w:pPr>
          </w:p>
        </w:tc>
      </w:tr>
      <w:tr w:rsidR="00B97A8E" w:rsidRPr="00B97A8E" w14:paraId="50935F66" w14:textId="77777777" w:rsidTr="0073548C">
        <w:trPr>
          <w:trHeight w:val="266"/>
          <w:jc w:val="center"/>
        </w:trPr>
        <w:tc>
          <w:tcPr>
            <w:tcW w:w="5936" w:type="dxa"/>
            <w:shd w:val="clear" w:color="auto" w:fill="D9E2F3"/>
            <w:vAlign w:val="center"/>
          </w:tcPr>
          <w:p w14:paraId="38440DEF"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Наименование латинскими буквами</w:t>
            </w:r>
            <w:r w:rsidRPr="00B97A8E">
              <w:rPr>
                <w:rFonts w:ascii="GHEA Grapalat" w:hAnsi="GHEA Grapalat"/>
                <w:sz w:val="20"/>
                <w:szCs w:val="20"/>
              </w:rPr>
              <w:t xml:space="preserve"> </w:t>
            </w:r>
          </w:p>
        </w:tc>
        <w:tc>
          <w:tcPr>
            <w:tcW w:w="4320" w:type="dxa"/>
            <w:vAlign w:val="center"/>
          </w:tcPr>
          <w:p w14:paraId="25D752E2" w14:textId="77777777" w:rsidR="00DD3151" w:rsidRPr="00B97A8E" w:rsidRDefault="00DD3151" w:rsidP="00264E34">
            <w:pPr>
              <w:rPr>
                <w:rFonts w:ascii="GHEA Grapalat" w:eastAsia="GHEA Grapalat" w:hAnsi="GHEA Grapalat" w:cs="GHEA Grapalat"/>
                <w:sz w:val="20"/>
                <w:szCs w:val="20"/>
              </w:rPr>
            </w:pPr>
          </w:p>
        </w:tc>
      </w:tr>
      <w:tr w:rsidR="00B97A8E" w:rsidRPr="00B97A8E" w14:paraId="1BC99FD6" w14:textId="77777777" w:rsidTr="0073548C">
        <w:trPr>
          <w:trHeight w:val="266"/>
          <w:jc w:val="center"/>
        </w:trPr>
        <w:tc>
          <w:tcPr>
            <w:tcW w:w="5936" w:type="dxa"/>
            <w:shd w:val="clear" w:color="auto" w:fill="D9E2F3"/>
            <w:vAlign w:val="center"/>
          </w:tcPr>
          <w:p w14:paraId="40BFA7D8"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Номер государственной регистрации</w:t>
            </w:r>
          </w:p>
        </w:tc>
        <w:tc>
          <w:tcPr>
            <w:tcW w:w="4320" w:type="dxa"/>
            <w:vAlign w:val="center"/>
          </w:tcPr>
          <w:p w14:paraId="1396D081" w14:textId="77777777" w:rsidR="00DD3151" w:rsidRPr="00B97A8E" w:rsidRDefault="00DD3151" w:rsidP="00264E34">
            <w:pPr>
              <w:rPr>
                <w:rFonts w:ascii="GHEA Grapalat" w:eastAsia="GHEA Grapalat" w:hAnsi="GHEA Grapalat" w:cs="GHEA Grapalat"/>
                <w:sz w:val="20"/>
                <w:szCs w:val="20"/>
              </w:rPr>
            </w:pPr>
          </w:p>
        </w:tc>
      </w:tr>
      <w:tr w:rsidR="00B97A8E" w:rsidRPr="00B97A8E" w14:paraId="4DA58193" w14:textId="77777777" w:rsidTr="0073548C">
        <w:trPr>
          <w:trHeight w:val="266"/>
          <w:jc w:val="center"/>
        </w:trPr>
        <w:tc>
          <w:tcPr>
            <w:tcW w:w="5936" w:type="dxa"/>
            <w:shd w:val="clear" w:color="auto" w:fill="D9E2F3"/>
            <w:vAlign w:val="center"/>
          </w:tcPr>
          <w:p w14:paraId="21058659"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День, месяц, год регистрации</w:t>
            </w:r>
          </w:p>
        </w:tc>
        <w:tc>
          <w:tcPr>
            <w:tcW w:w="4320" w:type="dxa"/>
            <w:vAlign w:val="center"/>
          </w:tcPr>
          <w:p w14:paraId="6BFFC13F" w14:textId="77777777" w:rsidR="00DD3151" w:rsidRPr="00B97A8E" w:rsidRDefault="00DD3151" w:rsidP="00264E34">
            <w:pPr>
              <w:rPr>
                <w:rFonts w:ascii="GHEA Grapalat" w:eastAsia="GHEA Grapalat" w:hAnsi="GHEA Grapalat" w:cs="GHEA Grapalat"/>
                <w:sz w:val="20"/>
                <w:szCs w:val="20"/>
              </w:rPr>
            </w:pPr>
          </w:p>
        </w:tc>
      </w:tr>
      <w:tr w:rsidR="00B97A8E" w:rsidRPr="00B97A8E" w14:paraId="3B97A830" w14:textId="77777777" w:rsidTr="0073548C">
        <w:trPr>
          <w:trHeight w:val="247"/>
          <w:jc w:val="center"/>
        </w:trPr>
        <w:tc>
          <w:tcPr>
            <w:tcW w:w="5936" w:type="dxa"/>
            <w:shd w:val="clear" w:color="auto" w:fill="D9E2F3"/>
            <w:vAlign w:val="center"/>
          </w:tcPr>
          <w:p w14:paraId="6168CF9F"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Адрес регистрации</w:t>
            </w:r>
          </w:p>
        </w:tc>
        <w:tc>
          <w:tcPr>
            <w:tcW w:w="4320" w:type="dxa"/>
            <w:vAlign w:val="center"/>
          </w:tcPr>
          <w:p w14:paraId="0CF20432" w14:textId="77777777" w:rsidR="00DD3151" w:rsidRPr="00B97A8E" w:rsidRDefault="00DD3151" w:rsidP="00264E34">
            <w:pPr>
              <w:rPr>
                <w:rFonts w:ascii="GHEA Grapalat" w:eastAsia="GHEA Grapalat" w:hAnsi="GHEA Grapalat" w:cs="GHEA Grapalat"/>
                <w:sz w:val="20"/>
                <w:szCs w:val="20"/>
              </w:rPr>
            </w:pPr>
          </w:p>
        </w:tc>
      </w:tr>
      <w:tr w:rsidR="00B97A8E" w:rsidRPr="00B97A8E" w14:paraId="1FDA3EB3" w14:textId="77777777" w:rsidTr="0073548C">
        <w:trPr>
          <w:trHeight w:val="71"/>
          <w:jc w:val="center"/>
        </w:trPr>
        <w:tc>
          <w:tcPr>
            <w:tcW w:w="5936" w:type="dxa"/>
            <w:shd w:val="clear" w:color="auto" w:fill="D9E2F3"/>
            <w:vAlign w:val="center"/>
          </w:tcPr>
          <w:p w14:paraId="441C11DA"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Государтво регистрации</w:t>
            </w:r>
          </w:p>
        </w:tc>
        <w:tc>
          <w:tcPr>
            <w:tcW w:w="4320" w:type="dxa"/>
            <w:vAlign w:val="center"/>
          </w:tcPr>
          <w:p w14:paraId="03E5BEED" w14:textId="77777777" w:rsidR="00DD3151" w:rsidRPr="00B97A8E" w:rsidRDefault="00DD3151" w:rsidP="00264E34">
            <w:pPr>
              <w:rPr>
                <w:rFonts w:ascii="GHEA Grapalat" w:eastAsia="GHEA Grapalat" w:hAnsi="GHEA Grapalat" w:cs="GHEA Grapalat"/>
                <w:sz w:val="20"/>
                <w:szCs w:val="20"/>
              </w:rPr>
            </w:pPr>
          </w:p>
        </w:tc>
      </w:tr>
      <w:tr w:rsidR="00B97A8E" w:rsidRPr="00B97A8E" w14:paraId="4B2CFA83" w14:textId="77777777" w:rsidTr="0073548C">
        <w:trPr>
          <w:trHeight w:val="532"/>
          <w:jc w:val="center"/>
        </w:trPr>
        <w:tc>
          <w:tcPr>
            <w:tcW w:w="5936" w:type="dxa"/>
            <w:shd w:val="clear" w:color="auto" w:fill="D9E2F3"/>
            <w:vAlign w:val="center"/>
          </w:tcPr>
          <w:p w14:paraId="12A42023"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Имя и фамилия руководителя исполнительного органа</w:t>
            </w:r>
          </w:p>
        </w:tc>
        <w:tc>
          <w:tcPr>
            <w:tcW w:w="4320" w:type="dxa"/>
            <w:vAlign w:val="center"/>
          </w:tcPr>
          <w:p w14:paraId="3D71A0A7" w14:textId="77777777" w:rsidR="00DD3151" w:rsidRPr="00B97A8E" w:rsidRDefault="00DD3151" w:rsidP="00264E34">
            <w:pPr>
              <w:rPr>
                <w:rFonts w:ascii="GHEA Grapalat" w:eastAsia="GHEA Grapalat" w:hAnsi="GHEA Grapalat" w:cs="GHEA Grapalat"/>
                <w:sz w:val="20"/>
                <w:szCs w:val="20"/>
              </w:rPr>
            </w:pPr>
          </w:p>
        </w:tc>
      </w:tr>
    </w:tbl>
    <w:p w14:paraId="1793573F" w14:textId="77777777" w:rsidR="00DD3151" w:rsidRPr="00B97A8E" w:rsidRDefault="00DD3151" w:rsidP="00DD3151">
      <w:pPr>
        <w:numPr>
          <w:ilvl w:val="1"/>
          <w:numId w:val="25"/>
        </w:numPr>
        <w:pBdr>
          <w:top w:val="nil"/>
          <w:left w:val="nil"/>
          <w:bottom w:val="nil"/>
          <w:right w:val="nil"/>
          <w:between w:val="nil"/>
        </w:pBdr>
        <w:ind w:left="788" w:hanging="431"/>
        <w:rPr>
          <w:rFonts w:ascii="GHEA Grapalat" w:eastAsia="GHEA Grapalat" w:hAnsi="GHEA Grapalat" w:cs="GHEA Grapalat"/>
          <w:i/>
          <w:iCs/>
          <w:sz w:val="20"/>
          <w:szCs w:val="20"/>
        </w:rPr>
      </w:pPr>
      <w:r w:rsidRPr="00B97A8E">
        <w:rPr>
          <w:rFonts w:ascii="GHEA Grapalat" w:eastAsia="GHEA Grapalat" w:hAnsi="GHEA Grapalat" w:cs="GHEA Grapalat"/>
          <w:i/>
          <w:iCs/>
          <w:sz w:val="20"/>
          <w:szCs w:val="20"/>
        </w:rPr>
        <w:t>Уровень контроля</w:t>
      </w:r>
    </w:p>
    <w:tbl>
      <w:tblPr>
        <w:tblW w:w="102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58"/>
        <w:gridCol w:w="4336"/>
      </w:tblGrid>
      <w:tr w:rsidR="00B97A8E" w:rsidRPr="00B97A8E" w14:paraId="0A42B951" w14:textId="77777777" w:rsidTr="0073548C">
        <w:trPr>
          <w:trHeight w:val="297"/>
          <w:jc w:val="center"/>
        </w:trPr>
        <w:tc>
          <w:tcPr>
            <w:tcW w:w="5958" w:type="dxa"/>
            <w:shd w:val="clear" w:color="auto" w:fill="D9E2F3"/>
            <w:vAlign w:val="center"/>
          </w:tcPr>
          <w:p w14:paraId="0A86D5B2" w14:textId="77777777" w:rsidR="00DD3151" w:rsidRPr="00B97A8E" w:rsidRDefault="00DD3151" w:rsidP="00264E34">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B97A8E">
              <w:rPr>
                <w:rFonts w:ascii="GHEA Grapalat" w:eastAsia="GHEA Grapalat" w:hAnsi="GHEA Grapalat" w:cs="GHEA Grapalat"/>
                <w:sz w:val="20"/>
                <w:szCs w:val="20"/>
              </w:rPr>
              <w:t>Размер участия (%)</w:t>
            </w:r>
          </w:p>
        </w:tc>
        <w:tc>
          <w:tcPr>
            <w:tcW w:w="4336" w:type="dxa"/>
            <w:vAlign w:val="center"/>
          </w:tcPr>
          <w:p w14:paraId="71C0BDEA" w14:textId="77777777" w:rsidR="00DD3151" w:rsidRPr="00B97A8E" w:rsidRDefault="00DD3151" w:rsidP="00264E34">
            <w:pPr>
              <w:rPr>
                <w:rFonts w:ascii="GHEA Grapalat" w:eastAsia="GHEA Grapalat" w:hAnsi="GHEA Grapalat" w:cs="GHEA Grapalat"/>
                <w:sz w:val="20"/>
                <w:szCs w:val="20"/>
              </w:rPr>
            </w:pPr>
          </w:p>
        </w:tc>
      </w:tr>
      <w:tr w:rsidR="00B97A8E" w:rsidRPr="00B97A8E" w14:paraId="7F3C46A1" w14:textId="77777777" w:rsidTr="0073548C">
        <w:trPr>
          <w:trHeight w:val="595"/>
          <w:jc w:val="center"/>
        </w:trPr>
        <w:tc>
          <w:tcPr>
            <w:tcW w:w="5958" w:type="dxa"/>
            <w:shd w:val="clear" w:color="auto" w:fill="D9E2F3"/>
            <w:vAlign w:val="center"/>
          </w:tcPr>
          <w:p w14:paraId="3CCBFCEB" w14:textId="77777777" w:rsidR="00DD3151" w:rsidRPr="00B97A8E" w:rsidRDefault="00DD3151" w:rsidP="00264E34">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B97A8E">
              <w:rPr>
                <w:rFonts w:ascii="GHEA Grapalat" w:eastAsia="GHEA Grapalat" w:hAnsi="GHEA Grapalat" w:cs="GHEA Grapalat"/>
                <w:sz w:val="20"/>
                <w:szCs w:val="20"/>
              </w:rPr>
              <w:t>Вид участия</w:t>
            </w:r>
          </w:p>
        </w:tc>
        <w:tc>
          <w:tcPr>
            <w:tcW w:w="4336" w:type="dxa"/>
            <w:vAlign w:val="center"/>
          </w:tcPr>
          <w:p w14:paraId="78B28874"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Прямое участие</w:t>
            </w:r>
          </w:p>
          <w:p w14:paraId="7429B61C"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Косвенное участие</w:t>
            </w:r>
          </w:p>
        </w:tc>
      </w:tr>
    </w:tbl>
    <w:p w14:paraId="466E956F" w14:textId="77777777" w:rsidR="00DD3151" w:rsidRPr="00B97A8E" w:rsidRDefault="00DD3151" w:rsidP="00DD3151">
      <w:pPr>
        <w:pBdr>
          <w:top w:val="nil"/>
          <w:left w:val="nil"/>
          <w:bottom w:val="nil"/>
          <w:right w:val="nil"/>
          <w:between w:val="nil"/>
        </w:pBdr>
        <w:rPr>
          <w:rFonts w:ascii="GHEA Grapalat" w:eastAsia="GHEA Grapalat" w:hAnsi="GHEA Grapalat" w:cs="GHEA Grapalat"/>
          <w:sz w:val="20"/>
          <w:szCs w:val="20"/>
        </w:rPr>
      </w:pPr>
    </w:p>
    <w:p w14:paraId="1B67A269" w14:textId="77777777" w:rsidR="00DD3151" w:rsidRPr="00B97A8E" w:rsidRDefault="00DD3151" w:rsidP="00DD3151">
      <w:pPr>
        <w:numPr>
          <w:ilvl w:val="0"/>
          <w:numId w:val="25"/>
        </w:numPr>
        <w:pBdr>
          <w:top w:val="nil"/>
          <w:left w:val="nil"/>
          <w:bottom w:val="nil"/>
          <w:right w:val="nil"/>
          <w:between w:val="nil"/>
        </w:pBdr>
        <w:ind w:firstLine="0"/>
        <w:rPr>
          <w:rFonts w:ascii="GHEA Grapalat" w:eastAsia="GHEA Grapalat" w:hAnsi="GHEA Grapalat" w:cs="GHEA Grapalat"/>
          <w:b/>
          <w:sz w:val="20"/>
          <w:szCs w:val="20"/>
        </w:rPr>
      </w:pPr>
      <w:r w:rsidRPr="00B97A8E">
        <w:rPr>
          <w:rFonts w:ascii="GHEA Grapalat" w:eastAsia="GHEA Grapalat" w:hAnsi="GHEA Grapalat" w:cs="GHEA Grapalat"/>
          <w:b/>
          <w:sz w:val="20"/>
          <w:szCs w:val="20"/>
        </w:rPr>
        <w:t>Участие государства, муниципалитета или международной организации</w:t>
      </w:r>
    </w:p>
    <w:p w14:paraId="71CE5CE0" w14:textId="77777777" w:rsidR="00DD3151" w:rsidRPr="00B97A8E" w:rsidRDefault="00DD3151" w:rsidP="00DD3151">
      <w:pPr>
        <w:numPr>
          <w:ilvl w:val="1"/>
          <w:numId w:val="25"/>
        </w:numPr>
        <w:pBdr>
          <w:top w:val="nil"/>
          <w:left w:val="nil"/>
          <w:bottom w:val="nil"/>
          <w:right w:val="nil"/>
          <w:between w:val="nil"/>
        </w:pBdr>
        <w:ind w:left="788" w:firstLine="0"/>
        <w:rPr>
          <w:rFonts w:ascii="GHEA Grapalat" w:eastAsia="GHEA Grapalat" w:hAnsi="GHEA Grapalat" w:cs="GHEA Grapalat"/>
          <w:i/>
          <w:sz w:val="20"/>
          <w:szCs w:val="20"/>
        </w:rPr>
      </w:pPr>
      <w:r w:rsidRPr="00B97A8E">
        <w:rPr>
          <w:rFonts w:ascii="GHEA Grapalat" w:eastAsia="GHEA Grapalat" w:hAnsi="GHEA Grapalat" w:cs="GHEA Grapalat"/>
          <w:i/>
          <w:sz w:val="20"/>
          <w:szCs w:val="20"/>
        </w:rPr>
        <w:t>Участие государства или муниципалитета</w:t>
      </w:r>
    </w:p>
    <w:tbl>
      <w:tblPr>
        <w:tblW w:w="10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42"/>
        <w:gridCol w:w="4503"/>
      </w:tblGrid>
      <w:tr w:rsidR="00B97A8E" w:rsidRPr="00B97A8E" w14:paraId="2A6547B0" w14:textId="77777777" w:rsidTr="0073548C">
        <w:trPr>
          <w:trHeight w:val="293"/>
          <w:jc w:val="center"/>
        </w:trPr>
        <w:tc>
          <w:tcPr>
            <w:tcW w:w="5842" w:type="dxa"/>
            <w:shd w:val="clear" w:color="auto" w:fill="D9E2F3"/>
            <w:vAlign w:val="center"/>
          </w:tcPr>
          <w:p w14:paraId="14CDE933"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Название государства</w:t>
            </w:r>
          </w:p>
        </w:tc>
        <w:tc>
          <w:tcPr>
            <w:tcW w:w="4503" w:type="dxa"/>
            <w:vAlign w:val="center"/>
          </w:tcPr>
          <w:p w14:paraId="3A780BB1" w14:textId="77777777" w:rsidR="00DD3151" w:rsidRPr="00B97A8E" w:rsidRDefault="00DD3151" w:rsidP="00264E34">
            <w:pPr>
              <w:rPr>
                <w:rFonts w:ascii="GHEA Grapalat" w:eastAsia="GHEA Grapalat" w:hAnsi="GHEA Grapalat" w:cs="GHEA Grapalat"/>
                <w:sz w:val="20"/>
                <w:szCs w:val="20"/>
              </w:rPr>
            </w:pPr>
          </w:p>
        </w:tc>
      </w:tr>
      <w:tr w:rsidR="00B97A8E" w:rsidRPr="00B97A8E" w14:paraId="6EDA27D6" w14:textId="77777777" w:rsidTr="0073548C">
        <w:trPr>
          <w:trHeight w:val="293"/>
          <w:jc w:val="center"/>
        </w:trPr>
        <w:tc>
          <w:tcPr>
            <w:tcW w:w="5842" w:type="dxa"/>
            <w:shd w:val="clear" w:color="auto" w:fill="D9E2F3"/>
            <w:vAlign w:val="center"/>
          </w:tcPr>
          <w:p w14:paraId="0A7C023C"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Название муниципалитета</w:t>
            </w:r>
          </w:p>
        </w:tc>
        <w:tc>
          <w:tcPr>
            <w:tcW w:w="4503" w:type="dxa"/>
            <w:vAlign w:val="center"/>
          </w:tcPr>
          <w:p w14:paraId="526E5C5C" w14:textId="77777777" w:rsidR="00DD3151" w:rsidRPr="00B97A8E" w:rsidRDefault="00DD3151" w:rsidP="00264E34">
            <w:pPr>
              <w:rPr>
                <w:rFonts w:ascii="GHEA Grapalat" w:eastAsia="GHEA Grapalat" w:hAnsi="GHEA Grapalat" w:cs="GHEA Grapalat"/>
                <w:sz w:val="20"/>
                <w:szCs w:val="20"/>
              </w:rPr>
            </w:pPr>
          </w:p>
        </w:tc>
      </w:tr>
      <w:tr w:rsidR="00B97A8E" w:rsidRPr="00B97A8E" w14:paraId="4E616228" w14:textId="77777777" w:rsidTr="0073548C">
        <w:trPr>
          <w:trHeight w:val="293"/>
          <w:jc w:val="center"/>
        </w:trPr>
        <w:tc>
          <w:tcPr>
            <w:tcW w:w="5842" w:type="dxa"/>
            <w:shd w:val="clear" w:color="auto" w:fill="D9E2F3"/>
            <w:vAlign w:val="center"/>
          </w:tcPr>
          <w:p w14:paraId="42372498"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Размер участия (%)</w:t>
            </w:r>
          </w:p>
        </w:tc>
        <w:tc>
          <w:tcPr>
            <w:tcW w:w="4503" w:type="dxa"/>
            <w:vAlign w:val="center"/>
          </w:tcPr>
          <w:p w14:paraId="5883ABC4" w14:textId="77777777" w:rsidR="00DD3151" w:rsidRPr="00B97A8E" w:rsidRDefault="00DD3151" w:rsidP="00264E34">
            <w:pPr>
              <w:rPr>
                <w:rFonts w:ascii="GHEA Grapalat" w:eastAsia="GHEA Grapalat" w:hAnsi="GHEA Grapalat" w:cs="GHEA Grapalat"/>
                <w:sz w:val="20"/>
                <w:szCs w:val="20"/>
              </w:rPr>
            </w:pPr>
          </w:p>
        </w:tc>
      </w:tr>
      <w:tr w:rsidR="00B97A8E" w:rsidRPr="00B97A8E" w14:paraId="55EB2F7E" w14:textId="77777777" w:rsidTr="0073548C">
        <w:trPr>
          <w:trHeight w:val="587"/>
          <w:jc w:val="center"/>
        </w:trPr>
        <w:tc>
          <w:tcPr>
            <w:tcW w:w="5842" w:type="dxa"/>
            <w:shd w:val="clear" w:color="auto" w:fill="D9E2F3"/>
            <w:vAlign w:val="center"/>
          </w:tcPr>
          <w:p w14:paraId="08FF7E36"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Вид участия</w:t>
            </w:r>
          </w:p>
        </w:tc>
        <w:tc>
          <w:tcPr>
            <w:tcW w:w="4503" w:type="dxa"/>
            <w:vAlign w:val="center"/>
          </w:tcPr>
          <w:p w14:paraId="4C99A3C0"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Прямое участие</w:t>
            </w:r>
          </w:p>
          <w:p w14:paraId="3D2BD730"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Косвенное участие</w:t>
            </w:r>
          </w:p>
        </w:tc>
      </w:tr>
    </w:tbl>
    <w:p w14:paraId="3A89D38F" w14:textId="77777777" w:rsidR="00DD3151" w:rsidRPr="00B97A8E" w:rsidRDefault="00DD3151" w:rsidP="00DD3151">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B97A8E">
        <w:rPr>
          <w:rFonts w:ascii="GHEA Grapalat" w:eastAsia="GHEA Grapalat" w:hAnsi="GHEA Grapalat" w:cs="GHEA Grapalat"/>
          <w:i/>
          <w:sz w:val="20"/>
          <w:szCs w:val="20"/>
        </w:rPr>
        <w:t>Участие международной организации</w:t>
      </w:r>
    </w:p>
    <w:tbl>
      <w:tblPr>
        <w:tblW w:w="10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32"/>
        <w:gridCol w:w="4513"/>
      </w:tblGrid>
      <w:tr w:rsidR="00B97A8E" w:rsidRPr="00B97A8E" w14:paraId="255C9A0D" w14:textId="77777777" w:rsidTr="0073548C">
        <w:trPr>
          <w:trHeight w:val="350"/>
          <w:jc w:val="center"/>
        </w:trPr>
        <w:tc>
          <w:tcPr>
            <w:tcW w:w="5832" w:type="dxa"/>
            <w:shd w:val="clear" w:color="auto" w:fill="D9E2F3"/>
            <w:vAlign w:val="center"/>
          </w:tcPr>
          <w:p w14:paraId="5485E62C"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Название международной организации</w:t>
            </w:r>
          </w:p>
        </w:tc>
        <w:tc>
          <w:tcPr>
            <w:tcW w:w="4513" w:type="dxa"/>
            <w:vAlign w:val="center"/>
          </w:tcPr>
          <w:p w14:paraId="2FDBFBEE" w14:textId="77777777" w:rsidR="00DD3151" w:rsidRPr="00B97A8E" w:rsidRDefault="00DD3151" w:rsidP="00264E34">
            <w:pPr>
              <w:rPr>
                <w:rFonts w:ascii="GHEA Grapalat" w:eastAsia="GHEA Grapalat" w:hAnsi="GHEA Grapalat" w:cs="GHEA Grapalat"/>
                <w:sz w:val="20"/>
                <w:szCs w:val="20"/>
              </w:rPr>
            </w:pPr>
          </w:p>
        </w:tc>
      </w:tr>
      <w:tr w:rsidR="00B97A8E" w:rsidRPr="00B97A8E" w14:paraId="0A124FC6" w14:textId="77777777" w:rsidTr="0073548C">
        <w:trPr>
          <w:trHeight w:val="757"/>
          <w:jc w:val="center"/>
        </w:trPr>
        <w:tc>
          <w:tcPr>
            <w:tcW w:w="5832" w:type="dxa"/>
            <w:shd w:val="clear" w:color="auto" w:fill="D9E2F3"/>
            <w:vAlign w:val="center"/>
          </w:tcPr>
          <w:p w14:paraId="6C8EAE3A"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lastRenderedPageBreak/>
              <w:t>Название международной организации латинскими буквами</w:t>
            </w:r>
          </w:p>
        </w:tc>
        <w:tc>
          <w:tcPr>
            <w:tcW w:w="4513" w:type="dxa"/>
            <w:vAlign w:val="center"/>
          </w:tcPr>
          <w:p w14:paraId="38BEC82E" w14:textId="77777777" w:rsidR="00DD3151" w:rsidRPr="00B97A8E" w:rsidRDefault="00DD3151" w:rsidP="00264E34">
            <w:pPr>
              <w:rPr>
                <w:rFonts w:ascii="GHEA Grapalat" w:eastAsia="GHEA Grapalat" w:hAnsi="GHEA Grapalat" w:cs="GHEA Grapalat"/>
                <w:sz w:val="20"/>
                <w:szCs w:val="20"/>
              </w:rPr>
            </w:pPr>
          </w:p>
        </w:tc>
      </w:tr>
      <w:tr w:rsidR="00B97A8E" w:rsidRPr="00B97A8E" w14:paraId="203F26CA" w14:textId="77777777" w:rsidTr="0073548C">
        <w:trPr>
          <w:trHeight w:val="378"/>
          <w:jc w:val="center"/>
        </w:trPr>
        <w:tc>
          <w:tcPr>
            <w:tcW w:w="5832" w:type="dxa"/>
            <w:shd w:val="clear" w:color="auto" w:fill="D9E2F3"/>
            <w:vAlign w:val="center"/>
          </w:tcPr>
          <w:p w14:paraId="7B8B2835"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Размер участия</w:t>
            </w:r>
            <w:r w:rsidRPr="00B97A8E" w:rsidDel="00C376E4">
              <w:rPr>
                <w:rFonts w:ascii="GHEA Grapalat" w:eastAsia="GHEA Grapalat" w:hAnsi="GHEA Grapalat" w:cs="GHEA Grapalat"/>
                <w:sz w:val="20"/>
                <w:szCs w:val="20"/>
              </w:rPr>
              <w:t xml:space="preserve"> </w:t>
            </w:r>
            <w:r w:rsidRPr="00B97A8E">
              <w:rPr>
                <w:rFonts w:ascii="GHEA Grapalat" w:eastAsia="GHEA Grapalat" w:hAnsi="GHEA Grapalat" w:cs="GHEA Grapalat"/>
                <w:sz w:val="20"/>
                <w:szCs w:val="20"/>
              </w:rPr>
              <w:t>(%)</w:t>
            </w:r>
          </w:p>
        </w:tc>
        <w:tc>
          <w:tcPr>
            <w:tcW w:w="4513" w:type="dxa"/>
            <w:vAlign w:val="center"/>
          </w:tcPr>
          <w:p w14:paraId="24926BD2" w14:textId="77777777" w:rsidR="00DD3151" w:rsidRPr="00B97A8E" w:rsidRDefault="00DD3151" w:rsidP="00264E34">
            <w:pPr>
              <w:rPr>
                <w:rFonts w:ascii="GHEA Grapalat" w:eastAsia="GHEA Grapalat" w:hAnsi="GHEA Grapalat" w:cs="GHEA Grapalat"/>
                <w:sz w:val="20"/>
                <w:szCs w:val="20"/>
              </w:rPr>
            </w:pPr>
          </w:p>
        </w:tc>
      </w:tr>
      <w:tr w:rsidR="00B97A8E" w:rsidRPr="00B97A8E" w14:paraId="1A9B98B8" w14:textId="77777777" w:rsidTr="0073548C">
        <w:trPr>
          <w:trHeight w:val="757"/>
          <w:jc w:val="center"/>
        </w:trPr>
        <w:tc>
          <w:tcPr>
            <w:tcW w:w="5832" w:type="dxa"/>
            <w:shd w:val="clear" w:color="auto" w:fill="D9E2F3"/>
            <w:vAlign w:val="center"/>
          </w:tcPr>
          <w:p w14:paraId="31BFE282"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Вид участия</w:t>
            </w:r>
          </w:p>
        </w:tc>
        <w:tc>
          <w:tcPr>
            <w:tcW w:w="4513" w:type="dxa"/>
            <w:vAlign w:val="center"/>
          </w:tcPr>
          <w:p w14:paraId="296167E0"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Прямое участие</w:t>
            </w:r>
          </w:p>
          <w:p w14:paraId="18DABD44"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Косвенное участие</w:t>
            </w:r>
          </w:p>
        </w:tc>
      </w:tr>
    </w:tbl>
    <w:p w14:paraId="5E3E9B77" w14:textId="77777777" w:rsidR="00DD3151" w:rsidRPr="00B97A8E" w:rsidRDefault="00DD3151" w:rsidP="00DD3151">
      <w:pPr>
        <w:rPr>
          <w:rFonts w:ascii="GHEA Grapalat" w:eastAsia="GHEA Grapalat" w:hAnsi="GHEA Grapalat" w:cs="GHEA Grapalat"/>
          <w:b/>
          <w:sz w:val="20"/>
          <w:szCs w:val="20"/>
        </w:rPr>
      </w:pPr>
    </w:p>
    <w:p w14:paraId="22DF0F28" w14:textId="77777777" w:rsidR="00DD3151" w:rsidRPr="00B97A8E" w:rsidRDefault="00DD3151" w:rsidP="00DD3151">
      <w:pPr>
        <w:numPr>
          <w:ilvl w:val="0"/>
          <w:numId w:val="25"/>
        </w:numPr>
        <w:pBdr>
          <w:top w:val="nil"/>
          <w:left w:val="nil"/>
          <w:bottom w:val="nil"/>
          <w:right w:val="nil"/>
          <w:between w:val="nil"/>
        </w:pBdr>
        <w:ind w:firstLine="0"/>
        <w:rPr>
          <w:rFonts w:ascii="GHEA Grapalat" w:eastAsia="GHEA Grapalat" w:hAnsi="GHEA Grapalat" w:cs="GHEA Grapalat"/>
          <w:b/>
          <w:sz w:val="20"/>
          <w:szCs w:val="20"/>
        </w:rPr>
      </w:pPr>
      <w:r w:rsidRPr="00B97A8E">
        <w:rPr>
          <w:rFonts w:ascii="GHEA Grapalat" w:eastAsia="GHEA Grapalat" w:hAnsi="GHEA Grapalat" w:cs="GHEA Grapalat"/>
          <w:b/>
          <w:sz w:val="20"/>
          <w:szCs w:val="20"/>
        </w:rPr>
        <w:t>Данные реального бенефициара</w:t>
      </w:r>
    </w:p>
    <w:p w14:paraId="62552CB9" w14:textId="77777777" w:rsidR="00DD3151" w:rsidRPr="00B97A8E" w:rsidRDefault="00DD3151" w:rsidP="00DD3151">
      <w:pPr>
        <w:numPr>
          <w:ilvl w:val="1"/>
          <w:numId w:val="25"/>
        </w:numPr>
        <w:pBdr>
          <w:top w:val="nil"/>
          <w:left w:val="nil"/>
          <w:bottom w:val="nil"/>
          <w:right w:val="nil"/>
          <w:between w:val="nil"/>
        </w:pBd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Данные, удостоверяющие личность лица</w:t>
      </w: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6"/>
        <w:gridCol w:w="4644"/>
      </w:tblGrid>
      <w:tr w:rsidR="00B97A8E" w:rsidRPr="00B97A8E" w14:paraId="331AC986" w14:textId="77777777" w:rsidTr="0073548C">
        <w:trPr>
          <w:trHeight w:val="279"/>
          <w:jc w:val="center"/>
        </w:trPr>
        <w:tc>
          <w:tcPr>
            <w:tcW w:w="5706" w:type="dxa"/>
            <w:shd w:val="clear" w:color="auto" w:fill="D9E2F3"/>
            <w:vAlign w:val="center"/>
          </w:tcPr>
          <w:p w14:paraId="78A1A213"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Имя</w:t>
            </w:r>
          </w:p>
        </w:tc>
        <w:tc>
          <w:tcPr>
            <w:tcW w:w="4644" w:type="dxa"/>
            <w:vAlign w:val="center"/>
          </w:tcPr>
          <w:p w14:paraId="6BD3B02E" w14:textId="77777777" w:rsidR="00DD3151" w:rsidRPr="00B97A8E" w:rsidRDefault="00DD3151" w:rsidP="00264E34">
            <w:pPr>
              <w:rPr>
                <w:rFonts w:ascii="GHEA Grapalat" w:eastAsia="GHEA Grapalat" w:hAnsi="GHEA Grapalat" w:cs="GHEA Grapalat"/>
                <w:sz w:val="20"/>
                <w:szCs w:val="20"/>
              </w:rPr>
            </w:pPr>
          </w:p>
        </w:tc>
      </w:tr>
      <w:tr w:rsidR="00B97A8E" w:rsidRPr="00B97A8E" w14:paraId="39DEFF3E" w14:textId="77777777" w:rsidTr="0073548C">
        <w:trPr>
          <w:trHeight w:val="279"/>
          <w:jc w:val="center"/>
        </w:trPr>
        <w:tc>
          <w:tcPr>
            <w:tcW w:w="5706" w:type="dxa"/>
            <w:shd w:val="clear" w:color="auto" w:fill="D9E2F3"/>
            <w:vAlign w:val="center"/>
          </w:tcPr>
          <w:p w14:paraId="25B1FA6A"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Фамилия</w:t>
            </w:r>
          </w:p>
        </w:tc>
        <w:tc>
          <w:tcPr>
            <w:tcW w:w="4644" w:type="dxa"/>
            <w:vAlign w:val="center"/>
          </w:tcPr>
          <w:p w14:paraId="37E07B17" w14:textId="77777777" w:rsidR="00DD3151" w:rsidRPr="00B97A8E" w:rsidRDefault="00DD3151" w:rsidP="00264E34">
            <w:pPr>
              <w:rPr>
                <w:rFonts w:ascii="GHEA Grapalat" w:eastAsia="GHEA Grapalat" w:hAnsi="GHEA Grapalat" w:cs="GHEA Grapalat"/>
                <w:sz w:val="20"/>
                <w:szCs w:val="20"/>
              </w:rPr>
            </w:pPr>
          </w:p>
        </w:tc>
      </w:tr>
      <w:tr w:rsidR="00B97A8E" w:rsidRPr="00B97A8E" w14:paraId="40161E87" w14:textId="77777777" w:rsidTr="0073548C">
        <w:trPr>
          <w:trHeight w:val="279"/>
          <w:jc w:val="center"/>
        </w:trPr>
        <w:tc>
          <w:tcPr>
            <w:tcW w:w="5706" w:type="dxa"/>
            <w:shd w:val="clear" w:color="auto" w:fill="D9E2F3"/>
            <w:vAlign w:val="center"/>
          </w:tcPr>
          <w:p w14:paraId="3AF2B7DA"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Имя(латинскими буквами)</w:t>
            </w:r>
          </w:p>
        </w:tc>
        <w:tc>
          <w:tcPr>
            <w:tcW w:w="4644" w:type="dxa"/>
            <w:vAlign w:val="center"/>
          </w:tcPr>
          <w:p w14:paraId="0C84073B" w14:textId="77777777" w:rsidR="00DD3151" w:rsidRPr="00B97A8E" w:rsidRDefault="00DD3151" w:rsidP="00264E34">
            <w:pPr>
              <w:rPr>
                <w:rFonts w:ascii="GHEA Grapalat" w:eastAsia="GHEA Grapalat" w:hAnsi="GHEA Grapalat" w:cs="GHEA Grapalat"/>
                <w:sz w:val="20"/>
                <w:szCs w:val="20"/>
              </w:rPr>
            </w:pPr>
          </w:p>
        </w:tc>
      </w:tr>
      <w:tr w:rsidR="00B97A8E" w:rsidRPr="00B97A8E" w14:paraId="4E0CB878" w14:textId="77777777" w:rsidTr="0073548C">
        <w:trPr>
          <w:trHeight w:val="279"/>
          <w:jc w:val="center"/>
        </w:trPr>
        <w:tc>
          <w:tcPr>
            <w:tcW w:w="5706" w:type="dxa"/>
            <w:shd w:val="clear" w:color="auto" w:fill="D9E2F3"/>
            <w:vAlign w:val="center"/>
          </w:tcPr>
          <w:p w14:paraId="2B9DEE72"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Фамилия (латинскими буквами)</w:t>
            </w:r>
          </w:p>
        </w:tc>
        <w:tc>
          <w:tcPr>
            <w:tcW w:w="4644" w:type="dxa"/>
            <w:vAlign w:val="center"/>
          </w:tcPr>
          <w:p w14:paraId="64D1573D" w14:textId="77777777" w:rsidR="00DD3151" w:rsidRPr="00B97A8E" w:rsidRDefault="00DD3151" w:rsidP="00264E34">
            <w:pPr>
              <w:rPr>
                <w:rFonts w:ascii="GHEA Grapalat" w:eastAsia="GHEA Grapalat" w:hAnsi="GHEA Grapalat" w:cs="GHEA Grapalat"/>
                <w:sz w:val="20"/>
                <w:szCs w:val="20"/>
              </w:rPr>
            </w:pPr>
          </w:p>
        </w:tc>
      </w:tr>
      <w:tr w:rsidR="00B97A8E" w:rsidRPr="00B97A8E" w14:paraId="3827CDC3" w14:textId="77777777" w:rsidTr="0073548C">
        <w:trPr>
          <w:trHeight w:val="259"/>
          <w:jc w:val="center"/>
        </w:trPr>
        <w:tc>
          <w:tcPr>
            <w:tcW w:w="5706" w:type="dxa"/>
            <w:shd w:val="clear" w:color="auto" w:fill="D9E2F3"/>
            <w:vAlign w:val="center"/>
          </w:tcPr>
          <w:p w14:paraId="590DB05B"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Гражданство</w:t>
            </w:r>
          </w:p>
        </w:tc>
        <w:tc>
          <w:tcPr>
            <w:tcW w:w="4644" w:type="dxa"/>
            <w:vAlign w:val="center"/>
          </w:tcPr>
          <w:p w14:paraId="7D3367F3" w14:textId="77777777" w:rsidR="00DD3151" w:rsidRPr="00B97A8E" w:rsidRDefault="00DD3151" w:rsidP="00264E34">
            <w:pPr>
              <w:rPr>
                <w:rFonts w:ascii="GHEA Grapalat" w:eastAsia="GHEA Grapalat" w:hAnsi="GHEA Grapalat" w:cs="GHEA Grapalat"/>
                <w:sz w:val="20"/>
                <w:szCs w:val="20"/>
              </w:rPr>
            </w:pPr>
          </w:p>
        </w:tc>
      </w:tr>
      <w:tr w:rsidR="00B97A8E" w:rsidRPr="00B97A8E" w14:paraId="72693A1D" w14:textId="77777777" w:rsidTr="0073548C">
        <w:trPr>
          <w:trHeight w:val="279"/>
          <w:jc w:val="center"/>
        </w:trPr>
        <w:tc>
          <w:tcPr>
            <w:tcW w:w="5706" w:type="dxa"/>
            <w:shd w:val="clear" w:color="auto" w:fill="D9E2F3"/>
            <w:vAlign w:val="center"/>
          </w:tcPr>
          <w:p w14:paraId="6A0D8EAC"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День, месяц, год рождения</w:t>
            </w:r>
          </w:p>
        </w:tc>
        <w:tc>
          <w:tcPr>
            <w:tcW w:w="4644" w:type="dxa"/>
            <w:vAlign w:val="center"/>
          </w:tcPr>
          <w:p w14:paraId="25275EB6" w14:textId="77777777" w:rsidR="00DD3151" w:rsidRPr="00B97A8E" w:rsidRDefault="00DD3151" w:rsidP="00264E34">
            <w:pPr>
              <w:rPr>
                <w:rFonts w:ascii="GHEA Grapalat" w:eastAsia="GHEA Grapalat" w:hAnsi="GHEA Grapalat" w:cs="GHEA Grapalat"/>
                <w:sz w:val="20"/>
                <w:szCs w:val="20"/>
              </w:rPr>
            </w:pPr>
          </w:p>
        </w:tc>
      </w:tr>
    </w:tbl>
    <w:p w14:paraId="49E76E1C" w14:textId="77777777" w:rsidR="00DD3151" w:rsidRPr="00B97A8E" w:rsidRDefault="00DD3151" w:rsidP="00DD3151">
      <w:pPr>
        <w:numPr>
          <w:ilvl w:val="1"/>
          <w:numId w:val="25"/>
        </w:numPr>
        <w:pBdr>
          <w:top w:val="nil"/>
          <w:left w:val="nil"/>
          <w:bottom w:val="nil"/>
          <w:right w:val="nil"/>
          <w:between w:val="nil"/>
        </w:pBd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Документ, удостоверяющий личность</w:t>
      </w:r>
    </w:p>
    <w:tbl>
      <w:tblPr>
        <w:tblW w:w="104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51"/>
        <w:gridCol w:w="4651"/>
      </w:tblGrid>
      <w:tr w:rsidR="00B97A8E" w:rsidRPr="00B97A8E" w14:paraId="7D47126A" w14:textId="77777777" w:rsidTr="0073548C">
        <w:trPr>
          <w:trHeight w:val="278"/>
          <w:jc w:val="center"/>
        </w:trPr>
        <w:tc>
          <w:tcPr>
            <w:tcW w:w="5751" w:type="dxa"/>
            <w:shd w:val="clear" w:color="auto" w:fill="D9E2F3"/>
            <w:vAlign w:val="center"/>
          </w:tcPr>
          <w:p w14:paraId="4E780083"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Тип документа</w:t>
            </w:r>
          </w:p>
        </w:tc>
        <w:tc>
          <w:tcPr>
            <w:tcW w:w="4651" w:type="dxa"/>
            <w:vAlign w:val="center"/>
          </w:tcPr>
          <w:p w14:paraId="6CB88159" w14:textId="77777777" w:rsidR="00DD3151" w:rsidRPr="00B97A8E" w:rsidRDefault="00DD3151" w:rsidP="00264E34">
            <w:pPr>
              <w:rPr>
                <w:rFonts w:ascii="GHEA Grapalat" w:eastAsia="GHEA Grapalat" w:hAnsi="GHEA Grapalat" w:cs="GHEA Grapalat"/>
                <w:sz w:val="20"/>
                <w:szCs w:val="20"/>
              </w:rPr>
            </w:pPr>
          </w:p>
        </w:tc>
      </w:tr>
      <w:tr w:rsidR="00B97A8E" w:rsidRPr="00B97A8E" w14:paraId="0B46156B" w14:textId="77777777" w:rsidTr="0073548C">
        <w:trPr>
          <w:trHeight w:val="278"/>
          <w:jc w:val="center"/>
        </w:trPr>
        <w:tc>
          <w:tcPr>
            <w:tcW w:w="5751" w:type="dxa"/>
            <w:shd w:val="clear" w:color="auto" w:fill="D9E2F3"/>
            <w:vAlign w:val="center"/>
          </w:tcPr>
          <w:p w14:paraId="2A9A59AE"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Номер документа</w:t>
            </w:r>
          </w:p>
        </w:tc>
        <w:tc>
          <w:tcPr>
            <w:tcW w:w="4651" w:type="dxa"/>
            <w:vAlign w:val="center"/>
          </w:tcPr>
          <w:p w14:paraId="7E6F34B6" w14:textId="77777777" w:rsidR="00DD3151" w:rsidRPr="00B97A8E" w:rsidRDefault="00DD3151" w:rsidP="00264E34">
            <w:pPr>
              <w:rPr>
                <w:rFonts w:ascii="GHEA Grapalat" w:eastAsia="GHEA Grapalat" w:hAnsi="GHEA Grapalat" w:cs="GHEA Grapalat"/>
                <w:sz w:val="20"/>
                <w:szCs w:val="20"/>
              </w:rPr>
            </w:pPr>
          </w:p>
        </w:tc>
      </w:tr>
      <w:tr w:rsidR="00B97A8E" w:rsidRPr="00B97A8E" w14:paraId="0106B6A2" w14:textId="77777777" w:rsidTr="0073548C">
        <w:trPr>
          <w:trHeight w:val="278"/>
          <w:jc w:val="center"/>
        </w:trPr>
        <w:tc>
          <w:tcPr>
            <w:tcW w:w="5751" w:type="dxa"/>
            <w:shd w:val="clear" w:color="auto" w:fill="D9E2F3"/>
            <w:vAlign w:val="center"/>
          </w:tcPr>
          <w:p w14:paraId="1AB0618C" w14:textId="77777777" w:rsidR="00DD3151" w:rsidRPr="00B97A8E" w:rsidRDefault="00DD3151" w:rsidP="00264E34">
            <w:pPr>
              <w:numPr>
                <w:ilvl w:val="2"/>
                <w:numId w:val="25"/>
              </w:numPr>
              <w:pBdr>
                <w:top w:val="nil"/>
                <w:left w:val="nil"/>
                <w:bottom w:val="nil"/>
                <w:right w:val="nil"/>
                <w:between w:val="nil"/>
              </w:pBdr>
              <w:ind w:left="317" w:hanging="283"/>
              <w:rPr>
                <w:rFonts w:ascii="GHEA Grapalat" w:eastAsia="GHEA Grapalat" w:hAnsi="GHEA Grapalat" w:cs="GHEA Grapalat"/>
                <w:sz w:val="20"/>
                <w:szCs w:val="20"/>
              </w:rPr>
            </w:pPr>
            <w:r w:rsidRPr="00B97A8E">
              <w:rPr>
                <w:rFonts w:ascii="GHEA Grapalat" w:eastAsia="GHEA Grapalat" w:hAnsi="GHEA Grapalat" w:cs="GHEA Grapalat"/>
                <w:sz w:val="20"/>
                <w:szCs w:val="20"/>
              </w:rPr>
              <w:t>День, месяц, год предоставления</w:t>
            </w:r>
          </w:p>
        </w:tc>
        <w:tc>
          <w:tcPr>
            <w:tcW w:w="4651" w:type="dxa"/>
            <w:vAlign w:val="center"/>
          </w:tcPr>
          <w:p w14:paraId="7B9AE9C2" w14:textId="77777777" w:rsidR="00DD3151" w:rsidRPr="00B97A8E" w:rsidRDefault="00DD3151" w:rsidP="00264E34">
            <w:pPr>
              <w:rPr>
                <w:rFonts w:ascii="GHEA Grapalat" w:eastAsia="GHEA Grapalat" w:hAnsi="GHEA Grapalat" w:cs="GHEA Grapalat"/>
                <w:sz w:val="20"/>
                <w:szCs w:val="20"/>
              </w:rPr>
            </w:pPr>
          </w:p>
        </w:tc>
      </w:tr>
      <w:tr w:rsidR="00B97A8E" w:rsidRPr="00B97A8E" w14:paraId="6752D496" w14:textId="77777777" w:rsidTr="0073548C">
        <w:trPr>
          <w:trHeight w:val="278"/>
          <w:jc w:val="center"/>
        </w:trPr>
        <w:tc>
          <w:tcPr>
            <w:tcW w:w="5751" w:type="dxa"/>
            <w:shd w:val="clear" w:color="auto" w:fill="D9E2F3"/>
            <w:vAlign w:val="center"/>
          </w:tcPr>
          <w:p w14:paraId="799921C4" w14:textId="77777777" w:rsidR="00DD3151" w:rsidRPr="00B97A8E" w:rsidRDefault="00DD3151" w:rsidP="00264E34">
            <w:pPr>
              <w:numPr>
                <w:ilvl w:val="2"/>
                <w:numId w:val="25"/>
              </w:numPr>
              <w:pBdr>
                <w:top w:val="nil"/>
                <w:left w:val="nil"/>
                <w:bottom w:val="nil"/>
                <w:right w:val="nil"/>
                <w:between w:val="nil"/>
              </w:pBdr>
              <w:ind w:left="34"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Предоставляющий орган</w:t>
            </w:r>
          </w:p>
        </w:tc>
        <w:tc>
          <w:tcPr>
            <w:tcW w:w="4651" w:type="dxa"/>
            <w:vAlign w:val="center"/>
          </w:tcPr>
          <w:p w14:paraId="02B14FE6" w14:textId="77777777" w:rsidR="00DD3151" w:rsidRPr="00B97A8E" w:rsidRDefault="00DD3151" w:rsidP="00264E34">
            <w:pPr>
              <w:rPr>
                <w:rFonts w:ascii="GHEA Grapalat" w:eastAsia="GHEA Grapalat" w:hAnsi="GHEA Grapalat" w:cs="GHEA Grapalat"/>
                <w:sz w:val="20"/>
                <w:szCs w:val="20"/>
              </w:rPr>
            </w:pPr>
          </w:p>
        </w:tc>
      </w:tr>
      <w:tr w:rsidR="00B97A8E" w:rsidRPr="00B97A8E" w14:paraId="5CBCD0A7" w14:textId="77777777" w:rsidTr="0073548C">
        <w:trPr>
          <w:trHeight w:val="258"/>
          <w:jc w:val="center"/>
        </w:trPr>
        <w:tc>
          <w:tcPr>
            <w:tcW w:w="5751" w:type="dxa"/>
            <w:shd w:val="clear" w:color="auto" w:fill="D9E2F3"/>
            <w:vAlign w:val="center"/>
          </w:tcPr>
          <w:p w14:paraId="6FB27ADF"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НЗОУ или эквивалентный номер</w:t>
            </w:r>
          </w:p>
        </w:tc>
        <w:tc>
          <w:tcPr>
            <w:tcW w:w="4651" w:type="dxa"/>
            <w:vAlign w:val="center"/>
          </w:tcPr>
          <w:p w14:paraId="2D20C1F0" w14:textId="77777777" w:rsidR="00DD3151" w:rsidRPr="00B97A8E" w:rsidRDefault="00DD3151" w:rsidP="00264E34">
            <w:pPr>
              <w:rPr>
                <w:rFonts w:ascii="GHEA Grapalat" w:eastAsia="GHEA Grapalat" w:hAnsi="GHEA Grapalat" w:cs="GHEA Grapalat"/>
                <w:sz w:val="20"/>
                <w:szCs w:val="20"/>
              </w:rPr>
            </w:pPr>
          </w:p>
        </w:tc>
      </w:tr>
    </w:tbl>
    <w:p w14:paraId="529D86E9" w14:textId="77777777" w:rsidR="00DD3151" w:rsidRPr="00B97A8E" w:rsidRDefault="00DD3151" w:rsidP="00DD3151">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B97A8E">
        <w:rPr>
          <w:rFonts w:ascii="GHEA Grapalat" w:eastAsia="GHEA Grapalat" w:hAnsi="GHEA Grapalat" w:cs="GHEA Grapalat"/>
          <w:i/>
          <w:sz w:val="20"/>
          <w:szCs w:val="20"/>
        </w:rPr>
        <w:t>Адрес учета лица</w:t>
      </w:r>
    </w:p>
    <w:tbl>
      <w:tblPr>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98"/>
        <w:gridCol w:w="4637"/>
      </w:tblGrid>
      <w:tr w:rsidR="00B97A8E" w:rsidRPr="00B97A8E" w14:paraId="206DAAC5" w14:textId="77777777" w:rsidTr="0073548C">
        <w:trPr>
          <w:trHeight w:val="311"/>
          <w:jc w:val="center"/>
        </w:trPr>
        <w:tc>
          <w:tcPr>
            <w:tcW w:w="5798" w:type="dxa"/>
            <w:shd w:val="clear" w:color="auto" w:fill="D9E2F3"/>
            <w:vAlign w:val="center"/>
          </w:tcPr>
          <w:p w14:paraId="004D763C"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Государство</w:t>
            </w:r>
          </w:p>
        </w:tc>
        <w:tc>
          <w:tcPr>
            <w:tcW w:w="4637" w:type="dxa"/>
            <w:vAlign w:val="center"/>
          </w:tcPr>
          <w:p w14:paraId="36BD8A41" w14:textId="77777777" w:rsidR="00DD3151" w:rsidRPr="00B97A8E" w:rsidRDefault="00DD3151" w:rsidP="00264E34">
            <w:pPr>
              <w:rPr>
                <w:rFonts w:ascii="GHEA Grapalat" w:eastAsia="GHEA Grapalat" w:hAnsi="GHEA Grapalat" w:cs="GHEA Grapalat"/>
                <w:sz w:val="20"/>
                <w:szCs w:val="20"/>
              </w:rPr>
            </w:pPr>
          </w:p>
        </w:tc>
      </w:tr>
      <w:tr w:rsidR="00B97A8E" w:rsidRPr="00B97A8E" w14:paraId="2A327E22" w14:textId="77777777" w:rsidTr="0073548C">
        <w:trPr>
          <w:trHeight w:val="311"/>
          <w:jc w:val="center"/>
        </w:trPr>
        <w:tc>
          <w:tcPr>
            <w:tcW w:w="5798" w:type="dxa"/>
            <w:shd w:val="clear" w:color="auto" w:fill="D9E2F3"/>
            <w:vAlign w:val="center"/>
          </w:tcPr>
          <w:p w14:paraId="2A3D108C"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Муниципалитет</w:t>
            </w:r>
          </w:p>
        </w:tc>
        <w:tc>
          <w:tcPr>
            <w:tcW w:w="4637" w:type="dxa"/>
            <w:vAlign w:val="center"/>
          </w:tcPr>
          <w:p w14:paraId="03B0A18E" w14:textId="77777777" w:rsidR="00DD3151" w:rsidRPr="00B97A8E" w:rsidRDefault="00DD3151" w:rsidP="00264E34">
            <w:pPr>
              <w:rPr>
                <w:rFonts w:ascii="GHEA Grapalat" w:eastAsia="GHEA Grapalat" w:hAnsi="GHEA Grapalat" w:cs="GHEA Grapalat"/>
                <w:sz w:val="20"/>
                <w:szCs w:val="20"/>
              </w:rPr>
            </w:pPr>
          </w:p>
        </w:tc>
      </w:tr>
      <w:tr w:rsidR="00B97A8E" w:rsidRPr="00B97A8E" w14:paraId="574B747C" w14:textId="77777777" w:rsidTr="0073548C">
        <w:trPr>
          <w:trHeight w:val="311"/>
          <w:jc w:val="center"/>
        </w:trPr>
        <w:tc>
          <w:tcPr>
            <w:tcW w:w="5798" w:type="dxa"/>
            <w:shd w:val="clear" w:color="auto" w:fill="D9E2F3"/>
            <w:vAlign w:val="center"/>
          </w:tcPr>
          <w:p w14:paraId="6E1DA502" w14:textId="77777777" w:rsidR="00DD3151" w:rsidRPr="00B97A8E" w:rsidRDefault="00DD3151" w:rsidP="00264E34">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B97A8E">
              <w:rPr>
                <w:rFonts w:ascii="GHEA Grapalat" w:eastAsia="GHEA Grapalat" w:hAnsi="GHEA Grapalat" w:cs="GHEA Grapalat"/>
                <w:sz w:val="20"/>
                <w:szCs w:val="20"/>
              </w:rPr>
              <w:t>Административно-территориальная единица</w:t>
            </w:r>
          </w:p>
        </w:tc>
        <w:tc>
          <w:tcPr>
            <w:tcW w:w="4637" w:type="dxa"/>
            <w:vAlign w:val="center"/>
          </w:tcPr>
          <w:p w14:paraId="02502296" w14:textId="77777777" w:rsidR="00DD3151" w:rsidRPr="00B97A8E" w:rsidRDefault="00DD3151" w:rsidP="00264E34">
            <w:pPr>
              <w:rPr>
                <w:rFonts w:ascii="GHEA Grapalat" w:eastAsia="GHEA Grapalat" w:hAnsi="GHEA Grapalat" w:cs="GHEA Grapalat"/>
                <w:sz w:val="20"/>
                <w:szCs w:val="20"/>
              </w:rPr>
            </w:pPr>
          </w:p>
        </w:tc>
      </w:tr>
      <w:tr w:rsidR="00B97A8E" w:rsidRPr="00B97A8E" w14:paraId="6839A705" w14:textId="77777777" w:rsidTr="0073548C">
        <w:trPr>
          <w:trHeight w:val="288"/>
          <w:jc w:val="center"/>
        </w:trPr>
        <w:tc>
          <w:tcPr>
            <w:tcW w:w="5798" w:type="dxa"/>
            <w:shd w:val="clear" w:color="auto" w:fill="D9E2F3"/>
            <w:vAlign w:val="center"/>
          </w:tcPr>
          <w:p w14:paraId="04C0A866" w14:textId="77777777" w:rsidR="00DD3151" w:rsidRPr="00B97A8E" w:rsidRDefault="00DD3151" w:rsidP="00264E34">
            <w:pPr>
              <w:numPr>
                <w:ilvl w:val="2"/>
                <w:numId w:val="25"/>
              </w:numPr>
              <w:pBdr>
                <w:top w:val="nil"/>
                <w:left w:val="nil"/>
                <w:bottom w:val="nil"/>
                <w:right w:val="nil"/>
                <w:between w:val="nil"/>
              </w:pBdr>
              <w:ind w:left="426" w:hanging="426"/>
              <w:rPr>
                <w:rFonts w:ascii="GHEA Grapalat" w:eastAsia="GHEA Grapalat" w:hAnsi="GHEA Grapalat" w:cs="GHEA Grapalat"/>
                <w:sz w:val="20"/>
                <w:szCs w:val="20"/>
              </w:rPr>
            </w:pPr>
            <w:r w:rsidRPr="00B97A8E">
              <w:rPr>
                <w:rFonts w:ascii="GHEA Grapalat" w:eastAsia="GHEA Grapalat" w:hAnsi="GHEA Grapalat" w:cs="GHEA Grapalat"/>
                <w:sz w:val="20"/>
                <w:szCs w:val="20"/>
              </w:rPr>
              <w:t>Название улицы, здание (дом), квартира</w:t>
            </w:r>
          </w:p>
        </w:tc>
        <w:tc>
          <w:tcPr>
            <w:tcW w:w="4637" w:type="dxa"/>
            <w:vAlign w:val="center"/>
          </w:tcPr>
          <w:p w14:paraId="6E08F205" w14:textId="77777777" w:rsidR="00DD3151" w:rsidRPr="00B97A8E" w:rsidRDefault="00DD3151" w:rsidP="00264E34">
            <w:pPr>
              <w:rPr>
                <w:rFonts w:ascii="GHEA Grapalat" w:eastAsia="GHEA Grapalat" w:hAnsi="GHEA Grapalat" w:cs="GHEA Grapalat"/>
                <w:sz w:val="20"/>
                <w:szCs w:val="20"/>
              </w:rPr>
            </w:pPr>
          </w:p>
        </w:tc>
      </w:tr>
    </w:tbl>
    <w:p w14:paraId="06C958BD" w14:textId="77777777" w:rsidR="00DD3151" w:rsidRPr="00B97A8E" w:rsidRDefault="00DD3151" w:rsidP="00DD3151">
      <w:pPr>
        <w:numPr>
          <w:ilvl w:val="1"/>
          <w:numId w:val="25"/>
        </w:numPr>
        <w:pBdr>
          <w:top w:val="nil"/>
          <w:left w:val="nil"/>
          <w:bottom w:val="nil"/>
          <w:right w:val="nil"/>
          <w:between w:val="nil"/>
        </w:pBd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Адрес проживания лица</w:t>
      </w:r>
    </w:p>
    <w:tbl>
      <w:tblPr>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5017"/>
      </w:tblGrid>
      <w:tr w:rsidR="00B97A8E" w:rsidRPr="00B97A8E" w14:paraId="201AC94D" w14:textId="77777777" w:rsidTr="0073548C">
        <w:trPr>
          <w:jc w:val="center"/>
        </w:trPr>
        <w:tc>
          <w:tcPr>
            <w:tcW w:w="5418" w:type="dxa"/>
            <w:shd w:val="clear" w:color="auto" w:fill="D9E2F3"/>
            <w:vAlign w:val="center"/>
          </w:tcPr>
          <w:p w14:paraId="755E100A"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Государство</w:t>
            </w:r>
          </w:p>
        </w:tc>
        <w:tc>
          <w:tcPr>
            <w:tcW w:w="5017" w:type="dxa"/>
            <w:vAlign w:val="center"/>
          </w:tcPr>
          <w:p w14:paraId="349A577B" w14:textId="77777777" w:rsidR="00DD3151" w:rsidRPr="00B97A8E" w:rsidRDefault="00DD3151" w:rsidP="00264E34">
            <w:pPr>
              <w:rPr>
                <w:rFonts w:ascii="GHEA Grapalat" w:eastAsia="GHEA Grapalat" w:hAnsi="GHEA Grapalat" w:cs="GHEA Grapalat"/>
                <w:sz w:val="20"/>
                <w:szCs w:val="20"/>
              </w:rPr>
            </w:pPr>
          </w:p>
        </w:tc>
      </w:tr>
      <w:tr w:rsidR="00B97A8E" w:rsidRPr="00B97A8E" w14:paraId="4590B640" w14:textId="77777777" w:rsidTr="0073548C">
        <w:trPr>
          <w:jc w:val="center"/>
        </w:trPr>
        <w:tc>
          <w:tcPr>
            <w:tcW w:w="5418" w:type="dxa"/>
            <w:shd w:val="clear" w:color="auto" w:fill="D9E2F3"/>
            <w:vAlign w:val="center"/>
          </w:tcPr>
          <w:p w14:paraId="3EA94A9E"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Муниципалитет</w:t>
            </w:r>
          </w:p>
        </w:tc>
        <w:tc>
          <w:tcPr>
            <w:tcW w:w="5017" w:type="dxa"/>
            <w:vAlign w:val="center"/>
          </w:tcPr>
          <w:p w14:paraId="7FA05959" w14:textId="77777777" w:rsidR="00DD3151" w:rsidRPr="00B97A8E" w:rsidRDefault="00DD3151" w:rsidP="00264E34">
            <w:pPr>
              <w:rPr>
                <w:rFonts w:ascii="GHEA Grapalat" w:eastAsia="GHEA Grapalat" w:hAnsi="GHEA Grapalat" w:cs="GHEA Grapalat"/>
                <w:sz w:val="20"/>
                <w:szCs w:val="20"/>
              </w:rPr>
            </w:pPr>
          </w:p>
        </w:tc>
      </w:tr>
      <w:tr w:rsidR="00B97A8E" w:rsidRPr="00B97A8E" w14:paraId="3A1C3E0E" w14:textId="77777777" w:rsidTr="0073548C">
        <w:trPr>
          <w:jc w:val="center"/>
        </w:trPr>
        <w:tc>
          <w:tcPr>
            <w:tcW w:w="5418" w:type="dxa"/>
            <w:shd w:val="clear" w:color="auto" w:fill="D9E2F3"/>
            <w:vAlign w:val="center"/>
          </w:tcPr>
          <w:p w14:paraId="5BAC8619"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Административно-территориальная единица</w:t>
            </w:r>
          </w:p>
        </w:tc>
        <w:tc>
          <w:tcPr>
            <w:tcW w:w="5017" w:type="dxa"/>
            <w:vAlign w:val="center"/>
          </w:tcPr>
          <w:p w14:paraId="04A1468D" w14:textId="77777777" w:rsidR="00DD3151" w:rsidRPr="00B97A8E" w:rsidRDefault="00DD3151" w:rsidP="00264E34">
            <w:pPr>
              <w:rPr>
                <w:rFonts w:ascii="GHEA Grapalat" w:eastAsia="GHEA Grapalat" w:hAnsi="GHEA Grapalat" w:cs="GHEA Grapalat"/>
                <w:sz w:val="20"/>
                <w:szCs w:val="20"/>
              </w:rPr>
            </w:pPr>
          </w:p>
        </w:tc>
      </w:tr>
      <w:tr w:rsidR="00B97A8E" w:rsidRPr="00B97A8E" w14:paraId="1DE3F487" w14:textId="77777777" w:rsidTr="0073548C">
        <w:trPr>
          <w:jc w:val="center"/>
        </w:trPr>
        <w:tc>
          <w:tcPr>
            <w:tcW w:w="5418" w:type="dxa"/>
            <w:shd w:val="clear" w:color="auto" w:fill="D9E2F3"/>
            <w:vAlign w:val="center"/>
          </w:tcPr>
          <w:p w14:paraId="688566B7"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Название улицы, здание (дом), квартира</w:t>
            </w:r>
          </w:p>
        </w:tc>
        <w:tc>
          <w:tcPr>
            <w:tcW w:w="5017" w:type="dxa"/>
            <w:vAlign w:val="center"/>
          </w:tcPr>
          <w:p w14:paraId="60C26D32" w14:textId="77777777" w:rsidR="00DD3151" w:rsidRPr="00B97A8E" w:rsidRDefault="00DD3151" w:rsidP="00264E34">
            <w:pPr>
              <w:rPr>
                <w:rFonts w:ascii="GHEA Grapalat" w:eastAsia="GHEA Grapalat" w:hAnsi="GHEA Grapalat" w:cs="GHEA Grapalat"/>
                <w:sz w:val="20"/>
                <w:szCs w:val="20"/>
              </w:rPr>
            </w:pPr>
          </w:p>
        </w:tc>
      </w:tr>
    </w:tbl>
    <w:p w14:paraId="4D289EF5" w14:textId="77777777" w:rsidR="00DD3151" w:rsidRPr="00B97A8E" w:rsidRDefault="00DD3151" w:rsidP="00DD3151">
      <w:pPr>
        <w:numPr>
          <w:ilvl w:val="1"/>
          <w:numId w:val="25"/>
        </w:numPr>
        <w:pBdr>
          <w:top w:val="nil"/>
          <w:left w:val="nil"/>
          <w:bottom w:val="nil"/>
          <w:right w:val="nil"/>
          <w:between w:val="nil"/>
        </w:pBd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Основания являться реальным бенефициаром</w:t>
      </w:r>
      <w:r w:rsidRPr="00B97A8E" w:rsidDel="00F76C18">
        <w:rPr>
          <w:rFonts w:ascii="GHEA Grapalat" w:eastAsia="GHEA Grapalat" w:hAnsi="GHEA Grapalat" w:cs="GHEA Grapalat"/>
          <w:i/>
          <w:sz w:val="20"/>
          <w:szCs w:val="20"/>
        </w:rPr>
        <w:t xml:space="preserve"> </w:t>
      </w:r>
      <w:r w:rsidRPr="00B97A8E">
        <w:rPr>
          <w:rFonts w:ascii="GHEA Grapalat" w:eastAsia="GHEA Grapalat" w:hAnsi="GHEA Grapalat" w:cs="GHEA Grapalat"/>
          <w:i/>
          <w:sz w:val="20"/>
          <w:szCs w:val="20"/>
        </w:rPr>
        <w:t>(за исключением подотчетных организаций сферы недропользования)</w:t>
      </w:r>
    </w:p>
    <w:tbl>
      <w:tblPr>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36"/>
        <w:gridCol w:w="5799"/>
      </w:tblGrid>
      <w:tr w:rsidR="00B97A8E" w:rsidRPr="00B97A8E" w14:paraId="4ABF7226" w14:textId="77777777" w:rsidTr="0073548C">
        <w:trPr>
          <w:trHeight w:val="940"/>
          <w:jc w:val="center"/>
        </w:trPr>
        <w:tc>
          <w:tcPr>
            <w:tcW w:w="10435" w:type="dxa"/>
            <w:gridSpan w:val="2"/>
            <w:vAlign w:val="center"/>
          </w:tcPr>
          <w:p w14:paraId="2A66F486" w14:textId="77777777" w:rsidR="00DD3151" w:rsidRPr="00B97A8E" w:rsidRDefault="00CA5588" w:rsidP="00264E34">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r>
            <w:r w:rsidR="00DD3151" w:rsidRPr="00B97A8E">
              <w:rPr>
                <w:rFonts w:ascii="GHEA Grapalat" w:eastAsia="GHEA Grapalat" w:hAnsi="GHEA Grapalat" w:cs="GHEA Grapalat"/>
                <w:sz w:val="20"/>
                <w:szCs w:val="20"/>
                <w:lang w:val="hy-AM"/>
              </w:rPr>
              <w:t>а</w:t>
            </w:r>
            <w:r w:rsidR="00DD3151" w:rsidRPr="00B97A8E">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97A8E" w:rsidRPr="00B97A8E" w14:paraId="653AA89A" w14:textId="77777777" w:rsidTr="0073548C">
        <w:trPr>
          <w:trHeight w:val="71"/>
          <w:jc w:val="center"/>
        </w:trPr>
        <w:tc>
          <w:tcPr>
            <w:tcW w:w="4636" w:type="dxa"/>
            <w:shd w:val="clear" w:color="auto" w:fill="D9E2F3"/>
            <w:vAlign w:val="center"/>
          </w:tcPr>
          <w:p w14:paraId="2D8B01DC"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Размер участия</w:t>
            </w:r>
            <w:r w:rsidRPr="00B97A8E" w:rsidDel="00C376E4">
              <w:rPr>
                <w:rFonts w:ascii="GHEA Grapalat" w:eastAsia="GHEA Grapalat" w:hAnsi="GHEA Grapalat" w:cs="GHEA Grapalat"/>
                <w:sz w:val="20"/>
                <w:szCs w:val="20"/>
              </w:rPr>
              <w:t xml:space="preserve"> </w:t>
            </w:r>
            <w:r w:rsidRPr="00B97A8E">
              <w:rPr>
                <w:rFonts w:ascii="GHEA Grapalat" w:eastAsia="GHEA Grapalat" w:hAnsi="GHEA Grapalat" w:cs="GHEA Grapalat"/>
                <w:sz w:val="20"/>
                <w:szCs w:val="20"/>
              </w:rPr>
              <w:t>(%)</w:t>
            </w:r>
          </w:p>
        </w:tc>
        <w:tc>
          <w:tcPr>
            <w:tcW w:w="5799" w:type="dxa"/>
            <w:shd w:val="clear" w:color="auto" w:fill="FFFFFF"/>
            <w:vAlign w:val="center"/>
          </w:tcPr>
          <w:p w14:paraId="48D31788" w14:textId="77777777" w:rsidR="00DD3151" w:rsidRPr="00B97A8E" w:rsidRDefault="00DD3151" w:rsidP="00264E34">
            <w:pPr>
              <w:rPr>
                <w:rFonts w:ascii="GHEA Grapalat" w:eastAsia="GHEA Grapalat" w:hAnsi="GHEA Grapalat" w:cs="GHEA Grapalat"/>
                <w:sz w:val="20"/>
                <w:szCs w:val="20"/>
              </w:rPr>
            </w:pPr>
          </w:p>
        </w:tc>
      </w:tr>
      <w:tr w:rsidR="00B97A8E" w:rsidRPr="00B97A8E" w14:paraId="7EEA6E9B" w14:textId="77777777" w:rsidTr="0073548C">
        <w:trPr>
          <w:trHeight w:val="71"/>
          <w:jc w:val="center"/>
        </w:trPr>
        <w:tc>
          <w:tcPr>
            <w:tcW w:w="4636" w:type="dxa"/>
            <w:shd w:val="clear" w:color="auto" w:fill="D9E2F3"/>
            <w:vAlign w:val="center"/>
          </w:tcPr>
          <w:p w14:paraId="166300E0"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Вид участия</w:t>
            </w:r>
          </w:p>
        </w:tc>
        <w:tc>
          <w:tcPr>
            <w:tcW w:w="5799" w:type="dxa"/>
            <w:vAlign w:val="center"/>
          </w:tcPr>
          <w:p w14:paraId="6F255E8C"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Прямое участие</w:t>
            </w:r>
          </w:p>
          <w:p w14:paraId="07A92483"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Косвенное участие</w:t>
            </w:r>
          </w:p>
        </w:tc>
      </w:tr>
      <w:tr w:rsidR="00B97A8E" w:rsidRPr="00B97A8E" w14:paraId="247C3422" w14:textId="77777777" w:rsidTr="0073548C">
        <w:trPr>
          <w:trHeight w:val="551"/>
          <w:jc w:val="center"/>
        </w:trPr>
        <w:tc>
          <w:tcPr>
            <w:tcW w:w="10435" w:type="dxa"/>
            <w:gridSpan w:val="2"/>
            <w:vAlign w:val="center"/>
          </w:tcPr>
          <w:p w14:paraId="02A23948"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r>
            <w:r w:rsidR="00DD3151" w:rsidRPr="00B97A8E">
              <w:rPr>
                <w:rFonts w:ascii="GHEA Grapalat" w:eastAsia="GHEA Grapalat" w:hAnsi="GHEA Grapalat" w:cs="GHEA Grapalat"/>
                <w:sz w:val="20"/>
                <w:szCs w:val="20"/>
                <w:lang w:val="hy-AM"/>
              </w:rPr>
              <w:t>б</w:t>
            </w:r>
            <w:r w:rsidR="00DD3151" w:rsidRPr="00B97A8E">
              <w:rPr>
                <w:rFonts w:ascii="Cambria Math" w:eastAsia="Cambria Math" w:hAnsi="Cambria Math" w:cs="Cambria Math"/>
                <w:sz w:val="20"/>
                <w:szCs w:val="20"/>
              </w:rPr>
              <w:t>․</w:t>
            </w:r>
            <w:r w:rsidR="00DD3151" w:rsidRPr="00B97A8E">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B97A8E" w:rsidRPr="00B97A8E" w14:paraId="3B1844E3" w14:textId="77777777" w:rsidTr="0073548C">
        <w:trPr>
          <w:trHeight w:val="799"/>
          <w:jc w:val="center"/>
        </w:trPr>
        <w:tc>
          <w:tcPr>
            <w:tcW w:w="10435" w:type="dxa"/>
            <w:gridSpan w:val="2"/>
            <w:vAlign w:val="center"/>
          </w:tcPr>
          <w:p w14:paraId="4BE8BFF0" w14:textId="77777777" w:rsidR="00DD3151" w:rsidRPr="00B97A8E" w:rsidRDefault="00CA5588" w:rsidP="00264E34">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r>
            <w:r w:rsidR="00DD3151" w:rsidRPr="00B97A8E">
              <w:rPr>
                <w:rFonts w:ascii="GHEA Grapalat" w:eastAsia="GHEA Grapalat" w:hAnsi="GHEA Grapalat" w:cs="GHEA Grapalat"/>
                <w:sz w:val="20"/>
                <w:szCs w:val="20"/>
                <w:lang w:val="hy-AM"/>
              </w:rPr>
              <w:t>в</w:t>
            </w:r>
            <w:r w:rsidR="00DD3151" w:rsidRPr="00B97A8E">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D3151" w:rsidRPr="00B97A8E">
              <w:rPr>
                <w:rFonts w:ascii="GHEA Grapalat" w:eastAsia="GHEA Grapalat" w:hAnsi="GHEA Grapalat" w:cs="GHEA Grapalat"/>
                <w:sz w:val="20"/>
                <w:szCs w:val="20"/>
                <w:lang w:val="hy-AM"/>
              </w:rPr>
              <w:t>б</w:t>
            </w:r>
            <w:r w:rsidR="00DD3151" w:rsidRPr="00B97A8E">
              <w:rPr>
                <w:rFonts w:ascii="GHEA Grapalat" w:eastAsia="GHEA Grapalat" w:hAnsi="GHEA Grapalat" w:cs="GHEA Grapalat"/>
                <w:sz w:val="20"/>
                <w:szCs w:val="20"/>
              </w:rPr>
              <w:t>"</w:t>
            </w:r>
          </w:p>
        </w:tc>
      </w:tr>
    </w:tbl>
    <w:p w14:paraId="2D17851E" w14:textId="77777777" w:rsidR="00DD3151" w:rsidRPr="00B97A8E" w:rsidRDefault="00DD3151" w:rsidP="00DD3151">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B97A8E">
        <w:rPr>
          <w:rFonts w:ascii="GHEA Grapalat" w:eastAsia="GHEA Grapalat" w:hAnsi="GHEA Grapalat" w:cs="GHEA Grapalat"/>
          <w:i/>
          <w:sz w:val="20"/>
          <w:szCs w:val="20"/>
        </w:rPr>
        <w:t>Основания являться реальным бенефициаром</w:t>
      </w:r>
      <w:r w:rsidRPr="00B97A8E" w:rsidDel="00F76C18">
        <w:rPr>
          <w:rFonts w:ascii="GHEA Grapalat" w:eastAsia="GHEA Grapalat" w:hAnsi="GHEA Grapalat" w:cs="GHEA Grapalat"/>
          <w:i/>
          <w:sz w:val="20"/>
          <w:szCs w:val="20"/>
        </w:rPr>
        <w:t xml:space="preserve"> </w:t>
      </w:r>
      <w:r w:rsidRPr="00B97A8E">
        <w:rPr>
          <w:rFonts w:ascii="GHEA Grapalat" w:eastAsia="GHEA Grapalat" w:hAnsi="GHEA Grapalat" w:cs="GHEA Grapalat"/>
          <w:i/>
          <w:sz w:val="20"/>
          <w:szCs w:val="20"/>
        </w:rPr>
        <w:t>(для подотчетных организаций сферы недропользования)</w:t>
      </w:r>
    </w:p>
    <w:tbl>
      <w:tblPr>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8"/>
        <w:gridCol w:w="5747"/>
      </w:tblGrid>
      <w:tr w:rsidR="00B97A8E" w:rsidRPr="00B97A8E" w14:paraId="0223355D" w14:textId="77777777" w:rsidTr="0073548C">
        <w:trPr>
          <w:trHeight w:val="919"/>
          <w:jc w:val="center"/>
        </w:trPr>
        <w:tc>
          <w:tcPr>
            <w:tcW w:w="10435" w:type="dxa"/>
            <w:gridSpan w:val="2"/>
            <w:vAlign w:val="center"/>
          </w:tcPr>
          <w:p w14:paraId="7A5AA2C4" w14:textId="77777777" w:rsidR="00DD3151" w:rsidRPr="00B97A8E" w:rsidRDefault="00CA5588" w:rsidP="00264E34">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r>
            <w:r w:rsidR="00DD3151" w:rsidRPr="00B97A8E">
              <w:rPr>
                <w:rFonts w:ascii="GHEA Grapalat" w:eastAsia="GHEA Grapalat" w:hAnsi="GHEA Grapalat" w:cs="GHEA Grapalat"/>
                <w:sz w:val="20"/>
                <w:szCs w:val="20"/>
                <w:lang w:val="hy-AM"/>
              </w:rPr>
              <w:t>а</w:t>
            </w:r>
            <w:r w:rsidR="00DD3151" w:rsidRPr="00B97A8E">
              <w:rPr>
                <w:rFonts w:ascii="Cambria Math" w:eastAsia="Cambria Math" w:hAnsi="Cambria Math" w:cs="Cambria Math"/>
                <w:sz w:val="20"/>
                <w:szCs w:val="20"/>
              </w:rPr>
              <w:t>․</w:t>
            </w:r>
            <w:r w:rsidR="00DD3151" w:rsidRPr="00B97A8E">
              <w:rPr>
                <w:rFonts w:ascii="GHEA Grapalat" w:eastAsia="Cambria Math" w:hAnsi="GHEA Grapalat" w:cs="Cambria Math"/>
                <w:sz w:val="20"/>
                <w:szCs w:val="20"/>
              </w:rPr>
              <w:t xml:space="preserve"> </w:t>
            </w:r>
            <w:r w:rsidR="00DD3151" w:rsidRPr="00B97A8E">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97A8E" w:rsidRPr="00B97A8E" w14:paraId="529C3093" w14:textId="77777777" w:rsidTr="0073548C">
        <w:trPr>
          <w:trHeight w:val="69"/>
          <w:jc w:val="center"/>
        </w:trPr>
        <w:tc>
          <w:tcPr>
            <w:tcW w:w="4688" w:type="dxa"/>
            <w:shd w:val="clear" w:color="auto" w:fill="D9E2F3"/>
            <w:vAlign w:val="center"/>
          </w:tcPr>
          <w:p w14:paraId="1BC2E384"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Размер участия (%)</w:t>
            </w:r>
          </w:p>
        </w:tc>
        <w:tc>
          <w:tcPr>
            <w:tcW w:w="5747" w:type="dxa"/>
            <w:shd w:val="clear" w:color="auto" w:fill="auto"/>
            <w:vAlign w:val="center"/>
          </w:tcPr>
          <w:p w14:paraId="1E9EF14F" w14:textId="77777777" w:rsidR="00DD3151" w:rsidRPr="00B97A8E" w:rsidRDefault="00DD3151" w:rsidP="00264E34">
            <w:pPr>
              <w:rPr>
                <w:rFonts w:ascii="GHEA Grapalat" w:eastAsia="GHEA Grapalat" w:hAnsi="GHEA Grapalat" w:cs="GHEA Grapalat"/>
                <w:sz w:val="20"/>
                <w:szCs w:val="20"/>
              </w:rPr>
            </w:pPr>
          </w:p>
        </w:tc>
      </w:tr>
      <w:tr w:rsidR="00B97A8E" w:rsidRPr="00B97A8E" w14:paraId="5A338786" w14:textId="77777777" w:rsidTr="0073548C">
        <w:trPr>
          <w:trHeight w:val="69"/>
          <w:jc w:val="center"/>
        </w:trPr>
        <w:tc>
          <w:tcPr>
            <w:tcW w:w="4688" w:type="dxa"/>
            <w:shd w:val="clear" w:color="auto" w:fill="D9E2F3"/>
            <w:vAlign w:val="center"/>
          </w:tcPr>
          <w:p w14:paraId="4D005F2D"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Вид участия</w:t>
            </w:r>
          </w:p>
        </w:tc>
        <w:tc>
          <w:tcPr>
            <w:tcW w:w="5747" w:type="dxa"/>
            <w:vAlign w:val="center"/>
          </w:tcPr>
          <w:p w14:paraId="22503125"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Прямое участие</w:t>
            </w:r>
          </w:p>
          <w:p w14:paraId="797A0C37"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Косвенное участие</w:t>
            </w:r>
          </w:p>
        </w:tc>
      </w:tr>
      <w:tr w:rsidR="00B97A8E" w:rsidRPr="00B97A8E" w14:paraId="72C70FBD" w14:textId="77777777" w:rsidTr="0073548C">
        <w:trPr>
          <w:trHeight w:val="521"/>
          <w:jc w:val="center"/>
        </w:trPr>
        <w:tc>
          <w:tcPr>
            <w:tcW w:w="10435" w:type="dxa"/>
            <w:gridSpan w:val="2"/>
            <w:vAlign w:val="center"/>
          </w:tcPr>
          <w:p w14:paraId="05E30F1A"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r>
            <w:r w:rsidR="00DD3151" w:rsidRPr="00B97A8E">
              <w:rPr>
                <w:rFonts w:ascii="GHEA Grapalat" w:eastAsia="GHEA Grapalat" w:hAnsi="GHEA Grapalat" w:cs="GHEA Grapalat"/>
                <w:sz w:val="20"/>
                <w:szCs w:val="20"/>
                <w:lang w:val="hy-AM"/>
              </w:rPr>
              <w:t>б</w:t>
            </w:r>
            <w:r w:rsidR="00DD3151" w:rsidRPr="00B97A8E">
              <w:rPr>
                <w:rFonts w:ascii="Cambria Math" w:eastAsia="Cambria Math" w:hAnsi="Cambria Math" w:cs="Cambria Math"/>
                <w:sz w:val="20"/>
                <w:szCs w:val="20"/>
              </w:rPr>
              <w:t>․</w:t>
            </w:r>
            <w:r w:rsidR="00DD3151" w:rsidRPr="00B97A8E">
              <w:rPr>
                <w:rFonts w:ascii="GHEA Grapalat" w:eastAsia="Cambria Math" w:hAnsi="GHEA Grapalat" w:cs="Cambria Math"/>
                <w:sz w:val="20"/>
                <w:szCs w:val="20"/>
              </w:rPr>
              <w:t xml:space="preserve"> </w:t>
            </w:r>
            <w:r w:rsidR="00DD3151" w:rsidRPr="00B97A8E">
              <w:rPr>
                <w:rFonts w:ascii="GHEA Grapalat" w:eastAsia="GHEA Grapalat" w:hAnsi="GHEA Grapalat" w:cs="GHEA Grapalat"/>
                <w:sz w:val="20"/>
                <w:szCs w:val="20"/>
              </w:rPr>
              <w:t xml:space="preserve">имеет право назначать или </w:t>
            </w:r>
            <w:r w:rsidR="00DD3151" w:rsidRPr="00B97A8E">
              <w:rPr>
                <w:rFonts w:ascii="GHEA Grapalat" w:eastAsia="GHEA Grapalat" w:hAnsi="GHEA Grapalat" w:cs="GHEA Grapalat"/>
                <w:sz w:val="20"/>
                <w:szCs w:val="20"/>
                <w:lang w:eastAsia="hy-AM"/>
              </w:rPr>
              <w:t>освобождать</w:t>
            </w:r>
            <w:r w:rsidR="00DD3151" w:rsidRPr="00B97A8E">
              <w:rPr>
                <w:rFonts w:ascii="GHEA Grapalat" w:eastAsia="GHEA Grapalat" w:hAnsi="GHEA Grapalat" w:cs="GHEA Grapalat"/>
                <w:sz w:val="20"/>
                <w:szCs w:val="20"/>
              </w:rPr>
              <w:t xml:space="preserve"> большинство членов органов управления юридического лица</w:t>
            </w:r>
          </w:p>
        </w:tc>
      </w:tr>
      <w:tr w:rsidR="00B97A8E" w:rsidRPr="00B97A8E" w14:paraId="61053DAB" w14:textId="77777777" w:rsidTr="0073548C">
        <w:trPr>
          <w:trHeight w:val="539"/>
          <w:jc w:val="center"/>
        </w:trPr>
        <w:tc>
          <w:tcPr>
            <w:tcW w:w="10435" w:type="dxa"/>
            <w:gridSpan w:val="2"/>
            <w:vAlign w:val="center"/>
          </w:tcPr>
          <w:p w14:paraId="59B3C7CF"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r>
            <w:r w:rsidR="00DD3151" w:rsidRPr="00B97A8E">
              <w:rPr>
                <w:rFonts w:ascii="GHEA Grapalat" w:eastAsia="GHEA Grapalat" w:hAnsi="GHEA Grapalat" w:cs="GHEA Grapalat"/>
                <w:sz w:val="20"/>
                <w:szCs w:val="20"/>
                <w:lang w:val="hy-AM"/>
              </w:rPr>
              <w:t>в</w:t>
            </w:r>
            <w:r w:rsidR="00DD3151" w:rsidRPr="00B97A8E">
              <w:rPr>
                <w:rFonts w:ascii="Cambria Math" w:eastAsia="Cambria Math" w:hAnsi="Cambria Math" w:cs="Cambria Math"/>
                <w:sz w:val="20"/>
                <w:szCs w:val="20"/>
              </w:rPr>
              <w:t>․</w:t>
            </w:r>
            <w:r w:rsidR="00DD3151" w:rsidRPr="00B97A8E">
              <w:rPr>
                <w:rFonts w:ascii="GHEA Grapalat" w:eastAsia="Cambria Math" w:hAnsi="GHEA Grapalat" w:cs="Cambria Math"/>
                <w:sz w:val="20"/>
                <w:szCs w:val="20"/>
              </w:rPr>
              <w:t xml:space="preserve"> </w:t>
            </w:r>
            <w:r w:rsidR="00DD3151" w:rsidRPr="00B97A8E">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97A8E" w:rsidRPr="00B97A8E" w14:paraId="3E725014" w14:textId="77777777" w:rsidTr="0073548C">
        <w:trPr>
          <w:trHeight w:val="260"/>
          <w:jc w:val="center"/>
        </w:trPr>
        <w:tc>
          <w:tcPr>
            <w:tcW w:w="10435" w:type="dxa"/>
            <w:gridSpan w:val="2"/>
            <w:vAlign w:val="center"/>
          </w:tcPr>
          <w:p w14:paraId="211BB16C"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r>
            <w:r w:rsidR="00DD3151" w:rsidRPr="00B97A8E">
              <w:rPr>
                <w:rFonts w:ascii="GHEA Grapalat" w:eastAsia="GHEA Grapalat" w:hAnsi="GHEA Grapalat" w:cs="GHEA Grapalat"/>
                <w:sz w:val="20"/>
                <w:szCs w:val="20"/>
                <w:lang w:val="hy-AM"/>
              </w:rPr>
              <w:t>г</w:t>
            </w:r>
            <w:r w:rsidR="00DD3151" w:rsidRPr="00B97A8E">
              <w:rPr>
                <w:rFonts w:ascii="Cambria Math" w:eastAsia="Cambria Math" w:hAnsi="Cambria Math" w:cs="Cambria Math"/>
                <w:sz w:val="20"/>
                <w:szCs w:val="20"/>
              </w:rPr>
              <w:t>․</w:t>
            </w:r>
            <w:r w:rsidR="00DD3151" w:rsidRPr="00B97A8E">
              <w:rPr>
                <w:rFonts w:ascii="GHEA Grapalat" w:eastAsia="Cambria Math" w:hAnsi="GHEA Grapalat" w:cs="Cambria Math"/>
                <w:sz w:val="20"/>
                <w:szCs w:val="20"/>
              </w:rPr>
              <w:t xml:space="preserve"> </w:t>
            </w:r>
            <w:r w:rsidR="00DD3151" w:rsidRPr="00B97A8E">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B97A8E" w:rsidRPr="00B97A8E" w14:paraId="68521189" w14:textId="77777777" w:rsidTr="0073548C">
        <w:trPr>
          <w:trHeight w:val="781"/>
          <w:jc w:val="center"/>
        </w:trPr>
        <w:tc>
          <w:tcPr>
            <w:tcW w:w="10435" w:type="dxa"/>
            <w:gridSpan w:val="2"/>
            <w:vAlign w:val="center"/>
          </w:tcPr>
          <w:p w14:paraId="4276F2EC"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r>
            <w:r w:rsidR="00DD3151" w:rsidRPr="00B97A8E">
              <w:rPr>
                <w:rFonts w:ascii="GHEA Grapalat" w:eastAsia="GHEA Grapalat" w:hAnsi="GHEA Grapalat" w:cs="GHEA Grapalat"/>
                <w:sz w:val="20"/>
                <w:szCs w:val="20"/>
                <w:lang w:val="hy-AM"/>
              </w:rPr>
              <w:t>д</w:t>
            </w:r>
            <w:r w:rsidR="00DD3151" w:rsidRPr="00B97A8E">
              <w:rPr>
                <w:rFonts w:ascii="Cambria Math" w:eastAsia="Cambria Math" w:hAnsi="Cambria Math" w:cs="Cambria Math"/>
                <w:sz w:val="20"/>
                <w:szCs w:val="20"/>
              </w:rPr>
              <w:t>․</w:t>
            </w:r>
            <w:r w:rsidR="00DD3151" w:rsidRPr="00B97A8E">
              <w:rPr>
                <w:rFonts w:ascii="GHEA Grapalat" w:eastAsia="Cambria Math" w:hAnsi="GHEA Grapalat" w:cs="Cambria Math"/>
                <w:sz w:val="20"/>
                <w:szCs w:val="20"/>
              </w:rPr>
              <w:t xml:space="preserve"> </w:t>
            </w:r>
            <w:r w:rsidR="00DD3151" w:rsidRPr="00B97A8E">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F77B1C0" w14:textId="77777777" w:rsidR="00DD3151" w:rsidRPr="00B97A8E" w:rsidRDefault="00DD3151" w:rsidP="00DD3151">
      <w:pPr>
        <w:numPr>
          <w:ilvl w:val="1"/>
          <w:numId w:val="25"/>
        </w:numPr>
        <w:pBdr>
          <w:top w:val="nil"/>
          <w:left w:val="nil"/>
          <w:bottom w:val="nil"/>
          <w:right w:val="nil"/>
          <w:between w:val="nil"/>
        </w:pBd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Информация о статусе реального бене фициара</w:t>
      </w:r>
    </w:p>
    <w:tbl>
      <w:tblPr>
        <w:tblW w:w="10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01"/>
        <w:gridCol w:w="5823"/>
      </w:tblGrid>
      <w:tr w:rsidR="00B97A8E" w:rsidRPr="00B97A8E" w14:paraId="104FD3BF" w14:textId="77777777" w:rsidTr="0073548C">
        <w:trPr>
          <w:trHeight w:val="551"/>
          <w:jc w:val="center"/>
        </w:trPr>
        <w:tc>
          <w:tcPr>
            <w:tcW w:w="4601" w:type="dxa"/>
            <w:shd w:val="clear" w:color="auto" w:fill="D9E2F3"/>
            <w:vAlign w:val="center"/>
          </w:tcPr>
          <w:p w14:paraId="1DEAEBB1" w14:textId="77777777" w:rsidR="00DD3151" w:rsidRPr="00B97A8E" w:rsidRDefault="00DD3151" w:rsidP="00264E34">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B97A8E">
              <w:rPr>
                <w:rFonts w:ascii="GHEA Grapalat" w:eastAsia="GHEA Grapalat" w:hAnsi="GHEA Grapalat" w:cs="GHEA Grapalat"/>
                <w:sz w:val="20"/>
                <w:szCs w:val="20"/>
              </w:rPr>
              <w:t>День, месяц, год становления реальным бенефициаром</w:t>
            </w:r>
          </w:p>
        </w:tc>
        <w:tc>
          <w:tcPr>
            <w:tcW w:w="5823" w:type="dxa"/>
            <w:vAlign w:val="center"/>
          </w:tcPr>
          <w:p w14:paraId="5860B014" w14:textId="77777777" w:rsidR="00DD3151" w:rsidRPr="00B97A8E" w:rsidRDefault="00DD3151" w:rsidP="00264E34">
            <w:pPr>
              <w:rPr>
                <w:rFonts w:ascii="GHEA Grapalat" w:eastAsia="GHEA Grapalat" w:hAnsi="GHEA Grapalat" w:cs="GHEA Grapalat"/>
                <w:sz w:val="20"/>
                <w:szCs w:val="20"/>
              </w:rPr>
            </w:pPr>
          </w:p>
        </w:tc>
      </w:tr>
      <w:tr w:rsidR="00B97A8E" w:rsidRPr="00B97A8E" w14:paraId="7178D123" w14:textId="77777777" w:rsidTr="0073548C">
        <w:trPr>
          <w:trHeight w:val="569"/>
          <w:jc w:val="center"/>
        </w:trPr>
        <w:tc>
          <w:tcPr>
            <w:tcW w:w="4601" w:type="dxa"/>
            <w:shd w:val="clear" w:color="auto" w:fill="D9E2F3"/>
            <w:vAlign w:val="center"/>
          </w:tcPr>
          <w:p w14:paraId="617B101D" w14:textId="77777777" w:rsidR="00DD3151" w:rsidRPr="00B97A8E" w:rsidRDefault="00DD3151" w:rsidP="00264E34">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B97A8E">
              <w:rPr>
                <w:rFonts w:ascii="GHEA Grapalat" w:eastAsia="GHEA Grapalat" w:hAnsi="GHEA Grapalat" w:cs="GHEA Grapalat"/>
                <w:sz w:val="20"/>
                <w:szCs w:val="20"/>
              </w:rPr>
              <w:t>Осуществление контроля за организацией</w:t>
            </w:r>
          </w:p>
        </w:tc>
        <w:tc>
          <w:tcPr>
            <w:tcW w:w="5823" w:type="dxa"/>
            <w:vAlign w:val="center"/>
          </w:tcPr>
          <w:p w14:paraId="49261E8C"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Отдельно</w:t>
            </w:r>
          </w:p>
          <w:p w14:paraId="566EBDEB"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Совместно с аффилированными лицами</w:t>
            </w:r>
          </w:p>
        </w:tc>
      </w:tr>
      <w:tr w:rsidR="00B97A8E" w:rsidRPr="00B97A8E" w14:paraId="34D17DB3" w14:textId="77777777" w:rsidTr="0073548C">
        <w:trPr>
          <w:trHeight w:val="1101"/>
          <w:jc w:val="center"/>
        </w:trPr>
        <w:tc>
          <w:tcPr>
            <w:tcW w:w="4601" w:type="dxa"/>
            <w:shd w:val="clear" w:color="auto" w:fill="D9E2F3"/>
            <w:vAlign w:val="center"/>
          </w:tcPr>
          <w:p w14:paraId="42FC13B7" w14:textId="77777777" w:rsidR="00DD3151" w:rsidRPr="00B97A8E" w:rsidRDefault="00DD3151" w:rsidP="00264E34">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B97A8E">
              <w:rPr>
                <w:rFonts w:ascii="GHEA Grapalat" w:eastAsia="GHEA Grapalat" w:hAnsi="GHEA Grapalat" w:cs="GHEA Grapalat"/>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5823" w:type="dxa"/>
            <w:vAlign w:val="center"/>
          </w:tcPr>
          <w:p w14:paraId="5B8D31D0"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Да</w:t>
            </w:r>
          </w:p>
          <w:p w14:paraId="52BCECB3" w14:textId="77777777" w:rsidR="00DD3151" w:rsidRPr="00B97A8E" w:rsidRDefault="00CA5588" w:rsidP="00264E34">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DD3151" w:rsidRPr="00B97A8E">
                  <w:rPr>
                    <w:rFonts w:ascii="Segoe UI Symbol" w:eastAsia="MS Gothic" w:hAnsi="Segoe UI Symbol" w:cs="Segoe UI Symbol"/>
                    <w:sz w:val="20"/>
                    <w:szCs w:val="20"/>
                  </w:rPr>
                  <w:t>☐</w:t>
                </w:r>
              </w:sdtContent>
            </w:sdt>
            <w:r w:rsidR="00DD3151" w:rsidRPr="00B97A8E">
              <w:rPr>
                <w:rFonts w:ascii="GHEA Grapalat" w:eastAsia="GHEA Grapalat" w:hAnsi="GHEA Grapalat" w:cs="GHEA Grapalat"/>
                <w:sz w:val="20"/>
                <w:szCs w:val="20"/>
              </w:rPr>
              <w:tab/>
              <w:t>Нет</w:t>
            </w:r>
          </w:p>
        </w:tc>
      </w:tr>
    </w:tbl>
    <w:p w14:paraId="63CFFA5E" w14:textId="77777777" w:rsidR="00DD3151" w:rsidRPr="00B97A8E" w:rsidRDefault="00DD3151" w:rsidP="00DD3151">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B97A8E">
        <w:rPr>
          <w:rFonts w:ascii="GHEA Grapalat" w:eastAsia="GHEA Grapalat" w:hAnsi="GHEA Grapalat" w:cs="GHEA Grapalat"/>
          <w:i/>
          <w:sz w:val="20"/>
          <w:szCs w:val="20"/>
        </w:rPr>
        <w:t>Контактные данные реального бенефициара</w:t>
      </w:r>
    </w:p>
    <w:tbl>
      <w:tblPr>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6"/>
        <w:gridCol w:w="5789"/>
      </w:tblGrid>
      <w:tr w:rsidR="00B97A8E" w:rsidRPr="00B97A8E" w14:paraId="0DE61E86" w14:textId="77777777" w:rsidTr="009542AF">
        <w:trPr>
          <w:trHeight w:val="267"/>
          <w:jc w:val="center"/>
        </w:trPr>
        <w:tc>
          <w:tcPr>
            <w:tcW w:w="4646" w:type="dxa"/>
            <w:shd w:val="clear" w:color="auto" w:fill="D9E2F3"/>
            <w:vAlign w:val="center"/>
          </w:tcPr>
          <w:p w14:paraId="3CC4C6C9"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 xml:space="preserve">Адрес </w:t>
            </w:r>
            <w:r w:rsidRPr="00B97A8E">
              <w:rPr>
                <w:rFonts w:ascii="Calibri" w:eastAsia="GHEA Grapalat" w:hAnsi="Calibri" w:cs="Calibri"/>
                <w:sz w:val="20"/>
                <w:szCs w:val="20"/>
              </w:rPr>
              <w:t> </w:t>
            </w:r>
            <w:r w:rsidRPr="00B97A8E">
              <w:rPr>
                <w:rFonts w:ascii="GHEA Grapalat" w:eastAsia="GHEA Grapalat" w:hAnsi="GHEA Grapalat" w:cs="GHEA Grapalat"/>
                <w:sz w:val="20"/>
                <w:szCs w:val="20"/>
              </w:rPr>
              <w:t>электронной почты</w:t>
            </w:r>
          </w:p>
        </w:tc>
        <w:tc>
          <w:tcPr>
            <w:tcW w:w="5789" w:type="dxa"/>
            <w:vAlign w:val="center"/>
          </w:tcPr>
          <w:p w14:paraId="640AD04E" w14:textId="77777777" w:rsidR="00DD3151" w:rsidRPr="00B97A8E" w:rsidRDefault="00DD3151" w:rsidP="00264E34">
            <w:pPr>
              <w:rPr>
                <w:rFonts w:ascii="GHEA Grapalat" w:eastAsia="GHEA Grapalat" w:hAnsi="GHEA Grapalat" w:cs="GHEA Grapalat"/>
                <w:sz w:val="20"/>
                <w:szCs w:val="20"/>
              </w:rPr>
            </w:pPr>
          </w:p>
        </w:tc>
      </w:tr>
      <w:tr w:rsidR="00B97A8E" w:rsidRPr="00B97A8E" w14:paraId="4E80123D" w14:textId="77777777" w:rsidTr="009542AF">
        <w:trPr>
          <w:trHeight w:val="247"/>
          <w:jc w:val="center"/>
        </w:trPr>
        <w:tc>
          <w:tcPr>
            <w:tcW w:w="4646" w:type="dxa"/>
            <w:shd w:val="clear" w:color="auto" w:fill="D9E2F3"/>
            <w:vAlign w:val="center"/>
          </w:tcPr>
          <w:p w14:paraId="502DBA85"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Номер телефона</w:t>
            </w:r>
          </w:p>
        </w:tc>
        <w:tc>
          <w:tcPr>
            <w:tcW w:w="5789" w:type="dxa"/>
            <w:vAlign w:val="center"/>
          </w:tcPr>
          <w:p w14:paraId="055950DE" w14:textId="77777777" w:rsidR="00DD3151" w:rsidRPr="00B97A8E" w:rsidRDefault="00DD3151" w:rsidP="00264E34">
            <w:pPr>
              <w:rPr>
                <w:rFonts w:ascii="GHEA Grapalat" w:eastAsia="GHEA Grapalat" w:hAnsi="GHEA Grapalat" w:cs="GHEA Grapalat"/>
                <w:sz w:val="20"/>
                <w:szCs w:val="20"/>
              </w:rPr>
            </w:pPr>
          </w:p>
        </w:tc>
      </w:tr>
    </w:tbl>
    <w:p w14:paraId="224893D7" w14:textId="77777777" w:rsidR="00DD3151" w:rsidRPr="00B97A8E" w:rsidRDefault="00DD3151" w:rsidP="00DD3151">
      <w:pPr>
        <w:pBdr>
          <w:top w:val="nil"/>
          <w:left w:val="nil"/>
          <w:bottom w:val="nil"/>
          <w:right w:val="nil"/>
          <w:between w:val="nil"/>
        </w:pBdr>
        <w:rPr>
          <w:rFonts w:ascii="GHEA Grapalat" w:eastAsia="GHEA Grapalat" w:hAnsi="GHEA Grapalat" w:cs="GHEA Grapalat"/>
          <w:i/>
          <w:sz w:val="20"/>
          <w:szCs w:val="20"/>
        </w:rPr>
      </w:pPr>
    </w:p>
    <w:p w14:paraId="555C653D" w14:textId="77777777" w:rsidR="00DD3151" w:rsidRPr="00B97A8E" w:rsidRDefault="00DD3151" w:rsidP="00AC0B07">
      <w:pPr>
        <w:numPr>
          <w:ilvl w:val="0"/>
          <w:numId w:val="25"/>
        </w:numPr>
        <w:pBdr>
          <w:top w:val="nil"/>
          <w:left w:val="nil"/>
          <w:bottom w:val="nil"/>
          <w:right w:val="nil"/>
          <w:between w:val="nil"/>
        </w:pBdr>
        <w:ind w:firstLine="0"/>
        <w:rPr>
          <w:rFonts w:ascii="GHEA Grapalat" w:eastAsia="GHEA Grapalat" w:hAnsi="GHEA Grapalat" w:cs="GHEA Grapalat"/>
          <w:b/>
          <w:sz w:val="20"/>
          <w:szCs w:val="20"/>
        </w:rPr>
      </w:pPr>
      <w:r w:rsidRPr="00B97A8E">
        <w:rPr>
          <w:rFonts w:ascii="GHEA Grapalat" w:eastAsia="GHEA Grapalat" w:hAnsi="GHEA Grapalat" w:cs="GHEA Grapalat"/>
          <w:b/>
          <w:sz w:val="20"/>
          <w:szCs w:val="20"/>
        </w:rPr>
        <w:t>Промежуточные юридические лица</w:t>
      </w:r>
    </w:p>
    <w:p w14:paraId="54A4AF99" w14:textId="77777777" w:rsidR="00DD3151" w:rsidRPr="00B97A8E" w:rsidRDefault="00DD3151" w:rsidP="00AC0B07">
      <w:pPr>
        <w:numPr>
          <w:ilvl w:val="1"/>
          <w:numId w:val="25"/>
        </w:numPr>
        <w:pBdr>
          <w:top w:val="nil"/>
          <w:left w:val="nil"/>
          <w:bottom w:val="nil"/>
          <w:right w:val="nil"/>
          <w:between w:val="nil"/>
        </w:pBdr>
        <w:ind w:left="788" w:firstLine="0"/>
        <w:rPr>
          <w:rFonts w:ascii="GHEA Grapalat" w:eastAsia="GHEA Grapalat" w:hAnsi="GHEA Grapalat" w:cs="GHEA Grapalat"/>
          <w:i/>
          <w:sz w:val="20"/>
          <w:szCs w:val="20"/>
        </w:rPr>
      </w:pPr>
      <w:r w:rsidRPr="00B97A8E">
        <w:rPr>
          <w:rFonts w:ascii="GHEA Grapalat" w:eastAsia="GHEA Grapalat" w:hAnsi="GHEA Grapalat" w:cs="GHEA Grapalat"/>
          <w:i/>
          <w:sz w:val="20"/>
          <w:szCs w:val="20"/>
        </w:rPr>
        <w:t>Данные организации</w:t>
      </w:r>
    </w:p>
    <w:tbl>
      <w:tblPr>
        <w:tblW w:w="104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42"/>
        <w:gridCol w:w="4765"/>
      </w:tblGrid>
      <w:tr w:rsidR="00B97A8E" w:rsidRPr="00B97A8E" w14:paraId="7D7F2838" w14:textId="77777777" w:rsidTr="009542AF">
        <w:trPr>
          <w:trHeight w:val="270"/>
          <w:jc w:val="center"/>
        </w:trPr>
        <w:tc>
          <w:tcPr>
            <w:tcW w:w="5642" w:type="dxa"/>
            <w:shd w:val="clear" w:color="auto" w:fill="D9E2F3"/>
            <w:vAlign w:val="center"/>
          </w:tcPr>
          <w:p w14:paraId="4CF163A3"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Наименование</w:t>
            </w:r>
          </w:p>
        </w:tc>
        <w:tc>
          <w:tcPr>
            <w:tcW w:w="4765" w:type="dxa"/>
            <w:vAlign w:val="center"/>
          </w:tcPr>
          <w:p w14:paraId="638842FF" w14:textId="77777777" w:rsidR="00DD3151" w:rsidRPr="00B97A8E" w:rsidRDefault="00DD3151" w:rsidP="00264E34">
            <w:pPr>
              <w:rPr>
                <w:rFonts w:ascii="GHEA Grapalat" w:eastAsia="GHEA Grapalat" w:hAnsi="GHEA Grapalat" w:cs="GHEA Grapalat"/>
                <w:sz w:val="20"/>
                <w:szCs w:val="20"/>
              </w:rPr>
            </w:pPr>
          </w:p>
        </w:tc>
      </w:tr>
      <w:tr w:rsidR="00B97A8E" w:rsidRPr="00B97A8E" w14:paraId="01C1005B" w14:textId="77777777" w:rsidTr="009542AF">
        <w:trPr>
          <w:trHeight w:val="270"/>
          <w:jc w:val="center"/>
        </w:trPr>
        <w:tc>
          <w:tcPr>
            <w:tcW w:w="5642" w:type="dxa"/>
            <w:shd w:val="clear" w:color="auto" w:fill="D9E2F3"/>
            <w:vAlign w:val="center"/>
          </w:tcPr>
          <w:p w14:paraId="1236E8A7"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Наименование латинскими буквами</w:t>
            </w:r>
          </w:p>
        </w:tc>
        <w:tc>
          <w:tcPr>
            <w:tcW w:w="4765" w:type="dxa"/>
            <w:vAlign w:val="center"/>
          </w:tcPr>
          <w:p w14:paraId="5F880F54" w14:textId="77777777" w:rsidR="00DD3151" w:rsidRPr="00B97A8E" w:rsidRDefault="00DD3151" w:rsidP="00264E34">
            <w:pPr>
              <w:rPr>
                <w:rFonts w:ascii="GHEA Grapalat" w:eastAsia="GHEA Grapalat" w:hAnsi="GHEA Grapalat" w:cs="GHEA Grapalat"/>
                <w:sz w:val="20"/>
                <w:szCs w:val="20"/>
              </w:rPr>
            </w:pPr>
          </w:p>
        </w:tc>
      </w:tr>
      <w:tr w:rsidR="00B97A8E" w:rsidRPr="00B97A8E" w14:paraId="34EF19DA" w14:textId="77777777" w:rsidTr="009542AF">
        <w:trPr>
          <w:trHeight w:val="270"/>
          <w:jc w:val="center"/>
        </w:trPr>
        <w:tc>
          <w:tcPr>
            <w:tcW w:w="5642" w:type="dxa"/>
            <w:shd w:val="clear" w:color="auto" w:fill="D9E2F3"/>
            <w:vAlign w:val="center"/>
          </w:tcPr>
          <w:p w14:paraId="643759AE"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Номер государственной регистрации</w:t>
            </w:r>
          </w:p>
        </w:tc>
        <w:tc>
          <w:tcPr>
            <w:tcW w:w="4765" w:type="dxa"/>
            <w:vAlign w:val="center"/>
          </w:tcPr>
          <w:p w14:paraId="3A785203" w14:textId="77777777" w:rsidR="00DD3151" w:rsidRPr="00B97A8E" w:rsidRDefault="00DD3151" w:rsidP="00264E34">
            <w:pPr>
              <w:rPr>
                <w:rFonts w:ascii="GHEA Grapalat" w:eastAsia="GHEA Grapalat" w:hAnsi="GHEA Grapalat" w:cs="GHEA Grapalat"/>
                <w:sz w:val="20"/>
                <w:szCs w:val="20"/>
              </w:rPr>
            </w:pPr>
          </w:p>
        </w:tc>
      </w:tr>
      <w:tr w:rsidR="00B97A8E" w:rsidRPr="00B97A8E" w14:paraId="378CD628" w14:textId="77777777" w:rsidTr="009542AF">
        <w:trPr>
          <w:trHeight w:val="270"/>
          <w:jc w:val="center"/>
        </w:trPr>
        <w:tc>
          <w:tcPr>
            <w:tcW w:w="5642" w:type="dxa"/>
            <w:shd w:val="clear" w:color="auto" w:fill="D9E2F3"/>
            <w:vAlign w:val="center"/>
          </w:tcPr>
          <w:p w14:paraId="53BF9517"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День, месяц, год регистрации</w:t>
            </w:r>
          </w:p>
        </w:tc>
        <w:tc>
          <w:tcPr>
            <w:tcW w:w="4765" w:type="dxa"/>
            <w:vAlign w:val="center"/>
          </w:tcPr>
          <w:p w14:paraId="77C76579" w14:textId="77777777" w:rsidR="00DD3151" w:rsidRPr="00B97A8E" w:rsidRDefault="00DD3151" w:rsidP="00264E34">
            <w:pPr>
              <w:rPr>
                <w:rFonts w:ascii="GHEA Grapalat" w:eastAsia="GHEA Grapalat" w:hAnsi="GHEA Grapalat" w:cs="GHEA Grapalat"/>
                <w:sz w:val="20"/>
                <w:szCs w:val="20"/>
              </w:rPr>
            </w:pPr>
          </w:p>
        </w:tc>
      </w:tr>
      <w:tr w:rsidR="00B97A8E" w:rsidRPr="00B97A8E" w14:paraId="59E35567" w14:textId="77777777" w:rsidTr="009542AF">
        <w:trPr>
          <w:trHeight w:val="251"/>
          <w:jc w:val="center"/>
        </w:trPr>
        <w:tc>
          <w:tcPr>
            <w:tcW w:w="5642" w:type="dxa"/>
            <w:shd w:val="clear" w:color="auto" w:fill="D9E2F3"/>
            <w:vAlign w:val="center"/>
          </w:tcPr>
          <w:p w14:paraId="31009878"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Адрес регистрации</w:t>
            </w:r>
          </w:p>
        </w:tc>
        <w:tc>
          <w:tcPr>
            <w:tcW w:w="4765" w:type="dxa"/>
            <w:vAlign w:val="center"/>
          </w:tcPr>
          <w:p w14:paraId="7EE6088F" w14:textId="77777777" w:rsidR="00DD3151" w:rsidRPr="00B97A8E" w:rsidRDefault="00DD3151" w:rsidP="00264E34">
            <w:pPr>
              <w:rPr>
                <w:rFonts w:ascii="GHEA Grapalat" w:eastAsia="GHEA Grapalat" w:hAnsi="GHEA Grapalat" w:cs="GHEA Grapalat"/>
                <w:sz w:val="20"/>
                <w:szCs w:val="20"/>
              </w:rPr>
            </w:pPr>
          </w:p>
        </w:tc>
      </w:tr>
      <w:tr w:rsidR="00B97A8E" w:rsidRPr="00B97A8E" w14:paraId="565CAA3A" w14:textId="77777777" w:rsidTr="009542AF">
        <w:trPr>
          <w:trHeight w:val="270"/>
          <w:jc w:val="center"/>
        </w:trPr>
        <w:tc>
          <w:tcPr>
            <w:tcW w:w="5642" w:type="dxa"/>
            <w:shd w:val="clear" w:color="auto" w:fill="D9E2F3"/>
            <w:vAlign w:val="center"/>
          </w:tcPr>
          <w:p w14:paraId="01502936"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Государство регистрации</w:t>
            </w:r>
          </w:p>
        </w:tc>
        <w:tc>
          <w:tcPr>
            <w:tcW w:w="4765" w:type="dxa"/>
            <w:vAlign w:val="center"/>
          </w:tcPr>
          <w:p w14:paraId="7B49B975" w14:textId="77777777" w:rsidR="00DD3151" w:rsidRPr="00B97A8E" w:rsidRDefault="00DD3151" w:rsidP="00264E34">
            <w:pPr>
              <w:rPr>
                <w:rFonts w:ascii="GHEA Grapalat" w:eastAsia="GHEA Grapalat" w:hAnsi="GHEA Grapalat" w:cs="GHEA Grapalat"/>
                <w:sz w:val="20"/>
                <w:szCs w:val="20"/>
              </w:rPr>
            </w:pPr>
          </w:p>
        </w:tc>
      </w:tr>
      <w:tr w:rsidR="00B97A8E" w:rsidRPr="00B97A8E" w14:paraId="3D820078" w14:textId="77777777" w:rsidTr="009542AF">
        <w:trPr>
          <w:trHeight w:val="541"/>
          <w:jc w:val="center"/>
        </w:trPr>
        <w:tc>
          <w:tcPr>
            <w:tcW w:w="5642" w:type="dxa"/>
            <w:shd w:val="clear" w:color="auto" w:fill="D9E2F3"/>
            <w:vAlign w:val="center"/>
          </w:tcPr>
          <w:p w14:paraId="3BFB47AA"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B97A8E">
              <w:rPr>
                <w:rFonts w:ascii="GHEA Grapalat" w:eastAsia="GHEA Grapalat" w:hAnsi="GHEA Grapalat" w:cs="GHEA Grapalat"/>
                <w:sz w:val="20"/>
                <w:szCs w:val="20"/>
              </w:rPr>
              <w:t>Имя и фамилия руководителя исполнительного органа</w:t>
            </w:r>
          </w:p>
        </w:tc>
        <w:tc>
          <w:tcPr>
            <w:tcW w:w="4765" w:type="dxa"/>
            <w:vAlign w:val="center"/>
          </w:tcPr>
          <w:p w14:paraId="31F9215F" w14:textId="77777777" w:rsidR="00DD3151" w:rsidRPr="00B97A8E" w:rsidRDefault="00DD3151" w:rsidP="00264E34">
            <w:pPr>
              <w:rPr>
                <w:rFonts w:ascii="GHEA Grapalat" w:eastAsia="GHEA Grapalat" w:hAnsi="GHEA Grapalat" w:cs="GHEA Grapalat"/>
                <w:sz w:val="20"/>
                <w:szCs w:val="20"/>
              </w:rPr>
            </w:pPr>
          </w:p>
        </w:tc>
      </w:tr>
    </w:tbl>
    <w:p w14:paraId="3F58D5F5" w14:textId="77777777" w:rsidR="00DD3151" w:rsidRPr="00B97A8E" w:rsidRDefault="00DD3151" w:rsidP="00DD3151">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B97A8E">
        <w:rPr>
          <w:rFonts w:ascii="GHEA Grapalat" w:eastAsia="GHEA Grapalat" w:hAnsi="GHEA Grapalat" w:cs="GHEA Grapalat"/>
          <w:i/>
          <w:sz w:val="20"/>
          <w:szCs w:val="20"/>
        </w:rPr>
        <w:t>Данные реального бенефициара</w:t>
      </w:r>
    </w:p>
    <w:tbl>
      <w:tblPr>
        <w:tblW w:w="104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1"/>
        <w:gridCol w:w="4886"/>
      </w:tblGrid>
      <w:tr w:rsidR="00B97A8E" w:rsidRPr="00B97A8E" w14:paraId="2F3B5030" w14:textId="77777777" w:rsidTr="009542AF">
        <w:trPr>
          <w:trHeight w:val="329"/>
          <w:jc w:val="center"/>
        </w:trPr>
        <w:tc>
          <w:tcPr>
            <w:tcW w:w="5581" w:type="dxa"/>
            <w:vMerge w:val="restart"/>
            <w:shd w:val="clear" w:color="auto" w:fill="D9E2F3"/>
            <w:vAlign w:val="center"/>
          </w:tcPr>
          <w:p w14:paraId="4E14F417" w14:textId="77777777" w:rsidR="00DD3151" w:rsidRPr="00B97A8E" w:rsidRDefault="00DD3151" w:rsidP="00264E34">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B97A8E">
              <w:rPr>
                <w:rFonts w:ascii="GHEA Grapalat" w:eastAsia="GHEA Grapalat" w:hAnsi="GHEA Grapalat" w:cs="GHEA Grapalat"/>
                <w:sz w:val="20"/>
                <w:szCs w:val="20"/>
              </w:rPr>
              <w:t>Имя и фамилия реального бенефициара (бенефициаров), для которого организация является промежуточным юридическим лицом</w:t>
            </w:r>
          </w:p>
        </w:tc>
        <w:tc>
          <w:tcPr>
            <w:tcW w:w="4886" w:type="dxa"/>
          </w:tcPr>
          <w:p w14:paraId="14E4F944" w14:textId="77777777" w:rsidR="00DD3151" w:rsidRPr="00B97A8E" w:rsidRDefault="00DD3151" w:rsidP="00264E34">
            <w:pPr>
              <w:rPr>
                <w:rFonts w:ascii="GHEA Grapalat" w:eastAsia="GHEA Grapalat" w:hAnsi="GHEA Grapalat" w:cs="GHEA Grapalat"/>
                <w:sz w:val="20"/>
                <w:szCs w:val="20"/>
              </w:rPr>
            </w:pPr>
          </w:p>
        </w:tc>
      </w:tr>
      <w:tr w:rsidR="00B97A8E" w:rsidRPr="00B97A8E" w14:paraId="3D26512B" w14:textId="77777777" w:rsidTr="009542AF">
        <w:trPr>
          <w:trHeight w:val="283"/>
          <w:jc w:val="center"/>
        </w:trPr>
        <w:tc>
          <w:tcPr>
            <w:tcW w:w="5581" w:type="dxa"/>
            <w:vMerge/>
            <w:shd w:val="clear" w:color="auto" w:fill="D9E2F3"/>
            <w:vAlign w:val="center"/>
          </w:tcPr>
          <w:p w14:paraId="11801AE8"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4886" w:type="dxa"/>
          </w:tcPr>
          <w:p w14:paraId="7A94E51C" w14:textId="77777777" w:rsidR="00DD3151" w:rsidRPr="00B97A8E" w:rsidRDefault="00DD3151" w:rsidP="00264E34">
            <w:pPr>
              <w:rPr>
                <w:rFonts w:ascii="GHEA Grapalat" w:eastAsia="GHEA Grapalat" w:hAnsi="GHEA Grapalat" w:cs="GHEA Grapalat"/>
                <w:sz w:val="20"/>
                <w:szCs w:val="20"/>
              </w:rPr>
            </w:pPr>
          </w:p>
        </w:tc>
      </w:tr>
      <w:tr w:rsidR="00B97A8E" w:rsidRPr="00B97A8E" w14:paraId="4C400B34" w14:textId="77777777" w:rsidTr="009542AF">
        <w:trPr>
          <w:trHeight w:val="215"/>
          <w:jc w:val="center"/>
        </w:trPr>
        <w:tc>
          <w:tcPr>
            <w:tcW w:w="5581" w:type="dxa"/>
            <w:vMerge/>
            <w:shd w:val="clear" w:color="auto" w:fill="D9E2F3"/>
            <w:vAlign w:val="center"/>
          </w:tcPr>
          <w:p w14:paraId="0204AAFA" w14:textId="77777777" w:rsidR="00DD3151" w:rsidRPr="00B97A8E" w:rsidRDefault="00DD3151" w:rsidP="00264E3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4886" w:type="dxa"/>
          </w:tcPr>
          <w:p w14:paraId="081FEFD2" w14:textId="77777777" w:rsidR="00DD3151" w:rsidRPr="00B97A8E" w:rsidRDefault="00DD3151" w:rsidP="00264E34">
            <w:pPr>
              <w:rPr>
                <w:rFonts w:ascii="GHEA Grapalat" w:eastAsia="GHEA Grapalat" w:hAnsi="GHEA Grapalat" w:cs="GHEA Grapalat"/>
                <w:sz w:val="20"/>
                <w:szCs w:val="20"/>
              </w:rPr>
            </w:pPr>
          </w:p>
        </w:tc>
      </w:tr>
    </w:tbl>
    <w:p w14:paraId="4FFAB866" w14:textId="77777777" w:rsidR="00DD3151" w:rsidRPr="00B97A8E" w:rsidRDefault="00DD3151" w:rsidP="00DD3151">
      <w:pPr>
        <w:numPr>
          <w:ilvl w:val="1"/>
          <w:numId w:val="25"/>
        </w:numPr>
        <w:pBdr>
          <w:top w:val="nil"/>
          <w:left w:val="nil"/>
          <w:bottom w:val="nil"/>
          <w:right w:val="nil"/>
          <w:between w:val="nil"/>
        </w:pBd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Данные о листинге акций промежуточного юридического лица</w:t>
      </w:r>
    </w:p>
    <w:tbl>
      <w:tblPr>
        <w:tblW w:w="104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3"/>
        <w:gridCol w:w="4972"/>
      </w:tblGrid>
      <w:tr w:rsidR="00B97A8E" w:rsidRPr="00B97A8E" w14:paraId="01A00C7C" w14:textId="77777777" w:rsidTr="009542AF">
        <w:trPr>
          <w:trHeight w:val="283"/>
          <w:jc w:val="center"/>
        </w:trPr>
        <w:tc>
          <w:tcPr>
            <w:tcW w:w="5503" w:type="dxa"/>
            <w:shd w:val="clear" w:color="auto" w:fill="D9E2F3"/>
            <w:vAlign w:val="center"/>
          </w:tcPr>
          <w:p w14:paraId="60810EE6" w14:textId="77777777" w:rsidR="00DD3151" w:rsidRPr="00B97A8E" w:rsidRDefault="00DD3151" w:rsidP="00AC0B07">
            <w:pPr>
              <w:pBdr>
                <w:top w:val="nil"/>
                <w:left w:val="nil"/>
                <w:bottom w:val="nil"/>
                <w:right w:val="nil"/>
                <w:between w:val="nil"/>
              </w:pBdr>
              <w:rPr>
                <w:rFonts w:ascii="GHEA Grapalat" w:eastAsia="GHEA Grapalat" w:hAnsi="GHEA Grapalat" w:cs="GHEA Grapalat"/>
                <w:sz w:val="20"/>
                <w:szCs w:val="20"/>
              </w:rPr>
            </w:pPr>
            <w:r w:rsidRPr="00B97A8E">
              <w:rPr>
                <w:rFonts w:ascii="GHEA Grapalat" w:eastAsia="GHEA Grapalat" w:hAnsi="GHEA Grapalat" w:cs="GHEA Grapalat"/>
                <w:sz w:val="20"/>
                <w:szCs w:val="20"/>
              </w:rPr>
              <w:t>Наименование фондовой биржи</w:t>
            </w:r>
          </w:p>
        </w:tc>
        <w:tc>
          <w:tcPr>
            <w:tcW w:w="4972" w:type="dxa"/>
            <w:vAlign w:val="center"/>
          </w:tcPr>
          <w:p w14:paraId="52257255" w14:textId="77777777" w:rsidR="00DD3151" w:rsidRPr="00B97A8E" w:rsidRDefault="00DD3151" w:rsidP="00AC0B07">
            <w:pPr>
              <w:rPr>
                <w:rFonts w:ascii="GHEA Grapalat" w:eastAsia="GHEA Grapalat" w:hAnsi="GHEA Grapalat" w:cs="GHEA Grapalat"/>
                <w:sz w:val="20"/>
                <w:szCs w:val="20"/>
              </w:rPr>
            </w:pPr>
          </w:p>
        </w:tc>
      </w:tr>
      <w:tr w:rsidR="00B97A8E" w:rsidRPr="00B97A8E" w14:paraId="1C523A92" w14:textId="77777777" w:rsidTr="009542AF">
        <w:trPr>
          <w:trHeight w:val="263"/>
          <w:jc w:val="center"/>
        </w:trPr>
        <w:tc>
          <w:tcPr>
            <w:tcW w:w="5503" w:type="dxa"/>
            <w:shd w:val="clear" w:color="auto" w:fill="D9E2F3"/>
            <w:vAlign w:val="center"/>
          </w:tcPr>
          <w:p w14:paraId="740BB035" w14:textId="77777777" w:rsidR="00DD3151" w:rsidRPr="00B97A8E" w:rsidRDefault="00DD3151" w:rsidP="00AC0B07">
            <w:pPr>
              <w:pBdr>
                <w:top w:val="nil"/>
                <w:left w:val="nil"/>
                <w:bottom w:val="nil"/>
                <w:right w:val="nil"/>
                <w:between w:val="nil"/>
              </w:pBdr>
              <w:rPr>
                <w:rFonts w:ascii="GHEA Grapalat" w:eastAsia="GHEA Grapalat" w:hAnsi="GHEA Grapalat" w:cs="GHEA Grapalat"/>
                <w:sz w:val="20"/>
                <w:szCs w:val="20"/>
              </w:rPr>
            </w:pPr>
            <w:r w:rsidRPr="00B97A8E">
              <w:rPr>
                <w:rFonts w:ascii="GHEA Grapalat" w:eastAsia="GHEA Grapalat" w:hAnsi="GHEA Grapalat" w:cs="GHEA Grapalat"/>
                <w:sz w:val="20"/>
                <w:szCs w:val="20"/>
              </w:rPr>
              <w:t>Ссылка на документы, наличествующие на бирже</w:t>
            </w:r>
          </w:p>
        </w:tc>
        <w:tc>
          <w:tcPr>
            <w:tcW w:w="4972" w:type="dxa"/>
            <w:vAlign w:val="center"/>
          </w:tcPr>
          <w:p w14:paraId="7F73E62D" w14:textId="77777777" w:rsidR="00DD3151" w:rsidRPr="00B97A8E" w:rsidRDefault="00DD3151" w:rsidP="00AC0B07">
            <w:pPr>
              <w:rPr>
                <w:rFonts w:ascii="GHEA Grapalat" w:eastAsia="GHEA Grapalat" w:hAnsi="GHEA Grapalat" w:cs="GHEA Grapalat"/>
                <w:sz w:val="20"/>
                <w:szCs w:val="20"/>
              </w:rPr>
            </w:pPr>
          </w:p>
        </w:tc>
      </w:tr>
    </w:tbl>
    <w:p w14:paraId="199DAE03" w14:textId="77777777" w:rsidR="00DD3151" w:rsidRPr="00B97A8E" w:rsidRDefault="00DD3151" w:rsidP="00DD3151">
      <w:pPr>
        <w:pBdr>
          <w:top w:val="nil"/>
          <w:left w:val="nil"/>
          <w:bottom w:val="nil"/>
          <w:right w:val="nil"/>
          <w:between w:val="nil"/>
        </w:pBdr>
        <w:rPr>
          <w:rFonts w:ascii="GHEA Grapalat" w:eastAsia="GHEA Grapalat" w:hAnsi="GHEA Grapalat" w:cs="GHEA Grapalat"/>
          <w:i/>
          <w:sz w:val="20"/>
          <w:szCs w:val="20"/>
        </w:rPr>
      </w:pPr>
    </w:p>
    <w:p w14:paraId="51295AB1" w14:textId="77777777" w:rsidR="00DD3151" w:rsidRPr="00B97A8E" w:rsidRDefault="00DD3151" w:rsidP="00AC0B07">
      <w:pPr>
        <w:pStyle w:val="ListParagraph"/>
        <w:numPr>
          <w:ilvl w:val="0"/>
          <w:numId w:val="25"/>
        </w:numPr>
        <w:pBdr>
          <w:top w:val="nil"/>
          <w:left w:val="nil"/>
          <w:bottom w:val="nil"/>
          <w:right w:val="nil"/>
          <w:between w:val="nil"/>
        </w:pBdr>
        <w:ind w:firstLine="0"/>
        <w:rPr>
          <w:rFonts w:ascii="GHEA Grapalat" w:eastAsia="GHEA Grapalat" w:hAnsi="GHEA Grapalat" w:cs="GHEA Grapalat"/>
          <w:b/>
          <w:sz w:val="20"/>
          <w:szCs w:val="20"/>
        </w:rPr>
      </w:pPr>
      <w:r w:rsidRPr="00B97A8E">
        <w:rPr>
          <w:rFonts w:ascii="GHEA Grapalat" w:eastAsia="GHEA Grapalat" w:hAnsi="GHEA Grapalat" w:cs="GHEA Grapalat"/>
          <w:b/>
          <w:sz w:val="20"/>
          <w:szCs w:val="20"/>
        </w:rPr>
        <w:t>Дополнительные примечания</w:t>
      </w:r>
    </w:p>
    <w:tbl>
      <w:tblPr>
        <w:tblStyle w:val="TableGrid"/>
        <w:tblW w:w="10463" w:type="dxa"/>
        <w:jc w:val="center"/>
        <w:tblLayout w:type="fixed"/>
        <w:tblLook w:val="04A0" w:firstRow="1" w:lastRow="0" w:firstColumn="1" w:lastColumn="0" w:noHBand="0" w:noVBand="1"/>
      </w:tblPr>
      <w:tblGrid>
        <w:gridCol w:w="10463"/>
      </w:tblGrid>
      <w:tr w:rsidR="00B97A8E" w:rsidRPr="00B97A8E" w14:paraId="38F3F075" w14:textId="77777777" w:rsidTr="009542AF">
        <w:trPr>
          <w:trHeight w:val="100"/>
          <w:jc w:val="center"/>
        </w:trPr>
        <w:tc>
          <w:tcPr>
            <w:tcW w:w="10463" w:type="dxa"/>
            <w:shd w:val="clear" w:color="auto" w:fill="DBE5F1" w:themeFill="accent1" w:themeFillTint="33"/>
          </w:tcPr>
          <w:p w14:paraId="3A891B95" w14:textId="77777777" w:rsidR="00DD3151" w:rsidRPr="00B97A8E" w:rsidRDefault="00DD3151" w:rsidP="00264E34">
            <w:pPr>
              <w:rPr>
                <w:rFonts w:ascii="GHEA Grapalat" w:eastAsia="GHEA Grapalat" w:hAnsi="GHEA Grapalat" w:cs="GHEA Grapalat"/>
                <w:i/>
                <w:sz w:val="20"/>
                <w:szCs w:val="20"/>
              </w:rPr>
            </w:pPr>
            <w:r w:rsidRPr="00B97A8E">
              <w:rPr>
                <w:rFonts w:ascii="GHEA Grapalat" w:eastAsia="GHEA Grapalat" w:hAnsi="GHEA Grapalat" w:cs="GHEA Grapalat"/>
                <w:i/>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D3151" w:rsidRPr="00B97A8E" w14:paraId="54422FDA" w14:textId="77777777" w:rsidTr="009542AF">
        <w:trPr>
          <w:trHeight w:val="84"/>
          <w:jc w:val="center"/>
        </w:trPr>
        <w:tc>
          <w:tcPr>
            <w:tcW w:w="10463" w:type="dxa"/>
          </w:tcPr>
          <w:p w14:paraId="015C7D5E" w14:textId="77777777" w:rsidR="00DD3151" w:rsidRPr="00B97A8E" w:rsidRDefault="00DD3151" w:rsidP="00264E34">
            <w:pPr>
              <w:rPr>
                <w:rFonts w:ascii="GHEA Grapalat" w:eastAsia="GHEA Grapalat" w:hAnsi="GHEA Grapalat" w:cs="GHEA Grapalat"/>
                <w:b/>
                <w:sz w:val="20"/>
                <w:szCs w:val="20"/>
              </w:rPr>
            </w:pPr>
          </w:p>
        </w:tc>
      </w:tr>
    </w:tbl>
    <w:p w14:paraId="0A329A96" w14:textId="77777777" w:rsidR="00DD3151" w:rsidRPr="00B97A8E" w:rsidRDefault="00DD3151" w:rsidP="00DD3151">
      <w:pPr>
        <w:pBdr>
          <w:top w:val="nil"/>
          <w:left w:val="nil"/>
          <w:bottom w:val="nil"/>
          <w:right w:val="nil"/>
          <w:between w:val="nil"/>
        </w:pBdr>
        <w:rPr>
          <w:rFonts w:ascii="GHEA Grapalat" w:eastAsia="GHEA Grapalat" w:hAnsi="GHEA Grapalat" w:cs="GHEA Grapalat"/>
          <w:b/>
        </w:rPr>
      </w:pPr>
    </w:p>
    <w:p w14:paraId="30D9AF80" w14:textId="77777777" w:rsidR="00DD3151" w:rsidRPr="00B97A8E" w:rsidRDefault="00DD3151">
      <w:pPr>
        <w:rPr>
          <w:rFonts w:ascii="GHEA Grapalat" w:hAnsi="GHEA Grapalat"/>
          <w:b/>
        </w:rPr>
      </w:pPr>
      <w:r w:rsidRPr="00B97A8E">
        <w:rPr>
          <w:rFonts w:ascii="GHEA Grapalat" w:hAnsi="GHEA Grapalat"/>
          <w:b/>
        </w:rPr>
        <w:br w:type="page"/>
      </w:r>
    </w:p>
    <w:p w14:paraId="6B836E0B" w14:textId="27A90F95" w:rsidR="00F016A2" w:rsidRPr="00B97A8E" w:rsidRDefault="00F016A2" w:rsidP="00F016A2">
      <w:pPr>
        <w:spacing w:line="360" w:lineRule="auto"/>
        <w:contextualSpacing/>
        <w:jc w:val="center"/>
        <w:rPr>
          <w:rFonts w:ascii="GHEA Grapalat" w:hAnsi="GHEA Grapalat"/>
          <w:b/>
        </w:rPr>
      </w:pPr>
      <w:r w:rsidRPr="00B97A8E">
        <w:rPr>
          <w:rFonts w:ascii="GHEA Grapalat" w:hAnsi="GHEA Grapalat"/>
          <w:b/>
        </w:rPr>
        <w:lastRenderedPageBreak/>
        <w:t>Порядок заполнения декларации</w:t>
      </w:r>
    </w:p>
    <w:p w14:paraId="2C217DA1" w14:textId="77777777" w:rsidR="00F016A2" w:rsidRPr="00B97A8E" w:rsidRDefault="00F016A2" w:rsidP="00AC0B07">
      <w:pPr>
        <w:pStyle w:val="ListParagraph"/>
        <w:numPr>
          <w:ilvl w:val="0"/>
          <w:numId w:val="26"/>
        </w:numPr>
        <w:ind w:left="0" w:firstLine="540"/>
        <w:contextualSpacing/>
        <w:jc w:val="both"/>
        <w:rPr>
          <w:rFonts w:ascii="GHEA Grapalat" w:hAnsi="GHEA Grapalat"/>
          <w:sz w:val="20"/>
          <w:szCs w:val="20"/>
        </w:rPr>
      </w:pPr>
      <w:r w:rsidRPr="00B97A8E">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BDD570B" w14:textId="77777777" w:rsidR="00F016A2" w:rsidRPr="00B97A8E" w:rsidRDefault="00F016A2" w:rsidP="00AC0B07">
      <w:pPr>
        <w:pStyle w:val="ListParagraph"/>
        <w:numPr>
          <w:ilvl w:val="0"/>
          <w:numId w:val="27"/>
        </w:numPr>
        <w:ind w:left="0" w:firstLine="540"/>
        <w:contextualSpacing/>
        <w:jc w:val="both"/>
        <w:rPr>
          <w:rFonts w:ascii="GHEA Grapalat" w:hAnsi="GHEA Grapalat"/>
          <w:sz w:val="20"/>
          <w:szCs w:val="20"/>
        </w:rPr>
      </w:pPr>
      <w:r w:rsidRPr="00B97A8E">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560F466" w14:textId="77777777" w:rsidR="00F016A2" w:rsidRPr="00B97A8E" w:rsidRDefault="00F016A2" w:rsidP="00AC0B07">
      <w:pPr>
        <w:pStyle w:val="ListParagraph"/>
        <w:numPr>
          <w:ilvl w:val="0"/>
          <w:numId w:val="27"/>
        </w:numPr>
        <w:ind w:left="0" w:firstLine="540"/>
        <w:contextualSpacing/>
        <w:jc w:val="both"/>
        <w:rPr>
          <w:rFonts w:ascii="GHEA Grapalat" w:hAnsi="GHEA Grapalat"/>
          <w:sz w:val="20"/>
          <w:szCs w:val="20"/>
        </w:rPr>
      </w:pPr>
      <w:r w:rsidRPr="00B97A8E">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38CB7C2" w14:textId="77777777" w:rsidR="00F016A2" w:rsidRPr="00B97A8E" w:rsidRDefault="00F016A2" w:rsidP="00AC0B07">
      <w:pPr>
        <w:pStyle w:val="ListParagraph"/>
        <w:numPr>
          <w:ilvl w:val="0"/>
          <w:numId w:val="27"/>
        </w:numPr>
        <w:ind w:left="0" w:firstLine="540"/>
        <w:contextualSpacing/>
        <w:jc w:val="both"/>
        <w:rPr>
          <w:rFonts w:ascii="GHEA Grapalat" w:hAnsi="GHEA Grapalat"/>
          <w:sz w:val="20"/>
          <w:szCs w:val="20"/>
        </w:rPr>
      </w:pPr>
      <w:r w:rsidRPr="00B97A8E">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8726AFE" w14:textId="77777777" w:rsidR="00F016A2" w:rsidRPr="00B97A8E" w:rsidRDefault="00F016A2" w:rsidP="00AC0B07">
      <w:pPr>
        <w:pStyle w:val="ListParagraph"/>
        <w:numPr>
          <w:ilvl w:val="0"/>
          <w:numId w:val="26"/>
        </w:numPr>
        <w:ind w:left="0" w:firstLine="540"/>
        <w:contextualSpacing/>
        <w:jc w:val="both"/>
        <w:rPr>
          <w:rFonts w:ascii="GHEA Grapalat" w:hAnsi="GHEA Grapalat"/>
          <w:sz w:val="20"/>
          <w:szCs w:val="20"/>
        </w:rPr>
      </w:pPr>
      <w:r w:rsidRPr="00B97A8E">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87F39C3" w14:textId="77777777" w:rsidR="00F016A2" w:rsidRPr="00B97A8E" w:rsidRDefault="00F016A2" w:rsidP="00AC0B07">
      <w:pPr>
        <w:pStyle w:val="ListParagraph"/>
        <w:numPr>
          <w:ilvl w:val="0"/>
          <w:numId w:val="28"/>
        </w:numPr>
        <w:ind w:left="0" w:firstLine="540"/>
        <w:contextualSpacing/>
        <w:jc w:val="both"/>
        <w:rPr>
          <w:rFonts w:ascii="GHEA Grapalat" w:hAnsi="GHEA Grapalat"/>
          <w:sz w:val="20"/>
          <w:szCs w:val="20"/>
        </w:rPr>
      </w:pPr>
      <w:r w:rsidRPr="00B97A8E">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3D7BD1D" w14:textId="77777777" w:rsidR="00F016A2" w:rsidRPr="00B97A8E" w:rsidRDefault="00F016A2" w:rsidP="00AC0B07">
      <w:pPr>
        <w:pStyle w:val="ListParagraph"/>
        <w:numPr>
          <w:ilvl w:val="0"/>
          <w:numId w:val="28"/>
        </w:numPr>
        <w:ind w:left="0" w:firstLine="540"/>
        <w:contextualSpacing/>
        <w:jc w:val="both"/>
        <w:rPr>
          <w:rFonts w:ascii="GHEA Grapalat" w:hAnsi="GHEA Grapalat"/>
          <w:sz w:val="20"/>
          <w:szCs w:val="20"/>
        </w:rPr>
      </w:pPr>
      <w:r w:rsidRPr="00B97A8E">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67EE21D" w14:textId="77777777" w:rsidR="00F016A2" w:rsidRPr="00B97A8E" w:rsidRDefault="00F016A2" w:rsidP="00AC0B07">
      <w:pPr>
        <w:pStyle w:val="ListParagraph"/>
        <w:numPr>
          <w:ilvl w:val="0"/>
          <w:numId w:val="28"/>
        </w:numPr>
        <w:ind w:left="0" w:firstLine="540"/>
        <w:contextualSpacing/>
        <w:jc w:val="both"/>
        <w:rPr>
          <w:rFonts w:ascii="GHEA Grapalat" w:hAnsi="GHEA Grapalat"/>
          <w:sz w:val="20"/>
          <w:szCs w:val="20"/>
        </w:rPr>
      </w:pPr>
      <w:r w:rsidRPr="00B97A8E">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B577E7" w14:textId="77777777" w:rsidR="00F016A2" w:rsidRPr="00B97A8E" w:rsidRDefault="00F016A2" w:rsidP="00AC0B07">
      <w:pPr>
        <w:pStyle w:val="ListParagraph"/>
        <w:numPr>
          <w:ilvl w:val="0"/>
          <w:numId w:val="26"/>
        </w:numPr>
        <w:ind w:left="0" w:firstLine="540"/>
        <w:contextualSpacing/>
        <w:jc w:val="both"/>
        <w:rPr>
          <w:rFonts w:ascii="GHEA Grapalat" w:hAnsi="GHEA Grapalat"/>
          <w:sz w:val="20"/>
          <w:szCs w:val="20"/>
        </w:rPr>
      </w:pPr>
      <w:r w:rsidRPr="00B97A8E">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97A8E">
        <w:rPr>
          <w:rFonts w:ascii="Cambria Math" w:eastAsia="MS Mincho" w:hAnsi="Cambria Math" w:cs="Cambria Math"/>
          <w:sz w:val="20"/>
          <w:szCs w:val="20"/>
        </w:rPr>
        <w:t>․</w:t>
      </w:r>
    </w:p>
    <w:p w14:paraId="58C5E568" w14:textId="77777777" w:rsidR="00F016A2" w:rsidRPr="00B97A8E" w:rsidRDefault="00F016A2" w:rsidP="00AC0B07">
      <w:pPr>
        <w:pStyle w:val="ListParagraph"/>
        <w:numPr>
          <w:ilvl w:val="0"/>
          <w:numId w:val="29"/>
        </w:numPr>
        <w:ind w:left="0" w:firstLine="540"/>
        <w:contextualSpacing/>
        <w:jc w:val="both"/>
        <w:rPr>
          <w:rFonts w:ascii="GHEA Grapalat" w:hAnsi="GHEA Grapalat"/>
          <w:sz w:val="20"/>
          <w:szCs w:val="20"/>
        </w:rPr>
      </w:pPr>
      <w:r w:rsidRPr="00B97A8E">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AFEB6CD"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8B79F27" w14:textId="77777777" w:rsidR="00F016A2" w:rsidRPr="00B97A8E" w:rsidRDefault="00F016A2" w:rsidP="00AC0B07">
      <w:pPr>
        <w:pStyle w:val="ListParagraph"/>
        <w:numPr>
          <w:ilvl w:val="0"/>
          <w:numId w:val="26"/>
        </w:numPr>
        <w:ind w:left="0" w:firstLine="540"/>
        <w:contextualSpacing/>
        <w:jc w:val="both"/>
        <w:rPr>
          <w:rFonts w:ascii="GHEA Grapalat" w:hAnsi="GHEA Grapalat"/>
          <w:sz w:val="20"/>
          <w:szCs w:val="20"/>
        </w:rPr>
      </w:pPr>
      <w:r w:rsidRPr="00B97A8E">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97A8E">
        <w:rPr>
          <w:rFonts w:ascii="Cambria Math" w:eastAsia="MS Mincho" w:hAnsi="Cambria Math" w:cs="Cambria Math"/>
          <w:sz w:val="20"/>
          <w:szCs w:val="20"/>
        </w:rPr>
        <w:t>․</w:t>
      </w:r>
    </w:p>
    <w:p w14:paraId="17617C5A" w14:textId="77777777" w:rsidR="00F016A2" w:rsidRPr="00B97A8E" w:rsidRDefault="00F016A2" w:rsidP="00AC0B07">
      <w:pPr>
        <w:pStyle w:val="ListParagraph"/>
        <w:numPr>
          <w:ilvl w:val="0"/>
          <w:numId w:val="30"/>
        </w:numPr>
        <w:ind w:left="0" w:firstLine="540"/>
        <w:contextualSpacing/>
        <w:jc w:val="both"/>
        <w:rPr>
          <w:rFonts w:ascii="GHEA Grapalat" w:hAnsi="GHEA Grapalat"/>
          <w:sz w:val="20"/>
          <w:szCs w:val="20"/>
        </w:rPr>
      </w:pPr>
      <w:r w:rsidRPr="00B97A8E">
        <w:rPr>
          <w:rFonts w:ascii="GHEA Grapalat" w:hAnsi="GHEA Grapalat"/>
          <w:sz w:val="20"/>
          <w:szCs w:val="20"/>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1EC52BA" w14:textId="77777777" w:rsidR="00F016A2" w:rsidRPr="00B97A8E" w:rsidRDefault="00F016A2" w:rsidP="00AC0B07">
      <w:pPr>
        <w:ind w:firstLine="540"/>
        <w:contextualSpacing/>
        <w:jc w:val="both"/>
        <w:rPr>
          <w:rFonts w:ascii="GHEA Grapalat" w:hAnsi="GHEA Grapalat"/>
          <w:sz w:val="20"/>
          <w:szCs w:val="20"/>
          <w:highlight w:val="yellow"/>
        </w:rPr>
      </w:pPr>
      <w:r w:rsidRPr="00B97A8E">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322E6EBB" w14:textId="77777777" w:rsidR="00F016A2" w:rsidRPr="00B97A8E" w:rsidRDefault="00F016A2" w:rsidP="00AC0B07">
      <w:pPr>
        <w:ind w:firstLine="540"/>
        <w:contextualSpacing/>
        <w:jc w:val="both"/>
        <w:rPr>
          <w:rFonts w:ascii="GHEA Grapalat" w:hAnsi="GHEA Grapalat"/>
          <w:sz w:val="20"/>
          <w:szCs w:val="20"/>
          <w:highlight w:val="yellow"/>
        </w:rPr>
      </w:pPr>
      <w:r w:rsidRPr="00B97A8E">
        <w:rPr>
          <w:rFonts w:ascii="GHEA Grapalat" w:hAnsi="GHEA Grapalat"/>
          <w:sz w:val="20"/>
          <w:szCs w:val="20"/>
        </w:rPr>
        <w:t>3) в подразделе "Адрес учета лица" заполняется адрес места учета реального бенефициара;</w:t>
      </w:r>
    </w:p>
    <w:p w14:paraId="3A5AC883" w14:textId="77777777" w:rsidR="00F016A2" w:rsidRPr="00B97A8E" w:rsidRDefault="00F016A2" w:rsidP="00AC0B07">
      <w:pPr>
        <w:ind w:firstLine="540"/>
        <w:contextualSpacing/>
        <w:jc w:val="both"/>
        <w:rPr>
          <w:rFonts w:ascii="GHEA Grapalat" w:hAnsi="GHEA Grapalat"/>
          <w:sz w:val="20"/>
          <w:szCs w:val="20"/>
          <w:highlight w:val="yellow"/>
        </w:rPr>
      </w:pPr>
      <w:r w:rsidRPr="00B97A8E">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7CB157E"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 xml:space="preserve">5) подраздел "Основания </w:t>
      </w:r>
      <w:r w:rsidRPr="00B97A8E">
        <w:rPr>
          <w:rFonts w:ascii="GHEA Grapalat" w:eastAsiaTheme="minorHAnsi" w:hAnsi="GHEA Grapalat" w:cstheme="minorBidi"/>
          <w:sz w:val="20"/>
          <w:szCs w:val="20"/>
        </w:rPr>
        <w:t>являться</w:t>
      </w:r>
      <w:r w:rsidRPr="00B97A8E">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5045CB0" w14:textId="77777777" w:rsidR="00F016A2" w:rsidRPr="00B97A8E" w:rsidRDefault="00F016A2" w:rsidP="00AC0B07">
      <w:pPr>
        <w:ind w:firstLine="540"/>
        <w:contextualSpacing/>
        <w:jc w:val="both"/>
        <w:rPr>
          <w:rFonts w:ascii="GHEA Grapalat" w:eastAsia="GHEA Grapalat" w:hAnsi="GHEA Grapalat" w:cs="GHEA Grapalat"/>
          <w:sz w:val="20"/>
          <w:szCs w:val="20"/>
        </w:rPr>
      </w:pPr>
      <w:r w:rsidRPr="00B97A8E">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97A8E">
        <w:rPr>
          <w:rFonts w:ascii="GHEA Grapalat" w:hAnsi="GHEA Grapalat"/>
          <w:sz w:val="20"/>
          <w:szCs w:val="20"/>
          <w:lang w:val="hy-AM"/>
        </w:rPr>
        <w:t>Օ</w:t>
      </w:r>
      <w:r w:rsidRPr="00B97A8E">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97A8E">
        <w:rPr>
          <w:rFonts w:ascii="GHEA Grapalat" w:hAnsi="GHEA Grapalat"/>
          <w:sz w:val="20"/>
          <w:szCs w:val="20"/>
          <w:lang w:val="hy-AM"/>
        </w:rPr>
        <w:t>Օ</w:t>
      </w:r>
      <w:r w:rsidRPr="00B97A8E">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97A8E">
        <w:rPr>
          <w:rFonts w:ascii="GHEA Grapalat" w:hAnsi="GHEA Grapalat"/>
          <w:sz w:val="20"/>
          <w:szCs w:val="20"/>
          <w:lang w:val="hy-AM"/>
        </w:rPr>
        <w:t>Օ</w:t>
      </w:r>
      <w:r w:rsidRPr="00B97A8E">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97A8E">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364A494" w14:textId="77777777" w:rsidR="00F016A2" w:rsidRPr="00B97A8E" w:rsidRDefault="00F016A2" w:rsidP="00AC0B07">
      <w:pPr>
        <w:ind w:firstLine="540"/>
        <w:contextualSpacing/>
        <w:jc w:val="both"/>
        <w:rPr>
          <w:rFonts w:ascii="GHEA Grapalat" w:hAnsi="GHEA Grapalat"/>
          <w:sz w:val="20"/>
          <w:szCs w:val="20"/>
          <w:lang w:val="hy-AM"/>
        </w:rPr>
      </w:pPr>
      <w:r w:rsidRPr="00B97A8E">
        <w:rPr>
          <w:rFonts w:ascii="GHEA Grapalat" w:hAnsi="GHEA Grapalat"/>
          <w:sz w:val="20"/>
          <w:szCs w:val="20"/>
        </w:rPr>
        <w:t xml:space="preserve">б. в пункте </w:t>
      </w:r>
      <w:r w:rsidRPr="00B97A8E">
        <w:rPr>
          <w:rFonts w:ascii="GHEA Grapalat" w:eastAsia="GHEA Grapalat" w:hAnsi="GHEA Grapalat" w:cs="GHEA Grapalat"/>
          <w:sz w:val="20"/>
          <w:szCs w:val="20"/>
        </w:rPr>
        <w:t>"</w:t>
      </w:r>
      <w:r w:rsidRPr="00B97A8E">
        <w:rPr>
          <w:rFonts w:ascii="GHEA Grapalat" w:hAnsi="GHEA Grapalat"/>
          <w:sz w:val="20"/>
          <w:szCs w:val="20"/>
        </w:rPr>
        <w:t>б</w:t>
      </w:r>
      <w:r w:rsidRPr="00B97A8E">
        <w:rPr>
          <w:rFonts w:ascii="GHEA Grapalat" w:eastAsia="GHEA Grapalat" w:hAnsi="GHEA Grapalat" w:cs="GHEA Grapalat"/>
          <w:sz w:val="20"/>
          <w:szCs w:val="20"/>
        </w:rPr>
        <w:t>"</w:t>
      </w:r>
      <w:r w:rsidRPr="00B97A8E">
        <w:rPr>
          <w:rFonts w:ascii="GHEA Grapalat" w:hAnsi="GHEA Grapalat"/>
          <w:sz w:val="20"/>
          <w:szCs w:val="20"/>
        </w:rPr>
        <w:t xml:space="preserve"> этого подраздела делается отметка, если лицо по смыслу пункта </w:t>
      </w:r>
      <w:r w:rsidRPr="00B97A8E">
        <w:rPr>
          <w:rFonts w:ascii="GHEA Grapalat" w:eastAsia="GHEA Grapalat" w:hAnsi="GHEA Grapalat" w:cs="GHEA Grapalat"/>
          <w:sz w:val="20"/>
          <w:szCs w:val="20"/>
        </w:rPr>
        <w:t>"</w:t>
      </w:r>
      <w:r w:rsidRPr="00B97A8E">
        <w:rPr>
          <w:rFonts w:ascii="GHEA Grapalat" w:hAnsi="GHEA Grapalat"/>
          <w:sz w:val="20"/>
          <w:szCs w:val="20"/>
        </w:rPr>
        <w:t>а</w:t>
      </w:r>
      <w:r w:rsidRPr="00B97A8E">
        <w:rPr>
          <w:rFonts w:ascii="GHEA Grapalat" w:eastAsia="GHEA Grapalat" w:hAnsi="GHEA Grapalat" w:cs="GHEA Grapalat"/>
          <w:sz w:val="20"/>
          <w:szCs w:val="20"/>
        </w:rPr>
        <w:t>"</w:t>
      </w:r>
      <w:r w:rsidRPr="00B97A8E">
        <w:rPr>
          <w:rFonts w:ascii="GHEA Grapalat" w:hAnsi="GHEA Grapalat"/>
          <w:sz w:val="20"/>
          <w:szCs w:val="20"/>
        </w:rPr>
        <w:t xml:space="preserve"> не является реальным бенефициаром Организации, но контролирует </w:t>
      </w:r>
      <w:r w:rsidRPr="00B97A8E">
        <w:rPr>
          <w:rFonts w:ascii="GHEA Grapalat" w:hAnsi="GHEA Grapalat"/>
          <w:sz w:val="20"/>
          <w:szCs w:val="20"/>
          <w:lang w:val="hy-AM"/>
        </w:rPr>
        <w:t>Օ</w:t>
      </w:r>
      <w:r w:rsidRPr="00B97A8E">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670A9708"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в</w:t>
      </w:r>
      <w:r w:rsidRPr="00B97A8E">
        <w:rPr>
          <w:rFonts w:ascii="GHEA Grapalat" w:hAnsi="GHEA Grapalat"/>
          <w:sz w:val="20"/>
          <w:szCs w:val="20"/>
          <w:lang w:val="hy-AM"/>
        </w:rPr>
        <w:t xml:space="preserve">. </w:t>
      </w:r>
      <w:r w:rsidRPr="00B97A8E">
        <w:rPr>
          <w:rFonts w:ascii="GHEA Grapalat" w:hAnsi="GHEA Grapalat"/>
          <w:sz w:val="20"/>
          <w:szCs w:val="20"/>
        </w:rPr>
        <w:t>в</w:t>
      </w:r>
      <w:r w:rsidRPr="00B97A8E">
        <w:rPr>
          <w:rFonts w:ascii="GHEA Grapalat" w:hAnsi="GHEA Grapalat"/>
          <w:sz w:val="20"/>
          <w:szCs w:val="20"/>
          <w:lang w:val="hy-AM"/>
        </w:rPr>
        <w:t xml:space="preserve"> пункте </w:t>
      </w:r>
      <w:r w:rsidRPr="00B97A8E">
        <w:rPr>
          <w:rFonts w:ascii="GHEA Grapalat" w:eastAsia="GHEA Grapalat" w:hAnsi="GHEA Grapalat" w:cs="GHEA Grapalat"/>
          <w:sz w:val="20"/>
          <w:szCs w:val="20"/>
        </w:rPr>
        <w:t>"</w:t>
      </w:r>
      <w:r w:rsidRPr="00B97A8E">
        <w:rPr>
          <w:rFonts w:ascii="GHEA Grapalat" w:hAnsi="GHEA Grapalat"/>
          <w:sz w:val="20"/>
          <w:szCs w:val="20"/>
        </w:rPr>
        <w:t>в</w:t>
      </w:r>
      <w:r w:rsidRPr="00B97A8E">
        <w:rPr>
          <w:rFonts w:ascii="GHEA Grapalat" w:eastAsia="GHEA Grapalat" w:hAnsi="GHEA Grapalat" w:cs="GHEA Grapalat"/>
          <w:sz w:val="20"/>
          <w:szCs w:val="20"/>
        </w:rPr>
        <w:t>"</w:t>
      </w:r>
      <w:r w:rsidRPr="00B97A8E">
        <w:rPr>
          <w:rFonts w:ascii="GHEA Grapalat" w:hAnsi="GHEA Grapalat"/>
          <w:sz w:val="20"/>
          <w:szCs w:val="20"/>
        </w:rPr>
        <w:t xml:space="preserve"> </w:t>
      </w:r>
      <w:r w:rsidRPr="00B97A8E">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97A8E">
        <w:rPr>
          <w:rFonts w:ascii="GHEA Grapalat" w:hAnsi="GHEA Grapalat"/>
          <w:sz w:val="20"/>
          <w:szCs w:val="20"/>
        </w:rPr>
        <w:t>О</w:t>
      </w:r>
      <w:r w:rsidRPr="00B97A8E">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B97A8E">
        <w:rPr>
          <w:rFonts w:ascii="GHEA Grapalat" w:eastAsia="GHEA Grapalat" w:hAnsi="GHEA Grapalat" w:cs="GHEA Grapalat"/>
          <w:sz w:val="20"/>
          <w:szCs w:val="20"/>
        </w:rPr>
        <w:t>"</w:t>
      </w:r>
      <w:r w:rsidRPr="00B97A8E">
        <w:rPr>
          <w:rFonts w:ascii="GHEA Grapalat" w:hAnsi="GHEA Grapalat"/>
          <w:sz w:val="20"/>
          <w:szCs w:val="20"/>
        </w:rPr>
        <w:t>а</w:t>
      </w:r>
      <w:r w:rsidRPr="00B97A8E">
        <w:rPr>
          <w:rFonts w:ascii="GHEA Grapalat" w:eastAsia="GHEA Grapalat" w:hAnsi="GHEA Grapalat" w:cs="GHEA Grapalat"/>
          <w:sz w:val="20"/>
          <w:szCs w:val="20"/>
        </w:rPr>
        <w:t>"</w:t>
      </w:r>
      <w:r w:rsidRPr="00B97A8E">
        <w:rPr>
          <w:rFonts w:ascii="GHEA Grapalat" w:hAnsi="GHEA Grapalat"/>
          <w:sz w:val="20"/>
          <w:szCs w:val="20"/>
        </w:rPr>
        <w:t xml:space="preserve"> </w:t>
      </w:r>
      <w:r w:rsidRPr="00B97A8E">
        <w:rPr>
          <w:rFonts w:ascii="GHEA Grapalat" w:hAnsi="GHEA Grapalat"/>
          <w:sz w:val="20"/>
          <w:szCs w:val="20"/>
          <w:lang w:val="hy-AM"/>
        </w:rPr>
        <w:t xml:space="preserve">и </w:t>
      </w:r>
      <w:r w:rsidRPr="00B97A8E">
        <w:rPr>
          <w:rFonts w:ascii="GHEA Grapalat" w:eastAsia="GHEA Grapalat" w:hAnsi="GHEA Grapalat" w:cs="GHEA Grapalat"/>
          <w:sz w:val="20"/>
          <w:szCs w:val="20"/>
        </w:rPr>
        <w:t>"</w:t>
      </w:r>
      <w:r w:rsidRPr="00B97A8E">
        <w:rPr>
          <w:rFonts w:ascii="GHEA Grapalat" w:hAnsi="GHEA Grapalat"/>
          <w:sz w:val="20"/>
          <w:szCs w:val="20"/>
        </w:rPr>
        <w:t>б</w:t>
      </w:r>
      <w:r w:rsidRPr="00B97A8E">
        <w:rPr>
          <w:rFonts w:ascii="GHEA Grapalat" w:eastAsia="GHEA Grapalat" w:hAnsi="GHEA Grapalat" w:cs="GHEA Grapalat"/>
          <w:sz w:val="20"/>
          <w:szCs w:val="20"/>
        </w:rPr>
        <w:t>"</w:t>
      </w:r>
      <w:r w:rsidRPr="00B97A8E">
        <w:rPr>
          <w:rFonts w:ascii="GHEA Grapalat" w:hAnsi="GHEA Grapalat"/>
          <w:sz w:val="20"/>
          <w:szCs w:val="20"/>
        </w:rPr>
        <w:t xml:space="preserve"> </w:t>
      </w:r>
      <w:r w:rsidRPr="00B97A8E">
        <w:rPr>
          <w:rFonts w:ascii="GHEA Grapalat" w:hAnsi="GHEA Grapalat"/>
          <w:sz w:val="20"/>
          <w:szCs w:val="20"/>
          <w:lang w:val="hy-AM"/>
        </w:rPr>
        <w:t>этого подраздела</w:t>
      </w:r>
      <w:r w:rsidRPr="00B97A8E">
        <w:rPr>
          <w:rFonts w:ascii="GHEA Grapalat" w:hAnsi="GHEA Grapalat"/>
          <w:sz w:val="20"/>
          <w:szCs w:val="20"/>
        </w:rPr>
        <w:t>.</w:t>
      </w:r>
    </w:p>
    <w:p w14:paraId="1C5102DF" w14:textId="77777777" w:rsidR="00F016A2" w:rsidRPr="00B97A8E" w:rsidRDefault="00F016A2" w:rsidP="00AC0B07">
      <w:pPr>
        <w:ind w:firstLine="540"/>
        <w:contextualSpacing/>
        <w:jc w:val="both"/>
        <w:rPr>
          <w:rFonts w:ascii="GHEA Grapalat" w:hAnsi="GHEA Grapalat" w:cs="Cambria Math"/>
          <w:sz w:val="20"/>
          <w:szCs w:val="20"/>
        </w:rPr>
      </w:pPr>
      <w:r w:rsidRPr="00B97A8E">
        <w:rPr>
          <w:rFonts w:ascii="GHEA Grapalat" w:hAnsi="GHEA Grapalat"/>
          <w:sz w:val="20"/>
          <w:szCs w:val="20"/>
          <w:lang w:val="hy-AM"/>
        </w:rPr>
        <w:t xml:space="preserve">6) </w:t>
      </w:r>
      <w:r w:rsidRPr="00B97A8E">
        <w:rPr>
          <w:rFonts w:ascii="GHEA Grapalat" w:hAnsi="GHEA Grapalat"/>
          <w:sz w:val="20"/>
          <w:szCs w:val="20"/>
        </w:rPr>
        <w:t>П</w:t>
      </w:r>
      <w:r w:rsidRPr="00B97A8E">
        <w:rPr>
          <w:rFonts w:ascii="GHEA Grapalat" w:hAnsi="GHEA Grapalat"/>
          <w:sz w:val="20"/>
          <w:szCs w:val="20"/>
          <w:lang w:val="hy-AM"/>
        </w:rPr>
        <w:t xml:space="preserve">одраздел </w:t>
      </w:r>
      <w:r w:rsidRPr="00B97A8E">
        <w:rPr>
          <w:rFonts w:ascii="GHEA Grapalat" w:eastAsia="GHEA Grapalat" w:hAnsi="GHEA Grapalat" w:cs="GHEA Grapalat"/>
          <w:sz w:val="20"/>
          <w:szCs w:val="20"/>
        </w:rPr>
        <w:t>"</w:t>
      </w:r>
      <w:r w:rsidRPr="00B97A8E">
        <w:rPr>
          <w:rFonts w:ascii="GHEA Grapalat" w:hAnsi="GHEA Grapalat"/>
          <w:sz w:val="20"/>
          <w:szCs w:val="20"/>
        </w:rPr>
        <w:t>О</w:t>
      </w:r>
      <w:r w:rsidRPr="00B97A8E">
        <w:rPr>
          <w:rFonts w:ascii="GHEA Grapalat" w:hAnsi="GHEA Grapalat"/>
          <w:sz w:val="20"/>
          <w:szCs w:val="20"/>
          <w:lang w:val="hy-AM"/>
        </w:rPr>
        <w:t xml:space="preserve">снования </w:t>
      </w:r>
      <w:r w:rsidRPr="00B97A8E">
        <w:rPr>
          <w:rFonts w:ascii="GHEA Grapalat" w:hAnsi="GHEA Grapalat"/>
          <w:sz w:val="20"/>
          <w:szCs w:val="20"/>
        </w:rPr>
        <w:t>являться</w:t>
      </w:r>
      <w:r w:rsidRPr="00B97A8E">
        <w:rPr>
          <w:rFonts w:ascii="GHEA Grapalat" w:hAnsi="GHEA Grapalat"/>
          <w:sz w:val="20"/>
          <w:szCs w:val="20"/>
          <w:lang w:val="hy-AM"/>
        </w:rPr>
        <w:t xml:space="preserve"> реальн</w:t>
      </w:r>
      <w:r w:rsidRPr="00B97A8E">
        <w:rPr>
          <w:rFonts w:ascii="GHEA Grapalat" w:hAnsi="GHEA Grapalat"/>
          <w:sz w:val="20"/>
          <w:szCs w:val="20"/>
        </w:rPr>
        <w:t>ым</w:t>
      </w:r>
      <w:r w:rsidRPr="00B97A8E">
        <w:rPr>
          <w:rFonts w:ascii="GHEA Grapalat" w:hAnsi="GHEA Grapalat"/>
          <w:sz w:val="20"/>
          <w:szCs w:val="20"/>
          <w:lang w:val="hy-AM"/>
        </w:rPr>
        <w:t xml:space="preserve"> </w:t>
      </w:r>
      <w:r w:rsidRPr="00B97A8E">
        <w:rPr>
          <w:rFonts w:ascii="GHEA Grapalat" w:hAnsi="GHEA Grapalat"/>
          <w:sz w:val="20"/>
          <w:szCs w:val="20"/>
        </w:rPr>
        <w:t>бенефициаром</w:t>
      </w:r>
      <w:r w:rsidRPr="00B97A8E">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97A8E">
        <w:rPr>
          <w:rFonts w:ascii="GHEA Grapalat" w:hAnsi="GHEA Grapalat"/>
          <w:sz w:val="20"/>
          <w:szCs w:val="20"/>
        </w:rPr>
        <w:t xml:space="preserve"> </w:t>
      </w:r>
      <w:r w:rsidRPr="00B97A8E">
        <w:rPr>
          <w:rFonts w:ascii="GHEA Grapalat" w:hAnsi="GHEA Grapalat"/>
          <w:sz w:val="20"/>
          <w:szCs w:val="20"/>
          <w:lang w:val="hy-AM"/>
        </w:rPr>
        <w:t xml:space="preserve">Раскрытие реальных </w:t>
      </w:r>
      <w:r w:rsidRPr="00B97A8E">
        <w:rPr>
          <w:rFonts w:ascii="GHEA Grapalat" w:hAnsi="GHEA Grapalat"/>
          <w:sz w:val="20"/>
          <w:szCs w:val="20"/>
        </w:rPr>
        <w:t>бенефициаров</w:t>
      </w:r>
      <w:r w:rsidRPr="00B97A8E">
        <w:rPr>
          <w:rFonts w:ascii="GHEA Grapalat" w:hAnsi="GHEA Grapalat"/>
          <w:sz w:val="20"/>
          <w:szCs w:val="20"/>
          <w:lang w:val="hy-AM"/>
        </w:rPr>
        <w:t xml:space="preserve"> осуществляется по критериям, установленным Кодексом О недрах</w:t>
      </w:r>
      <w:r w:rsidRPr="00B97A8E">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97A8E">
        <w:rPr>
          <w:rFonts w:ascii="GHEA Grapalat" w:hAnsi="GHEA Grapalat" w:cs="Cambria Math"/>
          <w:sz w:val="20"/>
          <w:szCs w:val="20"/>
        </w:rPr>
        <w:t>:</w:t>
      </w:r>
    </w:p>
    <w:p w14:paraId="6AE7ED3E"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 xml:space="preserve">а. в пункте </w:t>
      </w:r>
      <w:r w:rsidRPr="00B97A8E">
        <w:rPr>
          <w:rFonts w:ascii="GHEA Grapalat" w:eastAsia="GHEA Grapalat" w:hAnsi="GHEA Grapalat" w:cs="GHEA Grapalat"/>
          <w:sz w:val="20"/>
          <w:szCs w:val="20"/>
        </w:rPr>
        <w:t>"</w:t>
      </w:r>
      <w:r w:rsidRPr="00B97A8E">
        <w:rPr>
          <w:rFonts w:ascii="GHEA Grapalat" w:hAnsi="GHEA Grapalat"/>
          <w:sz w:val="20"/>
          <w:szCs w:val="20"/>
        </w:rPr>
        <w:t>а</w:t>
      </w:r>
      <w:r w:rsidRPr="00B97A8E">
        <w:rPr>
          <w:rFonts w:ascii="GHEA Grapalat" w:eastAsia="GHEA Grapalat" w:hAnsi="GHEA Grapalat" w:cs="GHEA Grapalat"/>
          <w:sz w:val="20"/>
          <w:szCs w:val="20"/>
        </w:rPr>
        <w:t>"</w:t>
      </w:r>
      <w:r w:rsidRPr="00B97A8E">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97A8E">
        <w:rPr>
          <w:rFonts w:ascii="GHEA Grapalat" w:eastAsia="GHEA Grapalat" w:hAnsi="GHEA Grapalat" w:cs="GHEA Grapalat"/>
          <w:sz w:val="20"/>
          <w:szCs w:val="20"/>
        </w:rPr>
        <w:t>"</w:t>
      </w:r>
      <w:r w:rsidRPr="00B97A8E">
        <w:rPr>
          <w:rFonts w:ascii="GHEA Grapalat" w:hAnsi="GHEA Grapalat"/>
          <w:sz w:val="20"/>
          <w:szCs w:val="20"/>
        </w:rPr>
        <w:t>а</w:t>
      </w:r>
      <w:r w:rsidRPr="00B97A8E">
        <w:rPr>
          <w:rFonts w:ascii="GHEA Grapalat" w:eastAsia="GHEA Grapalat" w:hAnsi="GHEA Grapalat" w:cs="GHEA Grapalat"/>
          <w:sz w:val="20"/>
          <w:szCs w:val="20"/>
        </w:rPr>
        <w:t>"</w:t>
      </w:r>
      <w:r w:rsidRPr="00B97A8E">
        <w:rPr>
          <w:rFonts w:ascii="GHEA Grapalat" w:hAnsi="GHEA Grapalat"/>
          <w:sz w:val="20"/>
          <w:szCs w:val="20"/>
        </w:rPr>
        <w:t xml:space="preserve"> подпункта 5 пункта 4 настоящего Порядка;</w:t>
      </w:r>
    </w:p>
    <w:p w14:paraId="5E854142" w14:textId="77777777" w:rsidR="00F016A2" w:rsidRPr="00B97A8E" w:rsidRDefault="00F016A2" w:rsidP="00AC0B07">
      <w:pPr>
        <w:ind w:firstLine="540"/>
        <w:contextualSpacing/>
        <w:jc w:val="both"/>
        <w:rPr>
          <w:rFonts w:ascii="GHEA Grapalat" w:hAnsi="GHEA Grapalat"/>
          <w:sz w:val="20"/>
          <w:szCs w:val="20"/>
          <w:lang w:val="hy-AM"/>
        </w:rPr>
      </w:pPr>
      <w:r w:rsidRPr="00B97A8E">
        <w:rPr>
          <w:rFonts w:ascii="GHEA Grapalat" w:hAnsi="GHEA Grapalat"/>
          <w:sz w:val="20"/>
          <w:szCs w:val="20"/>
          <w:lang w:val="hy-AM"/>
        </w:rPr>
        <w:t xml:space="preserve">б.в пункте </w:t>
      </w:r>
      <w:r w:rsidRPr="00B97A8E">
        <w:rPr>
          <w:rFonts w:ascii="GHEA Grapalat" w:eastAsia="GHEA Grapalat" w:hAnsi="GHEA Grapalat" w:cs="GHEA Grapalat"/>
          <w:sz w:val="20"/>
          <w:szCs w:val="20"/>
        </w:rPr>
        <w:t>"</w:t>
      </w:r>
      <w:r w:rsidRPr="00B97A8E">
        <w:rPr>
          <w:rFonts w:ascii="GHEA Grapalat" w:hAnsi="GHEA Grapalat"/>
          <w:sz w:val="20"/>
          <w:szCs w:val="20"/>
        </w:rPr>
        <w:t>б</w:t>
      </w:r>
      <w:r w:rsidRPr="00B97A8E">
        <w:rPr>
          <w:rFonts w:ascii="GHEA Grapalat" w:eastAsia="GHEA Grapalat" w:hAnsi="GHEA Grapalat" w:cs="GHEA Grapalat"/>
          <w:sz w:val="20"/>
          <w:szCs w:val="20"/>
        </w:rPr>
        <w:t>"</w:t>
      </w:r>
      <w:r w:rsidRPr="00B97A8E">
        <w:rPr>
          <w:rFonts w:ascii="GHEA Grapalat" w:hAnsi="GHEA Grapalat"/>
          <w:sz w:val="20"/>
          <w:szCs w:val="20"/>
        </w:rPr>
        <w:t xml:space="preserve"> </w:t>
      </w:r>
      <w:r w:rsidRPr="00B97A8E">
        <w:rPr>
          <w:rFonts w:ascii="GHEA Grapalat" w:hAnsi="GHEA Grapalat"/>
          <w:sz w:val="20"/>
          <w:szCs w:val="20"/>
          <w:lang w:val="hy-AM"/>
        </w:rPr>
        <w:t xml:space="preserve">этого подраздела производится отметка, если лицо имеет право назначать или </w:t>
      </w:r>
      <w:r w:rsidRPr="00B97A8E">
        <w:rPr>
          <w:rFonts w:ascii="GHEA Grapalat" w:hAnsi="GHEA Grapalat"/>
          <w:sz w:val="20"/>
          <w:szCs w:val="20"/>
        </w:rPr>
        <w:t>отстраня</w:t>
      </w:r>
      <w:r w:rsidRPr="00B97A8E">
        <w:rPr>
          <w:rFonts w:ascii="GHEA Grapalat" w:hAnsi="GHEA Grapalat"/>
          <w:sz w:val="20"/>
          <w:szCs w:val="20"/>
          <w:lang w:val="hy-AM"/>
        </w:rPr>
        <w:t>ть большинство членов органов управления юридического лица;</w:t>
      </w:r>
    </w:p>
    <w:p w14:paraId="392563CF"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lastRenderedPageBreak/>
        <w:t xml:space="preserve">в. В пункте </w:t>
      </w:r>
      <w:r w:rsidRPr="00B97A8E">
        <w:rPr>
          <w:rFonts w:ascii="GHEA Grapalat" w:eastAsia="GHEA Grapalat" w:hAnsi="GHEA Grapalat" w:cs="GHEA Grapalat"/>
          <w:sz w:val="20"/>
          <w:szCs w:val="20"/>
        </w:rPr>
        <w:t>"</w:t>
      </w:r>
      <w:r w:rsidRPr="00B97A8E">
        <w:rPr>
          <w:rFonts w:ascii="GHEA Grapalat" w:hAnsi="GHEA Grapalat"/>
          <w:sz w:val="20"/>
          <w:szCs w:val="20"/>
        </w:rPr>
        <w:t>в</w:t>
      </w:r>
      <w:r w:rsidRPr="00B97A8E">
        <w:rPr>
          <w:rFonts w:ascii="GHEA Grapalat" w:eastAsia="GHEA Grapalat" w:hAnsi="GHEA Grapalat" w:cs="GHEA Grapalat"/>
          <w:sz w:val="20"/>
          <w:szCs w:val="20"/>
        </w:rPr>
        <w:t>"</w:t>
      </w:r>
      <w:r w:rsidRPr="00B97A8E">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A72C614"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 xml:space="preserve">г. в пункте </w:t>
      </w:r>
      <w:r w:rsidRPr="00B97A8E">
        <w:rPr>
          <w:rFonts w:ascii="GHEA Grapalat" w:eastAsia="GHEA Grapalat" w:hAnsi="GHEA Grapalat" w:cs="GHEA Grapalat"/>
          <w:sz w:val="20"/>
          <w:szCs w:val="20"/>
        </w:rPr>
        <w:t>"</w:t>
      </w:r>
      <w:r w:rsidRPr="00B97A8E">
        <w:rPr>
          <w:rFonts w:ascii="GHEA Grapalat" w:hAnsi="GHEA Grapalat"/>
          <w:sz w:val="20"/>
          <w:szCs w:val="20"/>
        </w:rPr>
        <w:t>г</w:t>
      </w:r>
      <w:r w:rsidRPr="00B97A8E">
        <w:rPr>
          <w:rFonts w:ascii="GHEA Grapalat" w:eastAsia="GHEA Grapalat" w:hAnsi="GHEA Grapalat" w:cs="GHEA Grapalat"/>
          <w:sz w:val="20"/>
          <w:szCs w:val="20"/>
        </w:rPr>
        <w:t>"</w:t>
      </w:r>
      <w:r w:rsidRPr="00B97A8E">
        <w:rPr>
          <w:rFonts w:ascii="GHEA Grapalat" w:hAnsi="GHEA Grapalat"/>
          <w:sz w:val="20"/>
          <w:szCs w:val="20"/>
        </w:rPr>
        <w:t xml:space="preserve"> этого подраздела производится отметка, если лицо по смыслу пунктов </w:t>
      </w:r>
      <w:r w:rsidRPr="00B97A8E">
        <w:rPr>
          <w:rFonts w:ascii="GHEA Grapalat" w:eastAsia="GHEA Grapalat" w:hAnsi="GHEA Grapalat" w:cs="GHEA Grapalat"/>
          <w:sz w:val="20"/>
          <w:szCs w:val="20"/>
        </w:rPr>
        <w:t>"</w:t>
      </w:r>
      <w:r w:rsidRPr="00B97A8E">
        <w:rPr>
          <w:rFonts w:ascii="GHEA Grapalat" w:hAnsi="GHEA Grapalat"/>
          <w:sz w:val="20"/>
          <w:szCs w:val="20"/>
        </w:rPr>
        <w:t>а</w:t>
      </w:r>
      <w:r w:rsidRPr="00B97A8E">
        <w:rPr>
          <w:rFonts w:ascii="GHEA Grapalat" w:eastAsia="GHEA Grapalat" w:hAnsi="GHEA Grapalat" w:cs="GHEA Grapalat"/>
          <w:sz w:val="20"/>
          <w:szCs w:val="20"/>
        </w:rPr>
        <w:t>"</w:t>
      </w:r>
      <w:r w:rsidRPr="00B97A8E">
        <w:rPr>
          <w:rFonts w:ascii="GHEA Grapalat" w:eastAsia="GHEA Grapalat" w:hAnsi="GHEA Grapalat" w:cs="GHEA Grapalat"/>
          <w:sz w:val="20"/>
          <w:szCs w:val="20"/>
          <w:lang w:val="hy-AM"/>
        </w:rPr>
        <w:t xml:space="preserve"> </w:t>
      </w:r>
      <w:r w:rsidRPr="00B97A8E">
        <w:rPr>
          <w:rFonts w:ascii="GHEA Grapalat" w:hAnsi="GHEA Grapalat"/>
          <w:sz w:val="20"/>
          <w:szCs w:val="20"/>
        </w:rPr>
        <w:t>-</w:t>
      </w:r>
      <w:r w:rsidRPr="00B97A8E">
        <w:rPr>
          <w:rFonts w:ascii="GHEA Grapalat" w:hAnsi="GHEA Grapalat"/>
          <w:sz w:val="20"/>
          <w:szCs w:val="20"/>
          <w:lang w:val="hy-AM"/>
        </w:rPr>
        <w:t xml:space="preserve"> </w:t>
      </w:r>
      <w:r w:rsidRPr="00B97A8E">
        <w:rPr>
          <w:rFonts w:ascii="GHEA Grapalat" w:eastAsia="GHEA Grapalat" w:hAnsi="GHEA Grapalat" w:cs="GHEA Grapalat"/>
          <w:sz w:val="20"/>
          <w:szCs w:val="20"/>
        </w:rPr>
        <w:t>"</w:t>
      </w:r>
      <w:r w:rsidRPr="00B97A8E">
        <w:rPr>
          <w:rFonts w:ascii="GHEA Grapalat" w:hAnsi="GHEA Grapalat"/>
          <w:sz w:val="20"/>
          <w:szCs w:val="20"/>
        </w:rPr>
        <w:t>в</w:t>
      </w:r>
      <w:r w:rsidRPr="00B97A8E">
        <w:rPr>
          <w:rFonts w:ascii="GHEA Grapalat" w:eastAsia="GHEA Grapalat" w:hAnsi="GHEA Grapalat" w:cs="GHEA Grapalat"/>
          <w:sz w:val="20"/>
          <w:szCs w:val="20"/>
        </w:rPr>
        <w:t>"</w:t>
      </w:r>
      <w:r w:rsidRPr="00B97A8E">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025CADA"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 xml:space="preserve">д. в пункте </w:t>
      </w:r>
      <w:r w:rsidRPr="00B97A8E">
        <w:rPr>
          <w:rFonts w:ascii="GHEA Grapalat" w:eastAsia="GHEA Grapalat" w:hAnsi="GHEA Grapalat" w:cs="GHEA Grapalat"/>
          <w:sz w:val="20"/>
          <w:szCs w:val="20"/>
        </w:rPr>
        <w:t>"</w:t>
      </w:r>
      <w:r w:rsidRPr="00B97A8E">
        <w:rPr>
          <w:rFonts w:ascii="GHEA Grapalat" w:hAnsi="GHEA Grapalat"/>
          <w:sz w:val="20"/>
          <w:szCs w:val="20"/>
        </w:rPr>
        <w:t>д</w:t>
      </w:r>
      <w:r w:rsidRPr="00B97A8E">
        <w:rPr>
          <w:rFonts w:ascii="GHEA Grapalat" w:eastAsia="GHEA Grapalat" w:hAnsi="GHEA Grapalat" w:cs="GHEA Grapalat"/>
          <w:sz w:val="20"/>
          <w:szCs w:val="20"/>
        </w:rPr>
        <w:t>"</w:t>
      </w:r>
      <w:r w:rsidRPr="00B97A8E">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97A8E">
        <w:rPr>
          <w:rFonts w:ascii="GHEA Grapalat" w:eastAsia="GHEA Grapalat" w:hAnsi="GHEA Grapalat" w:cs="GHEA Grapalat"/>
          <w:sz w:val="20"/>
          <w:szCs w:val="20"/>
        </w:rPr>
        <w:t>"</w:t>
      </w:r>
      <w:r w:rsidRPr="00B97A8E">
        <w:rPr>
          <w:rFonts w:ascii="GHEA Grapalat" w:hAnsi="GHEA Grapalat"/>
          <w:sz w:val="20"/>
          <w:szCs w:val="20"/>
        </w:rPr>
        <w:t>а</w:t>
      </w:r>
      <w:r w:rsidRPr="00B97A8E">
        <w:rPr>
          <w:rFonts w:ascii="GHEA Grapalat" w:eastAsia="GHEA Grapalat" w:hAnsi="GHEA Grapalat" w:cs="GHEA Grapalat"/>
          <w:sz w:val="20"/>
          <w:szCs w:val="20"/>
        </w:rPr>
        <w:t xml:space="preserve">" </w:t>
      </w:r>
      <w:r w:rsidRPr="00B97A8E">
        <w:rPr>
          <w:rFonts w:ascii="GHEA Grapalat" w:hAnsi="GHEA Grapalat"/>
          <w:sz w:val="20"/>
          <w:szCs w:val="20"/>
        </w:rPr>
        <w:t xml:space="preserve">- </w:t>
      </w:r>
      <w:r w:rsidRPr="00B97A8E">
        <w:rPr>
          <w:rFonts w:ascii="GHEA Grapalat" w:eastAsia="GHEA Grapalat" w:hAnsi="GHEA Grapalat" w:cs="GHEA Grapalat"/>
          <w:sz w:val="20"/>
          <w:szCs w:val="20"/>
        </w:rPr>
        <w:t>"</w:t>
      </w:r>
      <w:r w:rsidRPr="00B97A8E">
        <w:rPr>
          <w:rFonts w:ascii="GHEA Grapalat" w:hAnsi="GHEA Grapalat"/>
          <w:sz w:val="20"/>
          <w:szCs w:val="20"/>
        </w:rPr>
        <w:t>г</w:t>
      </w:r>
      <w:r w:rsidRPr="00B97A8E">
        <w:rPr>
          <w:rFonts w:ascii="GHEA Grapalat" w:eastAsia="GHEA Grapalat" w:hAnsi="GHEA Grapalat" w:cs="GHEA Grapalat"/>
          <w:sz w:val="20"/>
          <w:szCs w:val="20"/>
        </w:rPr>
        <w:t>"</w:t>
      </w:r>
      <w:r w:rsidRPr="00B97A8E">
        <w:rPr>
          <w:rFonts w:ascii="GHEA Grapalat" w:hAnsi="GHEA Grapalat"/>
          <w:sz w:val="20"/>
          <w:szCs w:val="20"/>
        </w:rPr>
        <w:t xml:space="preserve"> этого подраздела.</w:t>
      </w:r>
    </w:p>
    <w:p w14:paraId="54E3E203"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97A8E">
        <w:rPr>
          <w:rFonts w:ascii="GHEA Grapalat" w:hAnsi="GHEA Grapalat"/>
          <w:sz w:val="20"/>
          <w:szCs w:val="20"/>
          <w:lang w:val="hy-AM"/>
        </w:rPr>
        <w:t>Օ</w:t>
      </w:r>
      <w:r w:rsidRPr="00B97A8E">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5627E9B" w14:textId="77777777" w:rsidR="00F016A2" w:rsidRPr="00B97A8E" w:rsidRDefault="00F016A2" w:rsidP="00AC0B07">
      <w:pPr>
        <w:ind w:firstLine="540"/>
        <w:contextualSpacing/>
        <w:jc w:val="both"/>
        <w:rPr>
          <w:rFonts w:ascii="GHEA Grapalat" w:eastAsia="GHEA Grapalat" w:hAnsi="GHEA Grapalat" w:cs="GHEA Grapalat"/>
          <w:sz w:val="20"/>
          <w:szCs w:val="20"/>
        </w:rPr>
      </w:pPr>
      <w:r w:rsidRPr="00B97A8E">
        <w:rPr>
          <w:rFonts w:ascii="GHEA Grapalat" w:eastAsia="GHEA Grapalat" w:hAnsi="GHEA Grapalat" w:cs="GHEA Grapalat"/>
          <w:sz w:val="20"/>
          <w:szCs w:val="20"/>
        </w:rPr>
        <w:t>8) в подразделе</w:t>
      </w:r>
      <w:r w:rsidRPr="00B97A8E">
        <w:rPr>
          <w:rFonts w:ascii="GHEA Grapalat" w:eastAsia="GHEA Grapalat" w:hAnsi="GHEA Grapalat" w:cs="GHEA Grapalat"/>
          <w:sz w:val="20"/>
          <w:szCs w:val="20"/>
          <w:lang w:val="hy-AM"/>
        </w:rPr>
        <w:t xml:space="preserve"> </w:t>
      </w:r>
      <w:r w:rsidRPr="00B97A8E">
        <w:rPr>
          <w:rFonts w:ascii="GHEA Grapalat" w:eastAsia="GHEA Grapalat" w:hAnsi="GHEA Grapalat" w:cs="GHEA Grapalat"/>
          <w:sz w:val="20"/>
          <w:szCs w:val="20"/>
        </w:rPr>
        <w:t xml:space="preserve">"Контактные данные реального </w:t>
      </w:r>
      <w:r w:rsidRPr="00B97A8E">
        <w:rPr>
          <w:rFonts w:ascii="GHEA Grapalat" w:hAnsi="GHEA Grapalat"/>
          <w:sz w:val="20"/>
          <w:szCs w:val="20"/>
        </w:rPr>
        <w:t>бенефициара</w:t>
      </w:r>
      <w:r w:rsidRPr="00B97A8E">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B97A8E">
        <w:rPr>
          <w:rFonts w:ascii="GHEA Grapalat" w:hAnsi="GHEA Grapalat"/>
          <w:sz w:val="20"/>
          <w:szCs w:val="20"/>
        </w:rPr>
        <w:t>бенефициара</w:t>
      </w:r>
      <w:r w:rsidRPr="00B97A8E">
        <w:rPr>
          <w:rFonts w:ascii="GHEA Grapalat" w:eastAsia="GHEA Grapalat" w:hAnsi="GHEA Grapalat" w:cs="GHEA Grapalat"/>
          <w:sz w:val="20"/>
          <w:szCs w:val="20"/>
        </w:rPr>
        <w:t>.</w:t>
      </w:r>
    </w:p>
    <w:p w14:paraId="6E9FE143"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 xml:space="preserve">5. Раздел 5 декларации (Промежуточные юридические лица) заполняется, </w:t>
      </w:r>
    </w:p>
    <w:p w14:paraId="0691C932"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97A8E">
        <w:rPr>
          <w:rFonts w:ascii="Cambria Math" w:eastAsia="MS Mincho" w:hAnsi="Cambria Math" w:cs="Cambria Math"/>
          <w:sz w:val="20"/>
          <w:szCs w:val="20"/>
        </w:rPr>
        <w:t>․</w:t>
      </w:r>
    </w:p>
    <w:p w14:paraId="21E02E66"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1) в подразделе</w:t>
      </w:r>
      <w:r w:rsidRPr="00B97A8E">
        <w:rPr>
          <w:rFonts w:ascii="GHEA Grapalat" w:hAnsi="GHEA Grapalat"/>
          <w:sz w:val="20"/>
          <w:szCs w:val="20"/>
          <w:lang w:val="hy-AM"/>
        </w:rPr>
        <w:t xml:space="preserve"> </w:t>
      </w:r>
      <w:r w:rsidRPr="00B97A8E">
        <w:rPr>
          <w:rFonts w:ascii="GHEA Grapalat" w:eastAsia="GHEA Grapalat" w:hAnsi="GHEA Grapalat" w:cs="GHEA Grapalat"/>
          <w:sz w:val="20"/>
          <w:szCs w:val="20"/>
        </w:rPr>
        <w:t>"</w:t>
      </w:r>
      <w:r w:rsidRPr="00B97A8E">
        <w:rPr>
          <w:rFonts w:ascii="GHEA Grapalat" w:hAnsi="GHEA Grapalat"/>
          <w:sz w:val="20"/>
          <w:szCs w:val="20"/>
        </w:rPr>
        <w:t>Данные организации"</w:t>
      </w:r>
      <w:r w:rsidRPr="00B97A8E">
        <w:rPr>
          <w:rFonts w:ascii="GHEA Grapalat" w:hAnsi="GHEA Grapalat"/>
          <w:sz w:val="20"/>
          <w:szCs w:val="20"/>
          <w:lang w:val="hy-AM"/>
        </w:rPr>
        <w:t xml:space="preserve"> </w:t>
      </w:r>
      <w:r w:rsidRPr="00B97A8E">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060D17A"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D5107AC"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3) Подраздел</w:t>
      </w:r>
      <w:r w:rsidRPr="00B97A8E">
        <w:rPr>
          <w:rFonts w:ascii="GHEA Grapalat" w:hAnsi="GHEA Grapalat"/>
          <w:sz w:val="20"/>
          <w:szCs w:val="20"/>
          <w:lang w:val="hy-AM"/>
        </w:rPr>
        <w:t xml:space="preserve"> </w:t>
      </w:r>
      <w:r w:rsidRPr="00B97A8E">
        <w:rPr>
          <w:rFonts w:ascii="GHEA Grapalat" w:eastAsia="GHEA Grapalat" w:hAnsi="GHEA Grapalat" w:cs="GHEA Grapalat"/>
          <w:sz w:val="20"/>
          <w:szCs w:val="20"/>
        </w:rPr>
        <w:t>"</w:t>
      </w:r>
      <w:r w:rsidRPr="00B97A8E">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89FF67F"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 xml:space="preserve">6. Раздел 6 декларации (Дополнительные </w:t>
      </w:r>
      <w:r w:rsidR="007F4126" w:rsidRPr="00B97A8E">
        <w:rPr>
          <w:rFonts w:ascii="GHEA Grapalat" w:hAnsi="GHEA Grapalat"/>
          <w:sz w:val="20"/>
          <w:szCs w:val="20"/>
        </w:rPr>
        <w:t>примечания</w:t>
      </w:r>
      <w:r w:rsidRPr="00B97A8E">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BC05C00" w14:textId="77777777" w:rsidR="00F016A2" w:rsidRPr="00B97A8E" w:rsidRDefault="00F016A2" w:rsidP="00AC0B07">
      <w:pPr>
        <w:ind w:firstLine="540"/>
        <w:contextualSpacing/>
        <w:jc w:val="both"/>
        <w:rPr>
          <w:rFonts w:ascii="GHEA Grapalat" w:hAnsi="GHEA Grapalat"/>
          <w:sz w:val="20"/>
          <w:szCs w:val="20"/>
        </w:rPr>
      </w:pPr>
      <w:r w:rsidRPr="00B97A8E">
        <w:rPr>
          <w:rFonts w:ascii="GHEA Grapalat" w:hAnsi="GHEA Grapalat"/>
          <w:sz w:val="20"/>
          <w:szCs w:val="20"/>
        </w:rPr>
        <w:t>7. Декларация заполняется и подписывается лицом, подающим заявку.</w:t>
      </w:r>
      <w:r w:rsidRPr="00B97A8E">
        <w:rPr>
          <w:rFonts w:ascii="GHEA Grapalat" w:hAnsi="GHEA Grapalat"/>
          <w:sz w:val="20"/>
          <w:szCs w:val="20"/>
          <w:lang w:val="hy-AM"/>
        </w:rPr>
        <w:t xml:space="preserve"> </w:t>
      </w:r>
    </w:p>
    <w:p w14:paraId="0D963B34" w14:textId="77777777" w:rsidR="00F016A2" w:rsidRPr="00B97A8E" w:rsidRDefault="00F016A2" w:rsidP="00AC0B07">
      <w:pPr>
        <w:ind w:firstLine="540"/>
        <w:contextualSpacing/>
        <w:jc w:val="both"/>
        <w:rPr>
          <w:rFonts w:ascii="GHEA Grapalat" w:hAnsi="GHEA Grapalat"/>
          <w:i/>
          <w:sz w:val="18"/>
          <w:szCs w:val="18"/>
        </w:rPr>
      </w:pPr>
      <w:r w:rsidRPr="00B97A8E">
        <w:rPr>
          <w:rFonts w:ascii="GHEA Grapalat" w:hAnsi="GHEA Grapalat"/>
          <w:sz w:val="18"/>
          <w:szCs w:val="18"/>
        </w:rPr>
        <w:t xml:space="preserve">* </w:t>
      </w:r>
      <w:r w:rsidRPr="00B97A8E">
        <w:rPr>
          <w:rFonts w:ascii="GHEA Grapalat" w:hAnsi="GHEA Grapalat"/>
          <w:i/>
          <w:sz w:val="18"/>
          <w:szCs w:val="18"/>
        </w:rPr>
        <w:t>заполняется секретарем комиссии до публикации приглашения в бюллетене:</w:t>
      </w:r>
    </w:p>
    <w:p w14:paraId="5769ED24" w14:textId="77777777" w:rsidR="00F016A2" w:rsidRPr="00B97A8E" w:rsidRDefault="00F016A2" w:rsidP="00AC0B07">
      <w:pPr>
        <w:ind w:firstLine="540"/>
        <w:contextualSpacing/>
        <w:jc w:val="both"/>
        <w:rPr>
          <w:rFonts w:ascii="GHEA Grapalat" w:hAnsi="GHEA Grapalat"/>
          <w:i/>
          <w:sz w:val="18"/>
          <w:szCs w:val="18"/>
        </w:rPr>
      </w:pPr>
      <w:r w:rsidRPr="00B97A8E">
        <w:rPr>
          <w:rFonts w:ascii="GHEA Grapalat" w:hAnsi="GHEA Grapalat"/>
          <w:i/>
          <w:sz w:val="18"/>
          <w:szCs w:val="18"/>
        </w:rPr>
        <w:t>** Приложение 1.2 не представляется участником</w:t>
      </w:r>
      <w:r w:rsidR="00DB39A5" w:rsidRPr="00B97A8E">
        <w:rPr>
          <w:rFonts w:ascii="GHEA Grapalat" w:hAnsi="GHEA Grapalat"/>
          <w:i/>
          <w:sz w:val="18"/>
          <w:szCs w:val="18"/>
          <w:lang w:val="hy-AM"/>
        </w:rPr>
        <w:t xml:space="preserve">, </w:t>
      </w:r>
      <w:r w:rsidR="00302841" w:rsidRPr="00B97A8E">
        <w:rPr>
          <w:rFonts w:ascii="GHEA Grapalat" w:hAnsi="GHEA Grapalat"/>
          <w:i/>
          <w:sz w:val="18"/>
          <w:szCs w:val="18"/>
        </w:rPr>
        <w:t>если он является резидентом РА,</w:t>
      </w:r>
      <w:r w:rsidRPr="00B97A8E">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12249DCE" w14:textId="77777777" w:rsidR="00AC0B07" w:rsidRPr="00B97A8E" w:rsidRDefault="00AF0EF7" w:rsidP="00AC0B07">
      <w:pPr>
        <w:pStyle w:val="BodyTextIndent3"/>
        <w:widowControl w:val="0"/>
        <w:spacing w:line="240" w:lineRule="auto"/>
        <w:ind w:firstLine="0"/>
        <w:jc w:val="right"/>
        <w:rPr>
          <w:rFonts w:ascii="GHEA Grapalat" w:hAnsi="GHEA Grapalat" w:cs="Arial"/>
          <w:b/>
        </w:rPr>
      </w:pPr>
      <w:r w:rsidRPr="00B97A8E">
        <w:rPr>
          <w:rFonts w:ascii="GHEA Grapalat" w:hAnsi="GHEA Grapalat"/>
          <w:b/>
        </w:rPr>
        <w:br w:type="page"/>
      </w:r>
      <w:r w:rsidR="00AC0B07" w:rsidRPr="00B97A8E">
        <w:rPr>
          <w:rFonts w:ascii="GHEA Grapalat" w:hAnsi="GHEA Grapalat"/>
          <w:b/>
        </w:rPr>
        <w:lastRenderedPageBreak/>
        <w:t>Приложение № 2</w:t>
      </w:r>
    </w:p>
    <w:p w14:paraId="21C69FCF" w14:textId="445E2737" w:rsidR="00AC0B07" w:rsidRPr="00B97A8E" w:rsidRDefault="00AC0B07" w:rsidP="00AC0B07">
      <w:pPr>
        <w:pStyle w:val="BodyTextIndent3"/>
        <w:widowControl w:val="0"/>
        <w:spacing w:line="240" w:lineRule="auto"/>
        <w:jc w:val="right"/>
        <w:rPr>
          <w:rFonts w:ascii="GHEA Grapalat" w:hAnsi="GHEA Grapalat" w:cs="Arial"/>
          <w:b/>
        </w:rPr>
      </w:pPr>
      <w:r w:rsidRPr="00B97A8E">
        <w:rPr>
          <w:rFonts w:ascii="GHEA Grapalat" w:hAnsi="GHEA Grapalat"/>
          <w:b/>
        </w:rPr>
        <w:t xml:space="preserve">к Приглашению на </w:t>
      </w:r>
      <w:r w:rsidR="00E94C06" w:rsidRPr="00B97A8E">
        <w:rPr>
          <w:rFonts w:ascii="GHEA Grapalat" w:hAnsi="GHEA Grapalat"/>
          <w:b/>
        </w:rPr>
        <w:t>запрос катировки</w:t>
      </w:r>
      <w:r w:rsidRPr="00B97A8E">
        <w:rPr>
          <w:rFonts w:ascii="GHEA Grapalat" w:hAnsi="GHEA Grapalat" w:cs="Arial"/>
          <w:b/>
        </w:rPr>
        <w:br/>
      </w:r>
      <w:r w:rsidRPr="00B97A8E">
        <w:rPr>
          <w:rFonts w:ascii="GHEA Grapalat" w:hAnsi="GHEA Grapalat"/>
          <w:b/>
        </w:rPr>
        <w:t xml:space="preserve">под кодом </w:t>
      </w:r>
      <w:r w:rsidR="00287585" w:rsidRPr="00B97A8E">
        <w:rPr>
          <w:rFonts w:ascii="GHEA Grapalat" w:hAnsi="GHEA Grapalat"/>
          <w:bCs/>
        </w:rPr>
        <w:t>ԿՀԳԿ-ԳՀԱՊՁԲ-25/22</w:t>
      </w:r>
    </w:p>
    <w:p w14:paraId="4F455DD4" w14:textId="5BED95F9" w:rsidR="00B2572B" w:rsidRPr="00B97A8E" w:rsidRDefault="00B2572B" w:rsidP="00AC0B07">
      <w:pPr>
        <w:jc w:val="right"/>
        <w:rPr>
          <w:rFonts w:ascii="GHEA Grapalat" w:hAnsi="GHEA Grapalat"/>
        </w:rPr>
      </w:pPr>
    </w:p>
    <w:p w14:paraId="332D6456" w14:textId="77777777" w:rsidR="00B2572B" w:rsidRPr="00B97A8E" w:rsidRDefault="00B2572B" w:rsidP="00B46D58">
      <w:pPr>
        <w:widowControl w:val="0"/>
        <w:spacing w:after="120"/>
        <w:ind w:left="-66"/>
        <w:jc w:val="center"/>
        <w:rPr>
          <w:rFonts w:ascii="GHEA Grapalat" w:hAnsi="GHEA Grapalat"/>
          <w:b/>
        </w:rPr>
      </w:pPr>
      <w:r w:rsidRPr="00B97A8E">
        <w:rPr>
          <w:rFonts w:ascii="GHEA Grapalat" w:hAnsi="GHEA Grapalat"/>
          <w:b/>
        </w:rPr>
        <w:t>ЦЕНОВОЕ ПРЕДЛОЖЕНИЕ</w:t>
      </w:r>
    </w:p>
    <w:p w14:paraId="6F6EF44E" w14:textId="77777777" w:rsidR="00B2572B" w:rsidRPr="00B97A8E" w:rsidRDefault="00B2572B" w:rsidP="00B46D58">
      <w:pPr>
        <w:widowControl w:val="0"/>
        <w:spacing w:after="120"/>
        <w:ind w:firstLine="567"/>
        <w:jc w:val="center"/>
        <w:rPr>
          <w:rFonts w:ascii="GHEA Grapalat" w:hAnsi="GHEA Grapalat"/>
        </w:rPr>
      </w:pPr>
    </w:p>
    <w:p w14:paraId="270412B0" w14:textId="5FBA6425" w:rsidR="00AC0B07" w:rsidRPr="00B97A8E" w:rsidRDefault="00AC0B07" w:rsidP="009E7E76">
      <w:pPr>
        <w:widowControl w:val="0"/>
        <w:ind w:firstLine="540"/>
        <w:jc w:val="both"/>
        <w:rPr>
          <w:rFonts w:ascii="GHEA Grapalat" w:hAnsi="GHEA Grapalat"/>
          <w:sz w:val="22"/>
        </w:rPr>
      </w:pPr>
      <w:r w:rsidRPr="00B97A8E">
        <w:rPr>
          <w:rFonts w:ascii="GHEA Grapalat" w:hAnsi="GHEA Grapalat"/>
          <w:spacing w:val="-6"/>
          <w:sz w:val="22"/>
        </w:rPr>
        <w:t xml:space="preserve">Рассмотрев приглашение на </w:t>
      </w:r>
      <w:r w:rsidR="00E94C06" w:rsidRPr="00B97A8E">
        <w:rPr>
          <w:rFonts w:ascii="GHEA Grapalat" w:hAnsi="GHEA Grapalat"/>
          <w:spacing w:val="-6"/>
          <w:sz w:val="22"/>
        </w:rPr>
        <w:t>запрос катировки</w:t>
      </w:r>
      <w:r w:rsidRPr="00B97A8E">
        <w:rPr>
          <w:rFonts w:ascii="GHEA Grapalat" w:hAnsi="GHEA Grapalat"/>
          <w:spacing w:val="-6"/>
          <w:sz w:val="22"/>
        </w:rPr>
        <w:t xml:space="preserve"> под кодом </w:t>
      </w:r>
      <w:r w:rsidR="00287585" w:rsidRPr="00B97A8E">
        <w:rPr>
          <w:rFonts w:ascii="GHEA Grapalat" w:hAnsi="GHEA Grapalat"/>
          <w:spacing w:val="-6"/>
          <w:sz w:val="22"/>
        </w:rPr>
        <w:t>ԿՀԳԿ-ԳՀԱՊՁԲ-25/22</w:t>
      </w:r>
      <w:r w:rsidRPr="00B97A8E">
        <w:rPr>
          <w:rFonts w:ascii="GHEA Grapalat" w:hAnsi="GHEA Grapalat"/>
          <w:spacing w:val="-6"/>
          <w:sz w:val="22"/>
        </w:rPr>
        <w:t>,</w:t>
      </w:r>
      <w:r w:rsidRPr="00B97A8E">
        <w:rPr>
          <w:rFonts w:ascii="GHEA Grapalat" w:hAnsi="GHEA Grapalat"/>
          <w:sz w:val="22"/>
        </w:rPr>
        <w:t xml:space="preserve"> в том числе проект заключаемого договора </w:t>
      </w:r>
      <w:r w:rsidRPr="00B97A8E">
        <w:rPr>
          <w:rFonts w:ascii="GHEA Grapalat" w:hAnsi="GHEA Grapalat"/>
        </w:rPr>
        <w:t>______</w:t>
      </w:r>
      <w:r w:rsidRPr="00B97A8E">
        <w:rPr>
          <w:rFonts w:ascii="GHEA Grapalat" w:hAnsi="GHEA Grapalat"/>
          <w:vertAlign w:val="superscript"/>
        </w:rPr>
        <w:t xml:space="preserve"> наименование участника</w:t>
      </w:r>
      <w:r w:rsidRPr="00B97A8E">
        <w:rPr>
          <w:rFonts w:ascii="GHEA Grapalat" w:hAnsi="GHEA Grapalat"/>
        </w:rPr>
        <w:t xml:space="preserve"> _______ </w:t>
      </w:r>
      <w:r w:rsidRPr="00B97A8E">
        <w:rPr>
          <w:rFonts w:ascii="GHEA Grapalat" w:hAnsi="GHEA Grapalat"/>
          <w:sz w:val="22"/>
        </w:rPr>
        <w:t>предлагает выполнить договор по нижеуказанным общим ценам:</w:t>
      </w:r>
    </w:p>
    <w:p w14:paraId="763475C6" w14:textId="77777777" w:rsidR="00B2572B" w:rsidRPr="00B97A8E" w:rsidRDefault="005646FC" w:rsidP="00AC0B07">
      <w:pPr>
        <w:widowControl w:val="0"/>
        <w:jc w:val="right"/>
        <w:rPr>
          <w:rFonts w:ascii="GHEA Grapalat" w:hAnsi="GHEA Grapalat"/>
          <w:sz w:val="20"/>
          <w:szCs w:val="20"/>
        </w:rPr>
      </w:pPr>
      <w:r w:rsidRPr="00B97A8E">
        <w:rPr>
          <w:rFonts w:ascii="GHEA Grapalat" w:hAnsi="GHEA Grapalat"/>
          <w:sz w:val="20"/>
          <w:szCs w:val="20"/>
        </w:rPr>
        <w:t>д</w:t>
      </w:r>
      <w:r w:rsidR="00B2572B" w:rsidRPr="00B97A8E">
        <w:rPr>
          <w:rFonts w:ascii="GHEA Grapalat" w:hAnsi="GHEA Grapalat"/>
          <w:sz w:val="20"/>
          <w:szCs w:val="20"/>
        </w:rPr>
        <w:t>рамов РА</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332"/>
        <w:gridCol w:w="2714"/>
        <w:gridCol w:w="2520"/>
        <w:gridCol w:w="1663"/>
        <w:gridCol w:w="1751"/>
      </w:tblGrid>
      <w:tr w:rsidR="00B97A8E" w:rsidRPr="00B97A8E" w14:paraId="1DF4B0EE" w14:textId="77777777" w:rsidTr="00AC0B07">
        <w:trPr>
          <w:trHeight w:val="441"/>
          <w:jc w:val="center"/>
        </w:trPr>
        <w:tc>
          <w:tcPr>
            <w:tcW w:w="1402" w:type="dxa"/>
            <w:tcBorders>
              <w:top w:val="single" w:sz="4" w:space="0" w:color="auto"/>
              <w:left w:val="single" w:sz="4" w:space="0" w:color="auto"/>
              <w:right w:val="single" w:sz="4" w:space="0" w:color="auto"/>
            </w:tcBorders>
            <w:vAlign w:val="center"/>
          </w:tcPr>
          <w:p w14:paraId="559736B9" w14:textId="77777777" w:rsidR="0009191C" w:rsidRPr="00B97A8E" w:rsidRDefault="0009191C" w:rsidP="00B46D58">
            <w:pPr>
              <w:widowControl w:val="0"/>
              <w:jc w:val="center"/>
              <w:rPr>
                <w:rFonts w:ascii="GHEA Grapalat" w:hAnsi="GHEA Grapalat"/>
                <w:b/>
                <w:bCs/>
                <w:sz w:val="20"/>
                <w:szCs w:val="20"/>
                <w:lang w:val="en-US"/>
              </w:rPr>
            </w:pPr>
            <w:r w:rsidRPr="00B97A8E">
              <w:rPr>
                <w:rFonts w:ascii="GHEA Grapalat" w:hAnsi="GHEA Grapalat"/>
                <w:b/>
                <w:sz w:val="20"/>
                <w:szCs w:val="20"/>
              </w:rPr>
              <w:t>Номера лотов</w:t>
            </w:r>
          </w:p>
        </w:tc>
        <w:tc>
          <w:tcPr>
            <w:tcW w:w="2782" w:type="dxa"/>
            <w:tcBorders>
              <w:top w:val="single" w:sz="4" w:space="0" w:color="auto"/>
              <w:left w:val="single" w:sz="4" w:space="0" w:color="auto"/>
              <w:right w:val="single" w:sz="4" w:space="0" w:color="auto"/>
            </w:tcBorders>
            <w:vAlign w:val="center"/>
          </w:tcPr>
          <w:p w14:paraId="251B328C" w14:textId="77777777" w:rsidR="0009191C" w:rsidRPr="00B97A8E" w:rsidRDefault="0009191C" w:rsidP="00B46D58">
            <w:pPr>
              <w:widowControl w:val="0"/>
              <w:jc w:val="center"/>
              <w:rPr>
                <w:rFonts w:ascii="GHEA Grapalat" w:hAnsi="GHEA Grapalat"/>
                <w:b/>
                <w:bCs/>
                <w:sz w:val="20"/>
                <w:szCs w:val="20"/>
              </w:rPr>
            </w:pPr>
            <w:r w:rsidRPr="00B97A8E">
              <w:rPr>
                <w:rFonts w:ascii="GHEA Grapalat" w:hAnsi="GHEA Grapalat"/>
                <w:b/>
                <w:sz w:val="20"/>
                <w:szCs w:val="20"/>
              </w:rPr>
              <w:t>Наименование товара</w:t>
            </w:r>
          </w:p>
        </w:tc>
        <w:tc>
          <w:tcPr>
            <w:tcW w:w="2734" w:type="dxa"/>
            <w:tcBorders>
              <w:top w:val="single" w:sz="4" w:space="0" w:color="auto"/>
              <w:left w:val="single" w:sz="4" w:space="0" w:color="auto"/>
              <w:right w:val="single" w:sz="4" w:space="0" w:color="auto"/>
            </w:tcBorders>
            <w:vAlign w:val="center"/>
          </w:tcPr>
          <w:p w14:paraId="1F6EE872" w14:textId="77777777" w:rsidR="0009191C" w:rsidRPr="00B97A8E" w:rsidRDefault="0009191C" w:rsidP="0009191C">
            <w:pPr>
              <w:widowControl w:val="0"/>
              <w:jc w:val="center"/>
              <w:rPr>
                <w:rFonts w:ascii="GHEA Grapalat" w:hAnsi="GHEA Grapalat"/>
                <w:b/>
                <w:sz w:val="20"/>
                <w:szCs w:val="20"/>
              </w:rPr>
            </w:pPr>
            <w:r w:rsidRPr="00B97A8E">
              <w:rPr>
                <w:rFonts w:ascii="GHEA Grapalat" w:hAnsi="GHEA Grapalat"/>
                <w:b/>
                <w:sz w:val="20"/>
                <w:szCs w:val="20"/>
              </w:rPr>
              <w:t>Стоимость</w:t>
            </w:r>
          </w:p>
          <w:p w14:paraId="7CD8311B" w14:textId="77777777" w:rsidR="0009191C" w:rsidRPr="00B97A8E" w:rsidRDefault="0009191C" w:rsidP="0009191C">
            <w:pPr>
              <w:widowControl w:val="0"/>
              <w:jc w:val="center"/>
              <w:rPr>
                <w:rFonts w:ascii="GHEA Grapalat" w:hAnsi="GHEA Grapalat"/>
                <w:b/>
                <w:sz w:val="16"/>
                <w:szCs w:val="16"/>
              </w:rPr>
            </w:pPr>
            <w:r w:rsidRPr="00B97A8E">
              <w:rPr>
                <w:rFonts w:ascii="GHEA Grapalat" w:hAnsi="GHEA Grapalat"/>
                <w:sz w:val="16"/>
                <w:szCs w:val="16"/>
              </w:rPr>
              <w:t>(совокупность себестоимости и прогнозируемой прибыли)</w:t>
            </w:r>
          </w:p>
          <w:p w14:paraId="0CE0D4E5" w14:textId="77777777" w:rsidR="0009191C" w:rsidRPr="00B97A8E" w:rsidRDefault="0009191C" w:rsidP="0009191C">
            <w:pPr>
              <w:widowControl w:val="0"/>
              <w:jc w:val="center"/>
              <w:rPr>
                <w:rFonts w:ascii="GHEA Grapalat" w:hAnsi="GHEA Grapalat"/>
                <w:b/>
                <w:bCs/>
                <w:sz w:val="20"/>
                <w:szCs w:val="20"/>
              </w:rPr>
            </w:pPr>
            <w:r w:rsidRPr="00B97A8E">
              <w:rPr>
                <w:rFonts w:ascii="GHEA Grapalat" w:hAnsi="GHEA Grapalat"/>
                <w:b/>
                <w:sz w:val="20"/>
                <w:szCs w:val="20"/>
              </w:rPr>
              <w:t xml:space="preserve"> /прописью и цифрами/</w:t>
            </w:r>
          </w:p>
        </w:tc>
        <w:tc>
          <w:tcPr>
            <w:tcW w:w="1736" w:type="dxa"/>
            <w:tcBorders>
              <w:top w:val="single" w:sz="4" w:space="0" w:color="auto"/>
              <w:left w:val="single" w:sz="4" w:space="0" w:color="auto"/>
              <w:right w:val="single" w:sz="4" w:space="0" w:color="auto"/>
            </w:tcBorders>
            <w:vAlign w:val="center"/>
          </w:tcPr>
          <w:p w14:paraId="285400E0" w14:textId="77777777" w:rsidR="004825CB" w:rsidRPr="00B97A8E" w:rsidRDefault="0009191C" w:rsidP="00B46D58">
            <w:pPr>
              <w:widowControl w:val="0"/>
              <w:jc w:val="center"/>
              <w:rPr>
                <w:rFonts w:ascii="GHEA Grapalat" w:hAnsi="GHEA Grapalat"/>
                <w:b/>
                <w:sz w:val="20"/>
                <w:szCs w:val="20"/>
                <w:lang w:val="en-US"/>
              </w:rPr>
            </w:pPr>
            <w:r w:rsidRPr="00B97A8E">
              <w:rPr>
                <w:rFonts w:ascii="GHEA Grapalat" w:hAnsi="GHEA Grapalat"/>
                <w:b/>
                <w:sz w:val="20"/>
                <w:szCs w:val="20"/>
              </w:rPr>
              <w:t>НДС</w:t>
            </w:r>
            <w:r w:rsidRPr="00B97A8E">
              <w:rPr>
                <w:rStyle w:val="FootnoteReference"/>
                <w:rFonts w:ascii="GHEA Grapalat" w:hAnsi="GHEA Grapalat"/>
                <w:b/>
                <w:sz w:val="20"/>
                <w:szCs w:val="20"/>
              </w:rPr>
              <w:footnoteReference w:customMarkFollows="1" w:id="3"/>
              <w:t>**</w:t>
            </w:r>
          </w:p>
          <w:p w14:paraId="39B2673E" w14:textId="77777777" w:rsidR="0009191C" w:rsidRPr="00B97A8E" w:rsidRDefault="0009191C" w:rsidP="00B46D58">
            <w:pPr>
              <w:widowControl w:val="0"/>
              <w:jc w:val="center"/>
              <w:rPr>
                <w:rFonts w:ascii="GHEA Grapalat" w:hAnsi="GHEA Grapalat"/>
                <w:b/>
                <w:bCs/>
                <w:sz w:val="20"/>
                <w:szCs w:val="20"/>
              </w:rPr>
            </w:pPr>
            <w:r w:rsidRPr="00B97A8E">
              <w:rPr>
                <w:rFonts w:ascii="GHEA Grapalat" w:hAnsi="GHEA Grapalat"/>
                <w:b/>
                <w:sz w:val="20"/>
                <w:szCs w:val="20"/>
              </w:rPr>
              <w:t>/прописью и цифрами/</w:t>
            </w:r>
          </w:p>
        </w:tc>
        <w:tc>
          <w:tcPr>
            <w:tcW w:w="1840" w:type="dxa"/>
            <w:tcBorders>
              <w:top w:val="single" w:sz="4" w:space="0" w:color="auto"/>
              <w:left w:val="single" w:sz="4" w:space="0" w:color="auto"/>
              <w:right w:val="single" w:sz="4" w:space="0" w:color="auto"/>
            </w:tcBorders>
            <w:vAlign w:val="center"/>
          </w:tcPr>
          <w:p w14:paraId="0C2F9583" w14:textId="77777777" w:rsidR="0009191C" w:rsidRPr="00B97A8E" w:rsidRDefault="0009191C" w:rsidP="00B46D58">
            <w:pPr>
              <w:widowControl w:val="0"/>
              <w:jc w:val="center"/>
              <w:rPr>
                <w:rFonts w:ascii="GHEA Grapalat" w:hAnsi="GHEA Grapalat"/>
                <w:b/>
                <w:bCs/>
                <w:sz w:val="20"/>
                <w:szCs w:val="20"/>
              </w:rPr>
            </w:pPr>
            <w:r w:rsidRPr="00B97A8E">
              <w:rPr>
                <w:rFonts w:ascii="GHEA Grapalat" w:hAnsi="GHEA Grapalat"/>
                <w:b/>
                <w:sz w:val="20"/>
                <w:szCs w:val="20"/>
              </w:rPr>
              <w:t>Общая цена</w:t>
            </w:r>
          </w:p>
          <w:p w14:paraId="188769DB" w14:textId="77777777" w:rsidR="0009191C" w:rsidRPr="00B97A8E" w:rsidRDefault="0009191C" w:rsidP="00B46D58">
            <w:pPr>
              <w:widowControl w:val="0"/>
              <w:jc w:val="center"/>
              <w:rPr>
                <w:rFonts w:ascii="GHEA Grapalat" w:hAnsi="GHEA Grapalat"/>
                <w:b/>
                <w:bCs/>
                <w:sz w:val="20"/>
                <w:szCs w:val="20"/>
              </w:rPr>
            </w:pPr>
            <w:r w:rsidRPr="00B97A8E">
              <w:rPr>
                <w:rFonts w:ascii="GHEA Grapalat" w:hAnsi="GHEA Grapalat"/>
                <w:b/>
                <w:sz w:val="20"/>
                <w:szCs w:val="20"/>
              </w:rPr>
              <w:t>/прописью и цифрами/</w:t>
            </w:r>
          </w:p>
        </w:tc>
      </w:tr>
      <w:tr w:rsidR="00B97A8E" w:rsidRPr="00B97A8E" w14:paraId="21010156" w14:textId="77777777" w:rsidTr="00AC0B07">
        <w:trPr>
          <w:trHeight w:val="122"/>
          <w:jc w:val="center"/>
        </w:trPr>
        <w:tc>
          <w:tcPr>
            <w:tcW w:w="1402" w:type="dxa"/>
            <w:tcBorders>
              <w:top w:val="single" w:sz="4" w:space="0" w:color="auto"/>
              <w:left w:val="single" w:sz="4" w:space="0" w:color="auto"/>
              <w:bottom w:val="single" w:sz="4" w:space="0" w:color="auto"/>
              <w:right w:val="single" w:sz="4" w:space="0" w:color="auto"/>
            </w:tcBorders>
            <w:shd w:val="clear" w:color="auto" w:fill="99CCFF"/>
            <w:vAlign w:val="center"/>
          </w:tcPr>
          <w:p w14:paraId="4F34610B" w14:textId="77777777" w:rsidR="0009191C" w:rsidRPr="00B97A8E" w:rsidRDefault="0009191C" w:rsidP="00B46D58">
            <w:pPr>
              <w:widowControl w:val="0"/>
              <w:jc w:val="center"/>
              <w:rPr>
                <w:rFonts w:ascii="GHEA Grapalat" w:hAnsi="GHEA Grapalat"/>
                <w:b/>
                <w:i/>
                <w:sz w:val="20"/>
                <w:szCs w:val="20"/>
              </w:rPr>
            </w:pPr>
            <w:r w:rsidRPr="00B97A8E">
              <w:rPr>
                <w:rFonts w:ascii="GHEA Grapalat" w:hAnsi="GHEA Grapalat"/>
                <w:b/>
                <w:i/>
                <w:sz w:val="20"/>
                <w:szCs w:val="20"/>
              </w:rPr>
              <w:t>1</w:t>
            </w:r>
          </w:p>
        </w:tc>
        <w:tc>
          <w:tcPr>
            <w:tcW w:w="2782" w:type="dxa"/>
            <w:tcBorders>
              <w:top w:val="single" w:sz="4" w:space="0" w:color="auto"/>
              <w:left w:val="single" w:sz="4" w:space="0" w:color="auto"/>
              <w:bottom w:val="single" w:sz="4" w:space="0" w:color="auto"/>
              <w:right w:val="single" w:sz="4" w:space="0" w:color="auto"/>
            </w:tcBorders>
            <w:shd w:val="clear" w:color="auto" w:fill="99CCFF"/>
          </w:tcPr>
          <w:p w14:paraId="277BC0E2" w14:textId="77777777" w:rsidR="0009191C" w:rsidRPr="00B97A8E" w:rsidRDefault="0009191C" w:rsidP="00B46D58">
            <w:pPr>
              <w:widowControl w:val="0"/>
              <w:jc w:val="center"/>
              <w:rPr>
                <w:rFonts w:ascii="GHEA Grapalat" w:hAnsi="GHEA Grapalat"/>
                <w:b/>
                <w:i/>
                <w:sz w:val="20"/>
                <w:szCs w:val="20"/>
              </w:rPr>
            </w:pPr>
            <w:r w:rsidRPr="00B97A8E">
              <w:rPr>
                <w:rFonts w:ascii="GHEA Grapalat" w:hAnsi="GHEA Grapalat"/>
                <w:b/>
                <w:i/>
                <w:sz w:val="20"/>
                <w:szCs w:val="20"/>
              </w:rPr>
              <w:t>2</w:t>
            </w:r>
          </w:p>
        </w:tc>
        <w:tc>
          <w:tcPr>
            <w:tcW w:w="2734" w:type="dxa"/>
            <w:tcBorders>
              <w:top w:val="single" w:sz="4" w:space="0" w:color="auto"/>
              <w:left w:val="single" w:sz="4" w:space="0" w:color="auto"/>
              <w:bottom w:val="single" w:sz="4" w:space="0" w:color="auto"/>
              <w:right w:val="single" w:sz="4" w:space="0" w:color="auto"/>
            </w:tcBorders>
            <w:shd w:val="clear" w:color="auto" w:fill="99CCFF"/>
          </w:tcPr>
          <w:p w14:paraId="51A3686E" w14:textId="77777777" w:rsidR="0009191C" w:rsidRPr="00B97A8E" w:rsidRDefault="0009191C" w:rsidP="00B46D58">
            <w:pPr>
              <w:widowControl w:val="0"/>
              <w:jc w:val="center"/>
              <w:rPr>
                <w:rFonts w:ascii="GHEA Grapalat" w:hAnsi="GHEA Grapalat"/>
                <w:i/>
                <w:sz w:val="20"/>
                <w:szCs w:val="20"/>
              </w:rPr>
            </w:pPr>
            <w:r w:rsidRPr="00B97A8E">
              <w:rPr>
                <w:rFonts w:ascii="GHEA Grapalat" w:hAnsi="GHEA Grapalat"/>
                <w:b/>
                <w:i/>
                <w:sz w:val="20"/>
                <w:szCs w:val="20"/>
              </w:rPr>
              <w:t>3</w:t>
            </w:r>
          </w:p>
        </w:tc>
        <w:tc>
          <w:tcPr>
            <w:tcW w:w="1736" w:type="dxa"/>
            <w:tcBorders>
              <w:top w:val="single" w:sz="4" w:space="0" w:color="auto"/>
              <w:left w:val="single" w:sz="4" w:space="0" w:color="auto"/>
              <w:bottom w:val="single" w:sz="4" w:space="0" w:color="auto"/>
              <w:right w:val="single" w:sz="4" w:space="0" w:color="auto"/>
            </w:tcBorders>
            <w:shd w:val="clear" w:color="auto" w:fill="99CCFF"/>
          </w:tcPr>
          <w:p w14:paraId="04EA24FF" w14:textId="77777777" w:rsidR="0009191C" w:rsidRPr="00B97A8E" w:rsidRDefault="00E02389" w:rsidP="00B46D58">
            <w:pPr>
              <w:widowControl w:val="0"/>
              <w:jc w:val="center"/>
              <w:rPr>
                <w:rFonts w:ascii="GHEA Grapalat" w:hAnsi="GHEA Grapalat"/>
                <w:i/>
                <w:sz w:val="20"/>
                <w:szCs w:val="20"/>
                <w:lang w:val="en-US"/>
              </w:rPr>
            </w:pPr>
            <w:r w:rsidRPr="00B97A8E">
              <w:rPr>
                <w:rFonts w:ascii="GHEA Grapalat" w:hAnsi="GHEA Grapalat"/>
                <w:b/>
                <w:i/>
                <w:sz w:val="20"/>
                <w:szCs w:val="20"/>
                <w:lang w:val="en-US"/>
              </w:rPr>
              <w:t>4</w:t>
            </w:r>
          </w:p>
        </w:tc>
        <w:tc>
          <w:tcPr>
            <w:tcW w:w="1840" w:type="dxa"/>
            <w:tcBorders>
              <w:top w:val="single" w:sz="4" w:space="0" w:color="auto"/>
              <w:left w:val="single" w:sz="4" w:space="0" w:color="auto"/>
              <w:bottom w:val="single" w:sz="4" w:space="0" w:color="auto"/>
              <w:right w:val="single" w:sz="4" w:space="0" w:color="auto"/>
            </w:tcBorders>
            <w:shd w:val="clear" w:color="auto" w:fill="99CCFF"/>
          </w:tcPr>
          <w:p w14:paraId="259A06BB" w14:textId="77777777" w:rsidR="0009191C" w:rsidRPr="00B97A8E" w:rsidRDefault="00E02389" w:rsidP="00E02389">
            <w:pPr>
              <w:widowControl w:val="0"/>
              <w:jc w:val="center"/>
              <w:rPr>
                <w:rFonts w:ascii="GHEA Grapalat" w:hAnsi="GHEA Grapalat"/>
                <w:i/>
                <w:sz w:val="20"/>
                <w:szCs w:val="20"/>
              </w:rPr>
            </w:pPr>
            <w:r w:rsidRPr="00B97A8E">
              <w:rPr>
                <w:rFonts w:ascii="GHEA Grapalat" w:hAnsi="GHEA Grapalat"/>
                <w:b/>
                <w:i/>
                <w:sz w:val="20"/>
                <w:szCs w:val="20"/>
                <w:lang w:val="en-US"/>
              </w:rPr>
              <w:t>5</w:t>
            </w:r>
            <w:r w:rsidR="0009191C" w:rsidRPr="00B97A8E">
              <w:rPr>
                <w:rFonts w:ascii="GHEA Grapalat" w:hAnsi="GHEA Grapalat"/>
                <w:b/>
                <w:i/>
                <w:sz w:val="20"/>
                <w:szCs w:val="20"/>
              </w:rPr>
              <w:t>=3+4</w:t>
            </w:r>
          </w:p>
        </w:tc>
      </w:tr>
      <w:tr w:rsidR="00B97A8E" w:rsidRPr="00B97A8E" w14:paraId="6087A6F1" w14:textId="77777777" w:rsidTr="00AC0B07">
        <w:trPr>
          <w:trHeight w:val="9"/>
          <w:jc w:val="center"/>
        </w:trPr>
        <w:tc>
          <w:tcPr>
            <w:tcW w:w="1402" w:type="dxa"/>
            <w:tcBorders>
              <w:top w:val="single" w:sz="4" w:space="0" w:color="auto"/>
              <w:left w:val="single" w:sz="4" w:space="0" w:color="auto"/>
              <w:bottom w:val="single" w:sz="4" w:space="0" w:color="auto"/>
              <w:right w:val="single" w:sz="4" w:space="0" w:color="auto"/>
            </w:tcBorders>
            <w:vAlign w:val="center"/>
          </w:tcPr>
          <w:p w14:paraId="3E9D0C12" w14:textId="77777777" w:rsidR="0009191C" w:rsidRPr="00B97A8E" w:rsidRDefault="0009191C" w:rsidP="00B46D58">
            <w:pPr>
              <w:widowControl w:val="0"/>
              <w:jc w:val="center"/>
              <w:rPr>
                <w:rFonts w:ascii="GHEA Grapalat" w:hAnsi="GHEA Grapalat"/>
                <w:b/>
                <w:bCs/>
                <w:sz w:val="20"/>
                <w:szCs w:val="20"/>
              </w:rPr>
            </w:pPr>
            <w:r w:rsidRPr="00B97A8E">
              <w:rPr>
                <w:rFonts w:ascii="GHEA Grapalat" w:hAnsi="GHEA Grapalat"/>
                <w:b/>
                <w:sz w:val="20"/>
                <w:szCs w:val="20"/>
              </w:rPr>
              <w:t>1</w:t>
            </w:r>
          </w:p>
        </w:tc>
        <w:tc>
          <w:tcPr>
            <w:tcW w:w="2782" w:type="dxa"/>
            <w:tcBorders>
              <w:top w:val="single" w:sz="4" w:space="0" w:color="auto"/>
              <w:left w:val="single" w:sz="4" w:space="0" w:color="auto"/>
              <w:bottom w:val="single" w:sz="4" w:space="0" w:color="auto"/>
              <w:right w:val="single" w:sz="4" w:space="0" w:color="auto"/>
            </w:tcBorders>
            <w:vAlign w:val="center"/>
          </w:tcPr>
          <w:p w14:paraId="29E4E17D" w14:textId="77777777" w:rsidR="0009191C" w:rsidRPr="00B97A8E" w:rsidRDefault="0009191C" w:rsidP="00B46D58">
            <w:pPr>
              <w:widowControl w:val="0"/>
              <w:rPr>
                <w:rFonts w:ascii="GHEA Grapalat" w:hAnsi="GHEA Grapalat"/>
                <w:sz w:val="20"/>
                <w:szCs w:val="20"/>
              </w:rPr>
            </w:pPr>
            <w:r w:rsidRPr="00B97A8E">
              <w:rPr>
                <w:rFonts w:ascii="GHEA Grapalat" w:hAnsi="GHEA Grapalat"/>
                <w:sz w:val="20"/>
                <w:szCs w:val="20"/>
                <w:u w:val="single"/>
                <w:vertAlign w:val="subscript"/>
              </w:rPr>
              <w:t>"Наименование лота предмета закупки № 1"</w:t>
            </w:r>
          </w:p>
        </w:tc>
        <w:tc>
          <w:tcPr>
            <w:tcW w:w="2734" w:type="dxa"/>
            <w:tcBorders>
              <w:top w:val="single" w:sz="4" w:space="0" w:color="auto"/>
              <w:left w:val="single" w:sz="4" w:space="0" w:color="auto"/>
              <w:bottom w:val="single" w:sz="4" w:space="0" w:color="auto"/>
              <w:right w:val="single" w:sz="4" w:space="0" w:color="auto"/>
            </w:tcBorders>
            <w:shd w:val="clear" w:color="auto" w:fill="auto"/>
          </w:tcPr>
          <w:p w14:paraId="4CAB2ECF" w14:textId="77777777" w:rsidR="0009191C" w:rsidRPr="00B97A8E" w:rsidRDefault="0009191C" w:rsidP="00B46D58">
            <w:pPr>
              <w:widowControl w:val="0"/>
              <w:jc w:val="center"/>
              <w:rPr>
                <w:rFonts w:ascii="GHEA Grapalat" w:hAnsi="GHEA Grapalat"/>
                <w:sz w:val="20"/>
                <w:szCs w:val="20"/>
              </w:rPr>
            </w:pPr>
          </w:p>
        </w:tc>
        <w:tc>
          <w:tcPr>
            <w:tcW w:w="1736" w:type="dxa"/>
            <w:tcBorders>
              <w:top w:val="single" w:sz="4" w:space="0" w:color="auto"/>
              <w:left w:val="single" w:sz="4" w:space="0" w:color="auto"/>
              <w:bottom w:val="single" w:sz="4" w:space="0" w:color="auto"/>
              <w:right w:val="single" w:sz="4" w:space="0" w:color="auto"/>
            </w:tcBorders>
            <w:shd w:val="clear" w:color="auto" w:fill="auto"/>
          </w:tcPr>
          <w:p w14:paraId="5E2F9017" w14:textId="77777777" w:rsidR="0009191C" w:rsidRPr="00B97A8E" w:rsidRDefault="0009191C" w:rsidP="00B46D58">
            <w:pPr>
              <w:widowControl w:val="0"/>
              <w:jc w:val="center"/>
              <w:rPr>
                <w:rFonts w:ascii="GHEA Grapalat" w:hAnsi="GHEA Grapalat"/>
                <w:sz w:val="20"/>
                <w:szCs w:val="20"/>
              </w:rPr>
            </w:pP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61B7BAD7" w14:textId="77777777" w:rsidR="0009191C" w:rsidRPr="00B97A8E" w:rsidRDefault="0009191C" w:rsidP="00B46D58">
            <w:pPr>
              <w:widowControl w:val="0"/>
              <w:jc w:val="center"/>
              <w:rPr>
                <w:rFonts w:ascii="GHEA Grapalat" w:hAnsi="GHEA Grapalat"/>
                <w:sz w:val="20"/>
                <w:szCs w:val="20"/>
              </w:rPr>
            </w:pPr>
          </w:p>
        </w:tc>
      </w:tr>
      <w:tr w:rsidR="00B97A8E" w:rsidRPr="00B97A8E" w14:paraId="0E3EB10F" w14:textId="77777777" w:rsidTr="00AC0B07">
        <w:trPr>
          <w:trHeight w:val="251"/>
          <w:jc w:val="center"/>
        </w:trPr>
        <w:tc>
          <w:tcPr>
            <w:tcW w:w="1402" w:type="dxa"/>
            <w:tcBorders>
              <w:top w:val="single" w:sz="4" w:space="0" w:color="auto"/>
              <w:left w:val="single" w:sz="4" w:space="0" w:color="auto"/>
              <w:bottom w:val="single" w:sz="4" w:space="0" w:color="auto"/>
              <w:right w:val="single" w:sz="4" w:space="0" w:color="auto"/>
            </w:tcBorders>
            <w:vAlign w:val="center"/>
          </w:tcPr>
          <w:p w14:paraId="4F1C476A" w14:textId="77777777" w:rsidR="0009191C" w:rsidRPr="00B97A8E" w:rsidRDefault="0009191C" w:rsidP="00B46D58">
            <w:pPr>
              <w:widowControl w:val="0"/>
              <w:jc w:val="center"/>
              <w:rPr>
                <w:rFonts w:ascii="GHEA Grapalat" w:hAnsi="GHEA Grapalat"/>
                <w:b/>
                <w:bCs/>
                <w:sz w:val="20"/>
                <w:szCs w:val="20"/>
              </w:rPr>
            </w:pPr>
            <w:r w:rsidRPr="00B97A8E">
              <w:rPr>
                <w:rFonts w:ascii="GHEA Grapalat" w:hAnsi="GHEA Grapalat"/>
                <w:b/>
                <w:sz w:val="20"/>
                <w:szCs w:val="20"/>
              </w:rPr>
              <w:t>2</w:t>
            </w:r>
          </w:p>
        </w:tc>
        <w:tc>
          <w:tcPr>
            <w:tcW w:w="2782" w:type="dxa"/>
            <w:tcBorders>
              <w:top w:val="single" w:sz="4" w:space="0" w:color="auto"/>
              <w:left w:val="single" w:sz="4" w:space="0" w:color="auto"/>
              <w:bottom w:val="single" w:sz="4" w:space="0" w:color="auto"/>
              <w:right w:val="single" w:sz="4" w:space="0" w:color="auto"/>
            </w:tcBorders>
            <w:vAlign w:val="center"/>
          </w:tcPr>
          <w:p w14:paraId="0AEC7B83" w14:textId="77777777" w:rsidR="0009191C" w:rsidRPr="00B97A8E" w:rsidRDefault="0009191C" w:rsidP="00B46D58">
            <w:pPr>
              <w:widowControl w:val="0"/>
              <w:rPr>
                <w:rFonts w:ascii="GHEA Grapalat" w:hAnsi="GHEA Grapalat"/>
                <w:sz w:val="20"/>
                <w:szCs w:val="20"/>
              </w:rPr>
            </w:pPr>
            <w:r w:rsidRPr="00B97A8E">
              <w:rPr>
                <w:rFonts w:ascii="GHEA Grapalat" w:hAnsi="GHEA Grapalat"/>
                <w:sz w:val="20"/>
                <w:szCs w:val="20"/>
                <w:u w:val="single"/>
                <w:vertAlign w:val="subscript"/>
              </w:rPr>
              <w:t>"Наименование лота предмета закупки № 2"</w:t>
            </w:r>
          </w:p>
        </w:tc>
        <w:tc>
          <w:tcPr>
            <w:tcW w:w="2734" w:type="dxa"/>
            <w:tcBorders>
              <w:top w:val="single" w:sz="4" w:space="0" w:color="auto"/>
              <w:left w:val="single" w:sz="4" w:space="0" w:color="auto"/>
              <w:bottom w:val="single" w:sz="4" w:space="0" w:color="auto"/>
              <w:right w:val="single" w:sz="4" w:space="0" w:color="auto"/>
            </w:tcBorders>
            <w:shd w:val="clear" w:color="auto" w:fill="auto"/>
          </w:tcPr>
          <w:p w14:paraId="2D4B0770" w14:textId="77777777" w:rsidR="0009191C" w:rsidRPr="00B97A8E" w:rsidRDefault="0009191C" w:rsidP="00B46D58">
            <w:pPr>
              <w:widowControl w:val="0"/>
              <w:jc w:val="center"/>
              <w:rPr>
                <w:rFonts w:ascii="GHEA Grapalat" w:hAnsi="GHEA Grapalat"/>
                <w:sz w:val="20"/>
                <w:szCs w:val="20"/>
              </w:rPr>
            </w:pPr>
          </w:p>
        </w:tc>
        <w:tc>
          <w:tcPr>
            <w:tcW w:w="1736" w:type="dxa"/>
            <w:tcBorders>
              <w:top w:val="single" w:sz="4" w:space="0" w:color="auto"/>
              <w:left w:val="single" w:sz="4" w:space="0" w:color="auto"/>
              <w:bottom w:val="single" w:sz="4" w:space="0" w:color="auto"/>
              <w:right w:val="single" w:sz="4" w:space="0" w:color="auto"/>
            </w:tcBorders>
            <w:shd w:val="clear" w:color="auto" w:fill="auto"/>
          </w:tcPr>
          <w:p w14:paraId="32692C07" w14:textId="77777777" w:rsidR="0009191C" w:rsidRPr="00B97A8E" w:rsidRDefault="0009191C" w:rsidP="00B46D58">
            <w:pPr>
              <w:widowControl w:val="0"/>
              <w:jc w:val="center"/>
              <w:rPr>
                <w:rFonts w:ascii="GHEA Grapalat" w:hAnsi="GHEA Grapalat"/>
                <w:sz w:val="20"/>
                <w:szCs w:val="20"/>
              </w:rPr>
            </w:pP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07CAE84E" w14:textId="77777777" w:rsidR="0009191C" w:rsidRPr="00B97A8E" w:rsidRDefault="0009191C" w:rsidP="00B46D58">
            <w:pPr>
              <w:widowControl w:val="0"/>
              <w:rPr>
                <w:rFonts w:ascii="GHEA Grapalat" w:hAnsi="GHEA Grapalat"/>
                <w:sz w:val="20"/>
                <w:szCs w:val="20"/>
              </w:rPr>
            </w:pPr>
          </w:p>
        </w:tc>
      </w:tr>
      <w:tr w:rsidR="00B97A8E" w:rsidRPr="00B97A8E" w14:paraId="26475A5F" w14:textId="77777777" w:rsidTr="00AC0B07">
        <w:trPr>
          <w:trHeight w:val="9"/>
          <w:jc w:val="center"/>
        </w:trPr>
        <w:tc>
          <w:tcPr>
            <w:tcW w:w="1402" w:type="dxa"/>
            <w:tcBorders>
              <w:top w:val="single" w:sz="4" w:space="0" w:color="auto"/>
              <w:left w:val="single" w:sz="4" w:space="0" w:color="auto"/>
              <w:bottom w:val="single" w:sz="4" w:space="0" w:color="auto"/>
              <w:right w:val="single" w:sz="4" w:space="0" w:color="auto"/>
            </w:tcBorders>
            <w:vAlign w:val="center"/>
          </w:tcPr>
          <w:p w14:paraId="161B532F" w14:textId="77777777" w:rsidR="0009191C" w:rsidRPr="00B97A8E" w:rsidRDefault="0009191C" w:rsidP="00B46D58">
            <w:pPr>
              <w:widowControl w:val="0"/>
              <w:jc w:val="center"/>
              <w:rPr>
                <w:rFonts w:ascii="GHEA Grapalat" w:hAnsi="GHEA Grapalat"/>
                <w:b/>
                <w:bCs/>
                <w:sz w:val="20"/>
                <w:szCs w:val="20"/>
              </w:rPr>
            </w:pPr>
            <w:r w:rsidRPr="00B97A8E">
              <w:rPr>
                <w:rFonts w:ascii="GHEA Grapalat" w:hAnsi="GHEA Grapalat"/>
                <w:b/>
                <w:sz w:val="20"/>
                <w:szCs w:val="20"/>
              </w:rPr>
              <w:t>3</w:t>
            </w:r>
          </w:p>
        </w:tc>
        <w:tc>
          <w:tcPr>
            <w:tcW w:w="2782" w:type="dxa"/>
            <w:tcBorders>
              <w:top w:val="single" w:sz="4" w:space="0" w:color="auto"/>
              <w:left w:val="single" w:sz="4" w:space="0" w:color="auto"/>
              <w:bottom w:val="single" w:sz="4" w:space="0" w:color="auto"/>
              <w:right w:val="single" w:sz="4" w:space="0" w:color="auto"/>
            </w:tcBorders>
            <w:vAlign w:val="center"/>
          </w:tcPr>
          <w:p w14:paraId="3152F789" w14:textId="77777777" w:rsidR="0009191C" w:rsidRPr="00B97A8E" w:rsidRDefault="0009191C" w:rsidP="00B46D58">
            <w:pPr>
              <w:widowControl w:val="0"/>
              <w:rPr>
                <w:rFonts w:ascii="GHEA Grapalat" w:hAnsi="GHEA Grapalat"/>
                <w:sz w:val="20"/>
                <w:szCs w:val="20"/>
              </w:rPr>
            </w:pPr>
            <w:r w:rsidRPr="00B97A8E">
              <w:rPr>
                <w:rFonts w:ascii="GHEA Grapalat" w:hAnsi="GHEA Grapalat"/>
                <w:sz w:val="20"/>
                <w:szCs w:val="20"/>
                <w:u w:val="single"/>
                <w:vertAlign w:val="subscript"/>
              </w:rPr>
              <w:t>"Наименование лота предмета закупки № 3"</w:t>
            </w:r>
          </w:p>
        </w:tc>
        <w:tc>
          <w:tcPr>
            <w:tcW w:w="2734" w:type="dxa"/>
            <w:tcBorders>
              <w:top w:val="single" w:sz="4" w:space="0" w:color="auto"/>
              <w:left w:val="single" w:sz="4" w:space="0" w:color="auto"/>
              <w:bottom w:val="single" w:sz="4" w:space="0" w:color="auto"/>
              <w:right w:val="single" w:sz="4" w:space="0" w:color="auto"/>
            </w:tcBorders>
            <w:shd w:val="clear" w:color="auto" w:fill="auto"/>
          </w:tcPr>
          <w:p w14:paraId="56EF04DB" w14:textId="77777777" w:rsidR="0009191C" w:rsidRPr="00B97A8E" w:rsidRDefault="0009191C" w:rsidP="00B46D58">
            <w:pPr>
              <w:widowControl w:val="0"/>
              <w:jc w:val="center"/>
              <w:rPr>
                <w:rFonts w:ascii="GHEA Grapalat" w:hAnsi="GHEA Grapalat"/>
                <w:sz w:val="20"/>
                <w:szCs w:val="20"/>
              </w:rPr>
            </w:pPr>
          </w:p>
        </w:tc>
        <w:tc>
          <w:tcPr>
            <w:tcW w:w="1736" w:type="dxa"/>
            <w:tcBorders>
              <w:top w:val="single" w:sz="4" w:space="0" w:color="auto"/>
              <w:left w:val="single" w:sz="4" w:space="0" w:color="auto"/>
              <w:bottom w:val="single" w:sz="4" w:space="0" w:color="auto"/>
              <w:right w:val="single" w:sz="4" w:space="0" w:color="auto"/>
            </w:tcBorders>
            <w:shd w:val="clear" w:color="auto" w:fill="auto"/>
          </w:tcPr>
          <w:p w14:paraId="2A9A2757" w14:textId="77777777" w:rsidR="0009191C" w:rsidRPr="00B97A8E" w:rsidRDefault="0009191C" w:rsidP="00B46D58">
            <w:pPr>
              <w:widowControl w:val="0"/>
              <w:jc w:val="center"/>
              <w:rPr>
                <w:rFonts w:ascii="GHEA Grapalat" w:hAnsi="GHEA Grapalat"/>
                <w:sz w:val="20"/>
                <w:szCs w:val="20"/>
              </w:rPr>
            </w:pP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76E41004" w14:textId="77777777" w:rsidR="0009191C" w:rsidRPr="00B97A8E" w:rsidRDefault="0009191C" w:rsidP="00B46D58">
            <w:pPr>
              <w:widowControl w:val="0"/>
              <w:jc w:val="center"/>
              <w:rPr>
                <w:rFonts w:ascii="GHEA Grapalat" w:hAnsi="GHEA Grapalat"/>
                <w:sz w:val="20"/>
                <w:szCs w:val="20"/>
              </w:rPr>
            </w:pPr>
          </w:p>
        </w:tc>
      </w:tr>
      <w:tr w:rsidR="00B97A8E" w:rsidRPr="00B97A8E" w14:paraId="66C9FD0C" w14:textId="77777777" w:rsidTr="00AC0B07">
        <w:trPr>
          <w:trHeight w:val="9"/>
          <w:jc w:val="center"/>
        </w:trPr>
        <w:tc>
          <w:tcPr>
            <w:tcW w:w="1402" w:type="dxa"/>
            <w:tcBorders>
              <w:top w:val="single" w:sz="4" w:space="0" w:color="auto"/>
              <w:left w:val="single" w:sz="4" w:space="0" w:color="auto"/>
              <w:bottom w:val="single" w:sz="4" w:space="0" w:color="auto"/>
              <w:right w:val="single" w:sz="4" w:space="0" w:color="auto"/>
            </w:tcBorders>
            <w:vAlign w:val="center"/>
          </w:tcPr>
          <w:p w14:paraId="1A62BE2A" w14:textId="77777777" w:rsidR="0009191C" w:rsidRPr="00B97A8E" w:rsidRDefault="0009191C" w:rsidP="00B46D58">
            <w:pPr>
              <w:widowControl w:val="0"/>
              <w:jc w:val="center"/>
              <w:rPr>
                <w:rFonts w:ascii="GHEA Grapalat" w:hAnsi="GHEA Grapalat"/>
                <w:b/>
                <w:bCs/>
                <w:sz w:val="20"/>
                <w:szCs w:val="20"/>
              </w:rPr>
            </w:pPr>
            <w:r w:rsidRPr="00B97A8E">
              <w:rPr>
                <w:rFonts w:ascii="GHEA Grapalat" w:hAnsi="GHEA Grapalat"/>
                <w:b/>
                <w:sz w:val="20"/>
                <w:szCs w:val="20"/>
              </w:rPr>
              <w:t>…</w:t>
            </w:r>
          </w:p>
        </w:tc>
        <w:tc>
          <w:tcPr>
            <w:tcW w:w="2782" w:type="dxa"/>
            <w:tcBorders>
              <w:top w:val="single" w:sz="4" w:space="0" w:color="auto"/>
              <w:left w:val="single" w:sz="4" w:space="0" w:color="auto"/>
              <w:bottom w:val="single" w:sz="4" w:space="0" w:color="auto"/>
              <w:right w:val="single" w:sz="4" w:space="0" w:color="auto"/>
            </w:tcBorders>
            <w:vAlign w:val="center"/>
          </w:tcPr>
          <w:p w14:paraId="592607F4" w14:textId="77777777" w:rsidR="0009191C" w:rsidRPr="00B97A8E" w:rsidRDefault="0009191C" w:rsidP="00B46D58">
            <w:pPr>
              <w:widowControl w:val="0"/>
              <w:rPr>
                <w:rFonts w:ascii="GHEA Grapalat" w:hAnsi="GHEA Grapalat"/>
                <w:sz w:val="20"/>
                <w:szCs w:val="20"/>
              </w:rPr>
            </w:pPr>
            <w:r w:rsidRPr="00B97A8E">
              <w:rPr>
                <w:rFonts w:ascii="GHEA Grapalat" w:hAnsi="GHEA Grapalat"/>
                <w:sz w:val="20"/>
                <w:szCs w:val="20"/>
              </w:rPr>
              <w:t>...</w:t>
            </w:r>
          </w:p>
        </w:tc>
        <w:tc>
          <w:tcPr>
            <w:tcW w:w="2734" w:type="dxa"/>
            <w:tcBorders>
              <w:top w:val="single" w:sz="4" w:space="0" w:color="auto"/>
              <w:left w:val="single" w:sz="4" w:space="0" w:color="auto"/>
              <w:bottom w:val="single" w:sz="4" w:space="0" w:color="auto"/>
              <w:right w:val="single" w:sz="4" w:space="0" w:color="auto"/>
            </w:tcBorders>
            <w:shd w:val="clear" w:color="auto" w:fill="auto"/>
          </w:tcPr>
          <w:p w14:paraId="230C0C69" w14:textId="77777777" w:rsidR="0009191C" w:rsidRPr="00B97A8E" w:rsidRDefault="0009191C" w:rsidP="00B46D58">
            <w:pPr>
              <w:widowControl w:val="0"/>
              <w:jc w:val="center"/>
              <w:rPr>
                <w:rFonts w:ascii="GHEA Grapalat" w:hAnsi="GHEA Grapalat"/>
                <w:sz w:val="20"/>
                <w:szCs w:val="20"/>
              </w:rPr>
            </w:pPr>
          </w:p>
        </w:tc>
        <w:tc>
          <w:tcPr>
            <w:tcW w:w="1736" w:type="dxa"/>
            <w:tcBorders>
              <w:top w:val="single" w:sz="4" w:space="0" w:color="auto"/>
              <w:left w:val="single" w:sz="4" w:space="0" w:color="auto"/>
              <w:bottom w:val="single" w:sz="4" w:space="0" w:color="auto"/>
              <w:right w:val="single" w:sz="4" w:space="0" w:color="auto"/>
            </w:tcBorders>
            <w:shd w:val="clear" w:color="auto" w:fill="auto"/>
          </w:tcPr>
          <w:p w14:paraId="2044D9C9" w14:textId="77777777" w:rsidR="0009191C" w:rsidRPr="00B97A8E" w:rsidRDefault="0009191C" w:rsidP="00B46D58">
            <w:pPr>
              <w:widowControl w:val="0"/>
              <w:jc w:val="center"/>
              <w:rPr>
                <w:rFonts w:ascii="GHEA Grapalat" w:hAnsi="GHEA Grapalat"/>
                <w:sz w:val="20"/>
                <w:szCs w:val="20"/>
              </w:rPr>
            </w:pP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0C63ABFF" w14:textId="77777777" w:rsidR="0009191C" w:rsidRPr="00B97A8E" w:rsidRDefault="0009191C" w:rsidP="00B46D58">
            <w:pPr>
              <w:widowControl w:val="0"/>
              <w:jc w:val="center"/>
              <w:rPr>
                <w:rFonts w:ascii="GHEA Grapalat" w:hAnsi="GHEA Grapalat"/>
                <w:sz w:val="20"/>
                <w:szCs w:val="20"/>
              </w:rPr>
            </w:pPr>
          </w:p>
        </w:tc>
      </w:tr>
      <w:tr w:rsidR="0009191C" w:rsidRPr="00B97A8E" w14:paraId="4CFF62F3" w14:textId="77777777" w:rsidTr="00AC0B07">
        <w:trPr>
          <w:trHeight w:val="130"/>
          <w:jc w:val="center"/>
        </w:trPr>
        <w:tc>
          <w:tcPr>
            <w:tcW w:w="1402" w:type="dxa"/>
            <w:tcBorders>
              <w:top w:val="single" w:sz="4" w:space="0" w:color="auto"/>
              <w:left w:val="single" w:sz="4" w:space="0" w:color="auto"/>
              <w:bottom w:val="single" w:sz="4" w:space="0" w:color="auto"/>
              <w:right w:val="single" w:sz="4" w:space="0" w:color="auto"/>
            </w:tcBorders>
            <w:vAlign w:val="center"/>
          </w:tcPr>
          <w:p w14:paraId="6DFDA407" w14:textId="77777777" w:rsidR="0009191C" w:rsidRPr="00B97A8E" w:rsidRDefault="0009191C" w:rsidP="00B46D58">
            <w:pPr>
              <w:widowControl w:val="0"/>
              <w:jc w:val="center"/>
              <w:rPr>
                <w:rFonts w:ascii="GHEA Grapalat" w:hAnsi="GHEA Grapalat"/>
                <w:b/>
                <w:bCs/>
                <w:sz w:val="20"/>
                <w:szCs w:val="20"/>
              </w:rPr>
            </w:pPr>
            <w:r w:rsidRPr="00B97A8E">
              <w:rPr>
                <w:rFonts w:ascii="GHEA Grapalat" w:hAnsi="GHEA Grapalat"/>
                <w:b/>
                <w:sz w:val="20"/>
                <w:szCs w:val="20"/>
              </w:rPr>
              <w:t>…</w:t>
            </w:r>
          </w:p>
        </w:tc>
        <w:tc>
          <w:tcPr>
            <w:tcW w:w="2782" w:type="dxa"/>
            <w:tcBorders>
              <w:top w:val="single" w:sz="4" w:space="0" w:color="auto"/>
              <w:left w:val="single" w:sz="4" w:space="0" w:color="auto"/>
              <w:bottom w:val="single" w:sz="4" w:space="0" w:color="auto"/>
              <w:right w:val="single" w:sz="4" w:space="0" w:color="auto"/>
            </w:tcBorders>
            <w:vAlign w:val="center"/>
          </w:tcPr>
          <w:p w14:paraId="368A853F" w14:textId="77777777" w:rsidR="0009191C" w:rsidRPr="00B97A8E" w:rsidRDefault="0009191C" w:rsidP="00B46D58">
            <w:pPr>
              <w:widowControl w:val="0"/>
              <w:rPr>
                <w:rFonts w:ascii="GHEA Grapalat" w:hAnsi="GHEA Grapalat"/>
                <w:sz w:val="20"/>
                <w:szCs w:val="20"/>
              </w:rPr>
            </w:pPr>
            <w:r w:rsidRPr="00B97A8E">
              <w:rPr>
                <w:rFonts w:ascii="GHEA Grapalat" w:hAnsi="GHEA Grapalat"/>
                <w:sz w:val="20"/>
                <w:szCs w:val="20"/>
              </w:rPr>
              <w:t>...</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tcPr>
          <w:p w14:paraId="7B26A085" w14:textId="77777777" w:rsidR="0009191C" w:rsidRPr="00B97A8E" w:rsidRDefault="0009191C" w:rsidP="00B46D58">
            <w:pPr>
              <w:widowControl w:val="0"/>
              <w:jc w:val="center"/>
              <w:rPr>
                <w:rFonts w:ascii="GHEA Grapalat" w:hAnsi="GHEA Grapalat"/>
                <w:sz w:val="20"/>
                <w:szCs w:val="20"/>
              </w:rPr>
            </w:pP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13E8F7F8" w14:textId="77777777" w:rsidR="0009191C" w:rsidRPr="00B97A8E" w:rsidRDefault="0009191C" w:rsidP="00B46D58">
            <w:pPr>
              <w:widowControl w:val="0"/>
              <w:jc w:val="center"/>
              <w:rPr>
                <w:rFonts w:ascii="GHEA Grapalat" w:hAnsi="GHEA Grapalat"/>
                <w:sz w:val="20"/>
                <w:szCs w:val="20"/>
              </w:rPr>
            </w:pP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6B7D9D10" w14:textId="77777777" w:rsidR="0009191C" w:rsidRPr="00B97A8E" w:rsidRDefault="0009191C" w:rsidP="00B46D58">
            <w:pPr>
              <w:widowControl w:val="0"/>
              <w:jc w:val="center"/>
              <w:rPr>
                <w:rFonts w:ascii="GHEA Grapalat" w:hAnsi="GHEA Grapalat"/>
                <w:sz w:val="20"/>
                <w:szCs w:val="20"/>
              </w:rPr>
            </w:pPr>
          </w:p>
        </w:tc>
      </w:tr>
    </w:tbl>
    <w:p w14:paraId="114B5840" w14:textId="77777777" w:rsidR="00AC0B07" w:rsidRPr="00B97A8E" w:rsidRDefault="00AC0B07" w:rsidP="00B46D58">
      <w:pPr>
        <w:widowControl w:val="0"/>
        <w:tabs>
          <w:tab w:val="left" w:pos="6804"/>
        </w:tabs>
        <w:jc w:val="center"/>
        <w:rPr>
          <w:rFonts w:ascii="GHEA Grapalat" w:hAnsi="GHEA Grapalat"/>
        </w:rPr>
      </w:pPr>
    </w:p>
    <w:p w14:paraId="7C83F318" w14:textId="3435DC25" w:rsidR="00374F4A" w:rsidRPr="00B97A8E" w:rsidRDefault="00374F4A" w:rsidP="00B46D58">
      <w:pPr>
        <w:widowControl w:val="0"/>
        <w:tabs>
          <w:tab w:val="left" w:pos="6804"/>
        </w:tabs>
        <w:jc w:val="center"/>
        <w:rPr>
          <w:rFonts w:ascii="GHEA Grapalat" w:hAnsi="GHEA Grapalat"/>
        </w:rPr>
      </w:pPr>
      <w:r w:rsidRPr="00B97A8E">
        <w:rPr>
          <w:rFonts w:ascii="GHEA Grapalat" w:hAnsi="GHEA Grapalat"/>
        </w:rPr>
        <w:t>_________________________________________________</w:t>
      </w:r>
      <w:r w:rsidRPr="00B97A8E">
        <w:rPr>
          <w:rFonts w:ascii="GHEA Grapalat" w:hAnsi="GHEA Grapalat"/>
        </w:rPr>
        <w:tab/>
        <w:t>_________________</w:t>
      </w:r>
    </w:p>
    <w:p w14:paraId="6D11D25B" w14:textId="77777777" w:rsidR="00374F4A" w:rsidRPr="00B97A8E" w:rsidRDefault="00374F4A" w:rsidP="00B46D58">
      <w:pPr>
        <w:widowControl w:val="0"/>
        <w:tabs>
          <w:tab w:val="left" w:pos="7513"/>
        </w:tabs>
        <w:spacing w:after="160"/>
        <w:ind w:left="709"/>
        <w:jc w:val="both"/>
        <w:rPr>
          <w:rFonts w:ascii="GHEA Grapalat" w:hAnsi="GHEA Grapalat" w:cs="Arial"/>
          <w:sz w:val="16"/>
        </w:rPr>
      </w:pPr>
      <w:r w:rsidRPr="00B97A8E">
        <w:rPr>
          <w:rFonts w:ascii="GHEA Grapalat" w:hAnsi="GHEA Grapalat"/>
          <w:sz w:val="16"/>
        </w:rPr>
        <w:t>наименование участника (должность, имя, фамилия руководителя</w:t>
      </w:r>
      <w:r w:rsidR="00335DAA" w:rsidRPr="00B97A8E">
        <w:rPr>
          <w:rFonts w:ascii="GHEA Grapalat" w:hAnsi="GHEA Grapalat"/>
          <w:sz w:val="16"/>
        </w:rPr>
        <w:t>)</w:t>
      </w:r>
      <w:r w:rsidRPr="00B97A8E">
        <w:rPr>
          <w:rFonts w:ascii="GHEA Grapalat" w:hAnsi="GHEA Grapalat"/>
          <w:sz w:val="16"/>
        </w:rPr>
        <w:tab/>
        <w:t>подпись</w:t>
      </w:r>
    </w:p>
    <w:p w14:paraId="5FBFE9F6" w14:textId="77777777" w:rsidR="00DC619D" w:rsidRPr="00B97A8E" w:rsidRDefault="00DC619D" w:rsidP="00B46D58">
      <w:pPr>
        <w:widowControl w:val="0"/>
        <w:spacing w:after="160"/>
        <w:jc w:val="both"/>
        <w:rPr>
          <w:rFonts w:ascii="GHEA Grapalat" w:hAnsi="GHEA Grapalat"/>
          <w:lang w:val="es-ES"/>
        </w:rPr>
      </w:pPr>
    </w:p>
    <w:p w14:paraId="607F7AC6" w14:textId="640029FF" w:rsidR="00B2572B" w:rsidRPr="00B97A8E" w:rsidRDefault="00B2572B" w:rsidP="00B46D58">
      <w:pPr>
        <w:widowControl w:val="0"/>
        <w:spacing w:after="160"/>
        <w:jc w:val="right"/>
        <w:rPr>
          <w:rFonts w:ascii="GHEA Grapalat" w:hAnsi="GHEA Grapalat"/>
        </w:rPr>
      </w:pPr>
      <w:r w:rsidRPr="00B97A8E">
        <w:rPr>
          <w:rFonts w:ascii="GHEA Grapalat" w:hAnsi="GHEA Grapalat"/>
        </w:rPr>
        <w:t>М. П.</w:t>
      </w:r>
    </w:p>
    <w:p w14:paraId="4BFDC925" w14:textId="77777777" w:rsidR="00FB2E35" w:rsidRPr="00B97A8E" w:rsidRDefault="00FB2E35" w:rsidP="00B97A8E">
      <w:pPr>
        <w:widowControl w:val="0"/>
        <w:spacing w:after="160"/>
        <w:jc w:val="both"/>
        <w:rPr>
          <w:rFonts w:ascii="GHEA Grapalat" w:hAnsi="GHEA Grapalat"/>
          <w:b/>
          <w:bCs/>
          <w:i/>
          <w:iCs/>
        </w:rPr>
      </w:pPr>
      <w:r w:rsidRPr="00B97A8E">
        <w:rPr>
          <w:rFonts w:ascii="GHEA Grapalat" w:hAnsi="GHEA Grapalat"/>
          <w:b/>
          <w:bCs/>
          <w:i/>
          <w:iCs/>
        </w:rPr>
        <w:t>* Претендент подает ценовое предложение по лоту одним числом, с указанием общей суммы, предлагаемой за услуги, а в приложении N 2 заполняется сумма итоговых цен за единицу, полученных по лоту в приложении 2.1.</w:t>
      </w:r>
    </w:p>
    <w:p w14:paraId="7557FFD0" w14:textId="77777777" w:rsidR="00FB2E35" w:rsidRPr="00B97A8E" w:rsidRDefault="00FB2E35" w:rsidP="00B46D58">
      <w:pPr>
        <w:widowControl w:val="0"/>
        <w:spacing w:after="160"/>
        <w:jc w:val="right"/>
        <w:rPr>
          <w:rFonts w:ascii="GHEA Grapalat" w:hAnsi="GHEA Grapalat"/>
        </w:rPr>
      </w:pPr>
    </w:p>
    <w:p w14:paraId="1595FA2A" w14:textId="77777777" w:rsidR="00B217BB" w:rsidRPr="00B97A8E" w:rsidRDefault="00B217BB" w:rsidP="00B46D58">
      <w:pPr>
        <w:rPr>
          <w:rFonts w:ascii="GHEA Grapalat" w:hAnsi="GHEA Grapalat"/>
          <w:b/>
        </w:rPr>
      </w:pPr>
      <w:r w:rsidRPr="00B97A8E">
        <w:rPr>
          <w:rFonts w:ascii="GHEA Grapalat" w:hAnsi="GHEA Grapalat"/>
          <w:b/>
        </w:rPr>
        <w:br w:type="page"/>
      </w:r>
    </w:p>
    <w:p w14:paraId="172412EE" w14:textId="06637691" w:rsidR="00FB2E35" w:rsidRPr="00B97A8E" w:rsidRDefault="00FB2E35" w:rsidP="00FB2E35">
      <w:pPr>
        <w:pStyle w:val="BodyTextIndent3"/>
        <w:widowControl w:val="0"/>
        <w:spacing w:line="240" w:lineRule="auto"/>
        <w:ind w:firstLine="0"/>
        <w:jc w:val="right"/>
        <w:rPr>
          <w:rFonts w:ascii="GHEA Grapalat" w:hAnsi="GHEA Grapalat" w:cs="Arial"/>
          <w:b/>
          <w:lang w:val="hy-AM"/>
        </w:rPr>
      </w:pPr>
      <w:r w:rsidRPr="00B97A8E">
        <w:rPr>
          <w:rFonts w:ascii="GHEA Grapalat" w:hAnsi="GHEA Grapalat"/>
          <w:b/>
        </w:rPr>
        <w:lastRenderedPageBreak/>
        <w:t>Приложение № 2</w:t>
      </w:r>
      <w:r w:rsidRPr="00B97A8E">
        <w:rPr>
          <w:rFonts w:ascii="GHEA Grapalat" w:hAnsi="GHEA Grapalat"/>
          <w:b/>
          <w:lang w:val="hy-AM"/>
        </w:rPr>
        <w:t>.1</w:t>
      </w:r>
    </w:p>
    <w:p w14:paraId="5DF6E922" w14:textId="102CAB96" w:rsidR="00FB2E35" w:rsidRPr="00B97A8E" w:rsidRDefault="00FB2E35" w:rsidP="00FB2E35">
      <w:pPr>
        <w:pStyle w:val="BodyTextIndent3"/>
        <w:widowControl w:val="0"/>
        <w:spacing w:line="240" w:lineRule="auto"/>
        <w:jc w:val="right"/>
        <w:rPr>
          <w:rFonts w:ascii="GHEA Grapalat" w:hAnsi="GHEA Grapalat" w:cs="Arial"/>
          <w:b/>
        </w:rPr>
      </w:pPr>
      <w:r w:rsidRPr="00B97A8E">
        <w:rPr>
          <w:rFonts w:ascii="GHEA Grapalat" w:hAnsi="GHEA Grapalat"/>
          <w:b/>
        </w:rPr>
        <w:t>к Приглашению на запрос катировки</w:t>
      </w:r>
      <w:r w:rsidRPr="00B97A8E">
        <w:rPr>
          <w:rFonts w:ascii="GHEA Grapalat" w:hAnsi="GHEA Grapalat" w:cs="Arial"/>
          <w:b/>
        </w:rPr>
        <w:br/>
      </w:r>
      <w:r w:rsidRPr="00B97A8E">
        <w:rPr>
          <w:rFonts w:ascii="GHEA Grapalat" w:hAnsi="GHEA Grapalat"/>
          <w:b/>
        </w:rPr>
        <w:t xml:space="preserve">под кодом </w:t>
      </w:r>
      <w:r w:rsidR="00287585" w:rsidRPr="00B97A8E">
        <w:rPr>
          <w:rFonts w:ascii="GHEA Grapalat" w:hAnsi="GHEA Grapalat"/>
          <w:bCs/>
        </w:rPr>
        <w:t>ԿՀԳԿ-ԳՀԱՊՁԲ-25/22</w:t>
      </w:r>
    </w:p>
    <w:p w14:paraId="1B307860" w14:textId="77777777" w:rsidR="00FB2E35" w:rsidRPr="00B97A8E" w:rsidRDefault="00FB2E35" w:rsidP="00FB2E35">
      <w:pPr>
        <w:tabs>
          <w:tab w:val="left" w:pos="7560"/>
          <w:tab w:val="left" w:pos="9708"/>
          <w:tab w:val="center" w:pos="11160"/>
        </w:tabs>
        <w:jc w:val="center"/>
        <w:rPr>
          <w:rFonts w:ascii="GHEA Grapalat" w:hAnsi="GHEA Grapalat"/>
          <w:b/>
          <w:sz w:val="20"/>
          <w:szCs w:val="20"/>
          <w:lang w:val="hy-AM"/>
        </w:rPr>
      </w:pPr>
      <w:r w:rsidRPr="00B97A8E">
        <w:rPr>
          <w:rFonts w:ascii="GHEA Grapalat" w:hAnsi="GHEA Grapalat"/>
          <w:b/>
          <w:sz w:val="20"/>
          <w:szCs w:val="20"/>
          <w:lang w:val="hy-AM"/>
        </w:rPr>
        <w:t>ПРАЙС-ЛИСТ</w:t>
      </w:r>
    </w:p>
    <w:p w14:paraId="3F0DF6AE" w14:textId="7F0B0328" w:rsidR="00FB2E35" w:rsidRPr="00B97A8E" w:rsidRDefault="00ED16A6" w:rsidP="00ED16A6">
      <w:pPr>
        <w:tabs>
          <w:tab w:val="left" w:pos="7560"/>
          <w:tab w:val="left" w:pos="9708"/>
          <w:tab w:val="center" w:pos="11160"/>
        </w:tabs>
        <w:jc w:val="center"/>
        <w:rPr>
          <w:rFonts w:ascii="GHEA Grapalat" w:hAnsi="GHEA Grapalat"/>
          <w:b/>
          <w:sz w:val="20"/>
          <w:szCs w:val="20"/>
          <w:lang w:val="hy-AM"/>
        </w:rPr>
      </w:pPr>
      <w:r w:rsidRPr="00B97A8E">
        <w:rPr>
          <w:rFonts w:ascii="GHEA Grapalat" w:hAnsi="GHEA Grapalat"/>
          <w:b/>
          <w:sz w:val="20"/>
          <w:szCs w:val="20"/>
          <w:lang w:val="hy-AM"/>
        </w:rPr>
        <w:t>Предлагаемые товары</w:t>
      </w:r>
    </w:p>
    <w:p w14:paraId="64850A0B" w14:textId="77777777" w:rsidR="00ED16A6" w:rsidRPr="00B97A8E" w:rsidRDefault="00ED16A6" w:rsidP="00ED16A6">
      <w:pPr>
        <w:tabs>
          <w:tab w:val="left" w:pos="7560"/>
          <w:tab w:val="left" w:pos="9708"/>
          <w:tab w:val="center" w:pos="11160"/>
        </w:tabs>
        <w:jc w:val="center"/>
        <w:rPr>
          <w:rFonts w:ascii="GHEA Grapalat" w:hAnsi="GHEA Grapalat"/>
          <w:b/>
          <w:sz w:val="20"/>
          <w:szCs w:val="20"/>
          <w:lang w:val="hy-AM"/>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537"/>
        <w:gridCol w:w="4597"/>
      </w:tblGrid>
      <w:tr w:rsidR="00B97A8E" w:rsidRPr="00B97A8E" w14:paraId="48BA8A92" w14:textId="77777777" w:rsidTr="003F1E76">
        <w:trPr>
          <w:trHeight w:val="223"/>
          <w:jc w:val="center"/>
        </w:trPr>
        <w:tc>
          <w:tcPr>
            <w:tcW w:w="424" w:type="pct"/>
            <w:shd w:val="clear" w:color="auto" w:fill="8EAADB"/>
            <w:vAlign w:val="center"/>
            <w:hideMark/>
          </w:tcPr>
          <w:p w14:paraId="7797B2E0" w14:textId="77777777" w:rsidR="00FB2E35" w:rsidRPr="00B97A8E" w:rsidRDefault="00FB2E35" w:rsidP="00BE1A36">
            <w:pPr>
              <w:jc w:val="center"/>
              <w:rPr>
                <w:rFonts w:ascii="GHEA Grapalat" w:hAnsi="GHEA Grapalat"/>
                <w:b/>
                <w:bCs/>
                <w:sz w:val="18"/>
                <w:szCs w:val="18"/>
              </w:rPr>
            </w:pPr>
            <w:r w:rsidRPr="00B97A8E">
              <w:rPr>
                <w:rFonts w:ascii="GHEA Grapalat" w:hAnsi="GHEA Grapalat"/>
                <w:b/>
                <w:bCs/>
                <w:sz w:val="18"/>
                <w:szCs w:val="18"/>
              </w:rPr>
              <w:t>N°</w:t>
            </w:r>
          </w:p>
        </w:tc>
        <w:tc>
          <w:tcPr>
            <w:tcW w:w="2273" w:type="pct"/>
            <w:shd w:val="clear" w:color="auto" w:fill="8EAADB"/>
            <w:vAlign w:val="center"/>
            <w:hideMark/>
          </w:tcPr>
          <w:p w14:paraId="11B639C8" w14:textId="77777777" w:rsidR="00FB2E35" w:rsidRPr="00B97A8E" w:rsidRDefault="00FB2E35" w:rsidP="00BE1A36">
            <w:pPr>
              <w:jc w:val="center"/>
              <w:rPr>
                <w:rFonts w:ascii="GHEA Grapalat" w:hAnsi="GHEA Grapalat"/>
                <w:b/>
                <w:bCs/>
                <w:sz w:val="18"/>
                <w:szCs w:val="18"/>
              </w:rPr>
            </w:pPr>
            <w:r w:rsidRPr="00B97A8E">
              <w:rPr>
                <w:rFonts w:ascii="GHEA Grapalat" w:hAnsi="GHEA Grapalat"/>
                <w:b/>
                <w:bCs/>
                <w:sz w:val="18"/>
                <w:szCs w:val="18"/>
              </w:rPr>
              <w:t>Наименование</w:t>
            </w:r>
          </w:p>
        </w:tc>
        <w:tc>
          <w:tcPr>
            <w:tcW w:w="2304" w:type="pct"/>
            <w:shd w:val="clear" w:color="auto" w:fill="8EAADB"/>
          </w:tcPr>
          <w:p w14:paraId="16D3719E" w14:textId="67A7FC39" w:rsidR="00FB2E35" w:rsidRPr="00B97A8E" w:rsidRDefault="000F3B62" w:rsidP="00BE1A36">
            <w:pPr>
              <w:jc w:val="center"/>
              <w:rPr>
                <w:rFonts w:ascii="GHEA Grapalat" w:hAnsi="GHEA Grapalat"/>
                <w:b/>
                <w:bCs/>
                <w:sz w:val="18"/>
                <w:szCs w:val="18"/>
              </w:rPr>
            </w:pPr>
            <w:r w:rsidRPr="00B97A8E">
              <w:rPr>
                <w:rFonts w:ascii="GHEA Grapalat" w:hAnsi="GHEA Grapalat"/>
                <w:b/>
                <w:bCs/>
                <w:sz w:val="18"/>
                <w:szCs w:val="18"/>
              </w:rPr>
              <w:t>Максимальная стоимость за единицу /Драмов РА/</w:t>
            </w:r>
          </w:p>
        </w:tc>
      </w:tr>
      <w:tr w:rsidR="00B97A8E" w:rsidRPr="00B97A8E" w14:paraId="195F58E7" w14:textId="77777777" w:rsidTr="003F1E76">
        <w:trPr>
          <w:trHeight w:val="202"/>
          <w:jc w:val="center"/>
        </w:trPr>
        <w:tc>
          <w:tcPr>
            <w:tcW w:w="424" w:type="pct"/>
            <w:shd w:val="clear" w:color="auto" w:fill="auto"/>
            <w:vAlign w:val="center"/>
          </w:tcPr>
          <w:p w14:paraId="3762EA84"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1</w:t>
            </w:r>
          </w:p>
        </w:tc>
        <w:tc>
          <w:tcPr>
            <w:tcW w:w="2273" w:type="pct"/>
            <w:shd w:val="clear" w:color="auto" w:fill="auto"/>
            <w:vAlign w:val="center"/>
          </w:tcPr>
          <w:p w14:paraId="68CB9DDF" w14:textId="5057CDC5" w:rsidR="0016275C" w:rsidRPr="00B97A8E" w:rsidRDefault="0016275C" w:rsidP="0016275C">
            <w:pPr>
              <w:rPr>
                <w:rFonts w:ascii="GHEA Grapalat" w:hAnsi="GHEA Grapalat"/>
                <w:sz w:val="18"/>
                <w:szCs w:val="18"/>
              </w:rPr>
            </w:pPr>
            <w:r w:rsidRPr="00B97A8E">
              <w:rPr>
                <w:rFonts w:ascii="GHEA Grapalat" w:hAnsi="GHEA Grapalat"/>
                <w:sz w:val="18"/>
                <w:szCs w:val="18"/>
              </w:rPr>
              <w:t>Металлический лист для крыши</w:t>
            </w:r>
          </w:p>
        </w:tc>
        <w:tc>
          <w:tcPr>
            <w:tcW w:w="2304" w:type="pct"/>
            <w:tcBorders>
              <w:top w:val="single" w:sz="4" w:space="0" w:color="auto"/>
              <w:left w:val="nil"/>
              <w:bottom w:val="single" w:sz="4" w:space="0" w:color="auto"/>
              <w:right w:val="single" w:sz="4" w:space="0" w:color="auto"/>
            </w:tcBorders>
            <w:shd w:val="clear" w:color="auto" w:fill="auto"/>
            <w:vAlign w:val="center"/>
          </w:tcPr>
          <w:p w14:paraId="66745EA2" w14:textId="67A6843D" w:rsidR="0016275C" w:rsidRPr="00B97A8E" w:rsidRDefault="0016275C" w:rsidP="0016275C">
            <w:pPr>
              <w:jc w:val="center"/>
              <w:rPr>
                <w:rFonts w:ascii="GHEA Grapalat" w:hAnsi="GHEA Grapalat"/>
                <w:sz w:val="18"/>
                <w:szCs w:val="18"/>
              </w:rPr>
            </w:pPr>
          </w:p>
        </w:tc>
      </w:tr>
      <w:tr w:rsidR="00B97A8E" w:rsidRPr="00B97A8E" w14:paraId="3DDAAAF1" w14:textId="77777777" w:rsidTr="003F1E76">
        <w:trPr>
          <w:trHeight w:val="43"/>
          <w:jc w:val="center"/>
        </w:trPr>
        <w:tc>
          <w:tcPr>
            <w:tcW w:w="424" w:type="pct"/>
            <w:shd w:val="clear" w:color="auto" w:fill="auto"/>
            <w:vAlign w:val="center"/>
          </w:tcPr>
          <w:p w14:paraId="79E2468B"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2</w:t>
            </w:r>
          </w:p>
        </w:tc>
        <w:tc>
          <w:tcPr>
            <w:tcW w:w="2273" w:type="pct"/>
            <w:shd w:val="clear" w:color="auto" w:fill="auto"/>
            <w:vAlign w:val="center"/>
          </w:tcPr>
          <w:p w14:paraId="78B93E46" w14:textId="2108BB3E" w:rsidR="0016275C" w:rsidRPr="00B97A8E" w:rsidRDefault="0016275C" w:rsidP="0016275C">
            <w:pPr>
              <w:rPr>
                <w:rFonts w:ascii="GHEA Grapalat" w:hAnsi="GHEA Grapalat"/>
                <w:sz w:val="18"/>
                <w:szCs w:val="18"/>
              </w:rPr>
            </w:pPr>
            <w:r w:rsidRPr="00B97A8E">
              <w:rPr>
                <w:rFonts w:ascii="GHEA Grapalat" w:hAnsi="GHEA Grapalat"/>
                <w:sz w:val="18"/>
                <w:szCs w:val="18"/>
              </w:rPr>
              <w:t>Металлический водосточный желоб</w:t>
            </w:r>
          </w:p>
        </w:tc>
        <w:tc>
          <w:tcPr>
            <w:tcW w:w="2304" w:type="pct"/>
            <w:tcBorders>
              <w:top w:val="single" w:sz="4" w:space="0" w:color="auto"/>
              <w:left w:val="nil"/>
              <w:bottom w:val="single" w:sz="4" w:space="0" w:color="auto"/>
              <w:right w:val="single" w:sz="4" w:space="0" w:color="auto"/>
            </w:tcBorders>
            <w:shd w:val="clear" w:color="auto" w:fill="auto"/>
            <w:vAlign w:val="center"/>
          </w:tcPr>
          <w:p w14:paraId="75970654" w14:textId="7A2BFE36" w:rsidR="0016275C" w:rsidRPr="00B97A8E" w:rsidRDefault="0016275C" w:rsidP="0016275C">
            <w:pPr>
              <w:jc w:val="center"/>
              <w:rPr>
                <w:rFonts w:ascii="GHEA Grapalat" w:hAnsi="GHEA Grapalat"/>
                <w:sz w:val="18"/>
                <w:szCs w:val="18"/>
              </w:rPr>
            </w:pPr>
          </w:p>
        </w:tc>
      </w:tr>
      <w:tr w:rsidR="00B97A8E" w:rsidRPr="00B97A8E" w14:paraId="733FDA2F" w14:textId="77777777" w:rsidTr="003F1E76">
        <w:trPr>
          <w:trHeight w:val="223"/>
          <w:jc w:val="center"/>
        </w:trPr>
        <w:tc>
          <w:tcPr>
            <w:tcW w:w="424" w:type="pct"/>
            <w:shd w:val="clear" w:color="auto" w:fill="auto"/>
            <w:vAlign w:val="center"/>
          </w:tcPr>
          <w:p w14:paraId="08DCC515"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3</w:t>
            </w:r>
          </w:p>
        </w:tc>
        <w:tc>
          <w:tcPr>
            <w:tcW w:w="2273" w:type="pct"/>
            <w:shd w:val="clear" w:color="auto" w:fill="auto"/>
            <w:vAlign w:val="center"/>
          </w:tcPr>
          <w:p w14:paraId="18816ED4" w14:textId="21E36E68" w:rsidR="0016275C" w:rsidRPr="00B97A8E" w:rsidRDefault="0016275C" w:rsidP="0016275C">
            <w:pPr>
              <w:jc w:val="both"/>
              <w:rPr>
                <w:rFonts w:ascii="GHEA Grapalat" w:hAnsi="GHEA Grapalat"/>
                <w:b/>
                <w:bCs/>
                <w:sz w:val="18"/>
                <w:szCs w:val="18"/>
              </w:rPr>
            </w:pPr>
            <w:r w:rsidRPr="00B97A8E">
              <w:rPr>
                <w:rStyle w:val="Strong"/>
                <w:rFonts w:ascii="GHEA Grapalat" w:hAnsi="GHEA Grapalat"/>
                <w:b w:val="0"/>
                <w:bCs w:val="0"/>
                <w:sz w:val="18"/>
                <w:szCs w:val="18"/>
              </w:rPr>
              <w:t>Металлические сетки</w:t>
            </w:r>
          </w:p>
        </w:tc>
        <w:tc>
          <w:tcPr>
            <w:tcW w:w="2304" w:type="pct"/>
            <w:tcBorders>
              <w:top w:val="single" w:sz="4" w:space="0" w:color="auto"/>
              <w:left w:val="nil"/>
              <w:bottom w:val="single" w:sz="4" w:space="0" w:color="auto"/>
              <w:right w:val="single" w:sz="4" w:space="0" w:color="auto"/>
            </w:tcBorders>
            <w:shd w:val="clear" w:color="auto" w:fill="auto"/>
            <w:vAlign w:val="center"/>
          </w:tcPr>
          <w:p w14:paraId="38857755" w14:textId="04C44698" w:rsidR="0016275C" w:rsidRPr="00B97A8E" w:rsidRDefault="0016275C" w:rsidP="0016275C">
            <w:pPr>
              <w:jc w:val="center"/>
              <w:rPr>
                <w:rFonts w:ascii="GHEA Grapalat" w:hAnsi="GHEA Grapalat"/>
                <w:sz w:val="18"/>
                <w:szCs w:val="18"/>
              </w:rPr>
            </w:pPr>
          </w:p>
        </w:tc>
      </w:tr>
      <w:tr w:rsidR="00B97A8E" w:rsidRPr="00B97A8E" w14:paraId="1317E861" w14:textId="77777777" w:rsidTr="003F1E76">
        <w:trPr>
          <w:trHeight w:val="223"/>
          <w:jc w:val="center"/>
        </w:trPr>
        <w:tc>
          <w:tcPr>
            <w:tcW w:w="424" w:type="pct"/>
            <w:shd w:val="clear" w:color="auto" w:fill="auto"/>
            <w:vAlign w:val="center"/>
          </w:tcPr>
          <w:p w14:paraId="73A222E6"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4</w:t>
            </w:r>
          </w:p>
        </w:tc>
        <w:tc>
          <w:tcPr>
            <w:tcW w:w="2273" w:type="pct"/>
            <w:shd w:val="clear" w:color="auto" w:fill="auto"/>
            <w:vAlign w:val="center"/>
          </w:tcPr>
          <w:p w14:paraId="2E21CC10" w14:textId="4252DB17" w:rsidR="0016275C" w:rsidRPr="00B97A8E" w:rsidRDefault="0016275C" w:rsidP="0016275C">
            <w:pPr>
              <w:rPr>
                <w:rFonts w:ascii="GHEA Grapalat" w:hAnsi="GHEA Grapalat"/>
                <w:b/>
                <w:bCs/>
                <w:sz w:val="18"/>
                <w:szCs w:val="18"/>
              </w:rPr>
            </w:pPr>
            <w:r w:rsidRPr="00B97A8E">
              <w:rPr>
                <w:rStyle w:val="Strong"/>
                <w:rFonts w:ascii="GHEA Grapalat" w:hAnsi="GHEA Grapalat"/>
                <w:b w:val="0"/>
                <w:bCs w:val="0"/>
                <w:sz w:val="18"/>
                <w:szCs w:val="18"/>
              </w:rPr>
              <w:t>Щебень</w:t>
            </w:r>
          </w:p>
        </w:tc>
        <w:tc>
          <w:tcPr>
            <w:tcW w:w="2304" w:type="pct"/>
            <w:tcBorders>
              <w:top w:val="single" w:sz="4" w:space="0" w:color="auto"/>
              <w:left w:val="nil"/>
              <w:bottom w:val="single" w:sz="4" w:space="0" w:color="auto"/>
              <w:right w:val="single" w:sz="4" w:space="0" w:color="auto"/>
            </w:tcBorders>
            <w:shd w:val="clear" w:color="auto" w:fill="auto"/>
            <w:vAlign w:val="center"/>
          </w:tcPr>
          <w:p w14:paraId="619E5B0D" w14:textId="78D4FB20" w:rsidR="0016275C" w:rsidRPr="00B97A8E" w:rsidRDefault="0016275C" w:rsidP="0016275C">
            <w:pPr>
              <w:jc w:val="center"/>
              <w:rPr>
                <w:rFonts w:ascii="GHEA Grapalat" w:hAnsi="GHEA Grapalat"/>
                <w:sz w:val="18"/>
                <w:szCs w:val="18"/>
              </w:rPr>
            </w:pPr>
          </w:p>
        </w:tc>
      </w:tr>
      <w:tr w:rsidR="00B97A8E" w:rsidRPr="00B97A8E" w14:paraId="77955B5B" w14:textId="77777777" w:rsidTr="003F1E76">
        <w:trPr>
          <w:trHeight w:val="223"/>
          <w:jc w:val="center"/>
        </w:trPr>
        <w:tc>
          <w:tcPr>
            <w:tcW w:w="424" w:type="pct"/>
            <w:shd w:val="clear" w:color="auto" w:fill="auto"/>
            <w:vAlign w:val="center"/>
          </w:tcPr>
          <w:p w14:paraId="173A7EDF"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5</w:t>
            </w:r>
          </w:p>
        </w:tc>
        <w:tc>
          <w:tcPr>
            <w:tcW w:w="2273" w:type="pct"/>
            <w:shd w:val="clear" w:color="auto" w:fill="auto"/>
            <w:vAlign w:val="center"/>
          </w:tcPr>
          <w:p w14:paraId="3A21FC3E" w14:textId="7E302867" w:rsidR="0016275C" w:rsidRPr="00B97A8E" w:rsidRDefault="0016275C" w:rsidP="0016275C">
            <w:pPr>
              <w:rPr>
                <w:rFonts w:ascii="GHEA Grapalat" w:hAnsi="GHEA Grapalat"/>
                <w:sz w:val="18"/>
                <w:szCs w:val="18"/>
              </w:rPr>
            </w:pPr>
            <w:r w:rsidRPr="00B97A8E">
              <w:rPr>
                <w:rFonts w:ascii="GHEA Grapalat" w:hAnsi="GHEA Grapalat"/>
                <w:sz w:val="18"/>
                <w:szCs w:val="18"/>
              </w:rPr>
              <w:t>Доска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44D69816" w14:textId="1DB2E686" w:rsidR="0016275C" w:rsidRPr="00B97A8E" w:rsidRDefault="0016275C" w:rsidP="0016275C">
            <w:pPr>
              <w:jc w:val="center"/>
              <w:rPr>
                <w:rFonts w:ascii="GHEA Grapalat" w:hAnsi="GHEA Grapalat"/>
                <w:sz w:val="18"/>
                <w:szCs w:val="18"/>
              </w:rPr>
            </w:pPr>
          </w:p>
        </w:tc>
      </w:tr>
      <w:tr w:rsidR="00B97A8E" w:rsidRPr="00B97A8E" w14:paraId="0AB1434F" w14:textId="77777777" w:rsidTr="003F1E76">
        <w:trPr>
          <w:trHeight w:val="223"/>
          <w:jc w:val="center"/>
        </w:trPr>
        <w:tc>
          <w:tcPr>
            <w:tcW w:w="424" w:type="pct"/>
            <w:shd w:val="clear" w:color="auto" w:fill="auto"/>
            <w:vAlign w:val="center"/>
          </w:tcPr>
          <w:p w14:paraId="37DEAA52"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6</w:t>
            </w:r>
          </w:p>
        </w:tc>
        <w:tc>
          <w:tcPr>
            <w:tcW w:w="2273" w:type="pct"/>
            <w:shd w:val="clear" w:color="auto" w:fill="auto"/>
            <w:vAlign w:val="center"/>
          </w:tcPr>
          <w:p w14:paraId="7438D3CB" w14:textId="25EE64A6" w:rsidR="0016275C" w:rsidRPr="00B97A8E" w:rsidRDefault="0016275C" w:rsidP="0016275C">
            <w:pPr>
              <w:rPr>
                <w:rFonts w:ascii="GHEA Grapalat" w:hAnsi="GHEA Grapalat"/>
                <w:sz w:val="18"/>
                <w:szCs w:val="18"/>
              </w:rPr>
            </w:pPr>
            <w:r w:rsidRPr="00B97A8E">
              <w:rPr>
                <w:rFonts w:ascii="GHEA Grapalat" w:hAnsi="GHEA Grapalat"/>
                <w:sz w:val="18"/>
                <w:szCs w:val="18"/>
              </w:rPr>
              <w:t>Опоры (стойки) для кровельного покрытия</w:t>
            </w:r>
          </w:p>
        </w:tc>
        <w:tc>
          <w:tcPr>
            <w:tcW w:w="2304" w:type="pct"/>
            <w:tcBorders>
              <w:top w:val="single" w:sz="4" w:space="0" w:color="auto"/>
              <w:left w:val="nil"/>
              <w:bottom w:val="single" w:sz="4" w:space="0" w:color="auto"/>
              <w:right w:val="single" w:sz="4" w:space="0" w:color="auto"/>
            </w:tcBorders>
            <w:shd w:val="clear" w:color="auto" w:fill="auto"/>
            <w:vAlign w:val="center"/>
          </w:tcPr>
          <w:p w14:paraId="432201F1" w14:textId="73426BBB" w:rsidR="0016275C" w:rsidRPr="00B97A8E" w:rsidRDefault="0016275C" w:rsidP="0016275C">
            <w:pPr>
              <w:jc w:val="center"/>
              <w:rPr>
                <w:rFonts w:ascii="GHEA Grapalat" w:hAnsi="GHEA Grapalat"/>
                <w:sz w:val="18"/>
                <w:szCs w:val="18"/>
              </w:rPr>
            </w:pPr>
          </w:p>
        </w:tc>
      </w:tr>
      <w:tr w:rsidR="00B97A8E" w:rsidRPr="00B97A8E" w14:paraId="6B4EA035" w14:textId="77777777" w:rsidTr="003F1E76">
        <w:trPr>
          <w:trHeight w:val="223"/>
          <w:jc w:val="center"/>
        </w:trPr>
        <w:tc>
          <w:tcPr>
            <w:tcW w:w="424" w:type="pct"/>
            <w:shd w:val="clear" w:color="auto" w:fill="auto"/>
            <w:vAlign w:val="center"/>
          </w:tcPr>
          <w:p w14:paraId="4D6FEF7C"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7</w:t>
            </w:r>
          </w:p>
        </w:tc>
        <w:tc>
          <w:tcPr>
            <w:tcW w:w="2273" w:type="pct"/>
            <w:shd w:val="clear" w:color="auto" w:fill="auto"/>
            <w:vAlign w:val="center"/>
          </w:tcPr>
          <w:p w14:paraId="5A435451" w14:textId="7321AD1B" w:rsidR="0016275C" w:rsidRPr="00B97A8E" w:rsidRDefault="0016275C" w:rsidP="0016275C">
            <w:pPr>
              <w:rPr>
                <w:rFonts w:ascii="GHEA Grapalat" w:hAnsi="GHEA Grapalat"/>
                <w:sz w:val="18"/>
                <w:szCs w:val="18"/>
              </w:rPr>
            </w:pPr>
            <w:r w:rsidRPr="00B97A8E">
              <w:rPr>
                <w:rFonts w:ascii="GHEA Grapalat" w:hAnsi="GHEA Grapalat"/>
                <w:sz w:val="18"/>
                <w:szCs w:val="18"/>
              </w:rPr>
              <w:t>Пеноплекс</w:t>
            </w:r>
          </w:p>
        </w:tc>
        <w:tc>
          <w:tcPr>
            <w:tcW w:w="2304" w:type="pct"/>
            <w:tcBorders>
              <w:top w:val="single" w:sz="4" w:space="0" w:color="auto"/>
              <w:left w:val="nil"/>
              <w:bottom w:val="single" w:sz="4" w:space="0" w:color="auto"/>
              <w:right w:val="single" w:sz="4" w:space="0" w:color="auto"/>
            </w:tcBorders>
            <w:shd w:val="clear" w:color="auto" w:fill="auto"/>
            <w:vAlign w:val="center"/>
          </w:tcPr>
          <w:p w14:paraId="64069352" w14:textId="562BE8F5" w:rsidR="0016275C" w:rsidRPr="00B97A8E" w:rsidRDefault="0016275C" w:rsidP="0016275C">
            <w:pPr>
              <w:jc w:val="center"/>
              <w:rPr>
                <w:rFonts w:ascii="GHEA Grapalat" w:hAnsi="GHEA Grapalat"/>
                <w:sz w:val="18"/>
                <w:szCs w:val="18"/>
              </w:rPr>
            </w:pPr>
          </w:p>
        </w:tc>
      </w:tr>
      <w:tr w:rsidR="00B97A8E" w:rsidRPr="00B97A8E" w14:paraId="63596131" w14:textId="77777777" w:rsidTr="003F1E76">
        <w:trPr>
          <w:trHeight w:val="223"/>
          <w:jc w:val="center"/>
        </w:trPr>
        <w:tc>
          <w:tcPr>
            <w:tcW w:w="424" w:type="pct"/>
            <w:shd w:val="clear" w:color="auto" w:fill="auto"/>
            <w:vAlign w:val="center"/>
          </w:tcPr>
          <w:p w14:paraId="4264EEEA"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8</w:t>
            </w:r>
          </w:p>
        </w:tc>
        <w:tc>
          <w:tcPr>
            <w:tcW w:w="2273" w:type="pct"/>
            <w:shd w:val="clear" w:color="auto" w:fill="auto"/>
            <w:vAlign w:val="center"/>
          </w:tcPr>
          <w:p w14:paraId="352E62F2" w14:textId="4AC67191" w:rsidR="0016275C" w:rsidRPr="00B97A8E" w:rsidRDefault="0016275C" w:rsidP="0016275C">
            <w:pPr>
              <w:rPr>
                <w:rFonts w:ascii="GHEA Grapalat" w:hAnsi="GHEA Grapalat"/>
                <w:sz w:val="18"/>
                <w:szCs w:val="18"/>
              </w:rPr>
            </w:pPr>
            <w:r w:rsidRPr="00B97A8E">
              <w:rPr>
                <w:rFonts w:ascii="GHEA Grapalat" w:hAnsi="GHEA Grapalat"/>
                <w:sz w:val="18"/>
                <w:szCs w:val="18"/>
              </w:rPr>
              <w:t>Саморез для крыши / кровельный саморез</w:t>
            </w:r>
          </w:p>
        </w:tc>
        <w:tc>
          <w:tcPr>
            <w:tcW w:w="2304" w:type="pct"/>
            <w:tcBorders>
              <w:top w:val="single" w:sz="4" w:space="0" w:color="auto"/>
              <w:left w:val="nil"/>
              <w:bottom w:val="single" w:sz="4" w:space="0" w:color="auto"/>
              <w:right w:val="single" w:sz="4" w:space="0" w:color="auto"/>
            </w:tcBorders>
            <w:shd w:val="clear" w:color="auto" w:fill="auto"/>
            <w:vAlign w:val="center"/>
          </w:tcPr>
          <w:p w14:paraId="4F96B2E2" w14:textId="6D94DAF0" w:rsidR="0016275C" w:rsidRPr="00B97A8E" w:rsidRDefault="0016275C" w:rsidP="0016275C">
            <w:pPr>
              <w:jc w:val="center"/>
              <w:rPr>
                <w:rFonts w:ascii="GHEA Grapalat" w:hAnsi="GHEA Grapalat"/>
                <w:sz w:val="18"/>
                <w:szCs w:val="18"/>
              </w:rPr>
            </w:pPr>
          </w:p>
        </w:tc>
      </w:tr>
      <w:tr w:rsidR="00B97A8E" w:rsidRPr="00B97A8E" w14:paraId="3F0FB1A2" w14:textId="77777777" w:rsidTr="003F1E76">
        <w:trPr>
          <w:trHeight w:val="223"/>
          <w:jc w:val="center"/>
        </w:trPr>
        <w:tc>
          <w:tcPr>
            <w:tcW w:w="424" w:type="pct"/>
            <w:shd w:val="clear" w:color="auto" w:fill="auto"/>
            <w:vAlign w:val="center"/>
          </w:tcPr>
          <w:p w14:paraId="76F26D83"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9</w:t>
            </w:r>
          </w:p>
        </w:tc>
        <w:tc>
          <w:tcPr>
            <w:tcW w:w="2273" w:type="pct"/>
            <w:shd w:val="clear" w:color="auto" w:fill="auto"/>
            <w:vAlign w:val="center"/>
          </w:tcPr>
          <w:p w14:paraId="4D603D30" w14:textId="1F6290F0" w:rsidR="0016275C" w:rsidRPr="00B97A8E" w:rsidRDefault="0016275C" w:rsidP="0016275C">
            <w:pPr>
              <w:rPr>
                <w:rFonts w:ascii="GHEA Grapalat" w:hAnsi="GHEA Grapalat"/>
                <w:sz w:val="18"/>
                <w:szCs w:val="18"/>
              </w:rPr>
            </w:pPr>
            <w:r w:rsidRPr="00B97A8E">
              <w:rPr>
                <w:rFonts w:ascii="GHEA Grapalat" w:hAnsi="GHEA Grapalat"/>
                <w:sz w:val="18"/>
                <w:szCs w:val="18"/>
              </w:rPr>
              <w:t>Саморез для крыши / кровельный саморез</w:t>
            </w:r>
          </w:p>
        </w:tc>
        <w:tc>
          <w:tcPr>
            <w:tcW w:w="2304" w:type="pct"/>
            <w:tcBorders>
              <w:top w:val="single" w:sz="4" w:space="0" w:color="auto"/>
              <w:left w:val="nil"/>
              <w:bottom w:val="single" w:sz="4" w:space="0" w:color="auto"/>
              <w:right w:val="single" w:sz="4" w:space="0" w:color="auto"/>
            </w:tcBorders>
            <w:shd w:val="clear" w:color="auto" w:fill="auto"/>
            <w:vAlign w:val="center"/>
          </w:tcPr>
          <w:p w14:paraId="00184B5C" w14:textId="02A02486" w:rsidR="0016275C" w:rsidRPr="00B97A8E" w:rsidRDefault="0016275C" w:rsidP="0016275C">
            <w:pPr>
              <w:jc w:val="center"/>
              <w:rPr>
                <w:rFonts w:ascii="GHEA Grapalat" w:hAnsi="GHEA Grapalat"/>
                <w:sz w:val="18"/>
                <w:szCs w:val="18"/>
              </w:rPr>
            </w:pPr>
          </w:p>
        </w:tc>
      </w:tr>
      <w:tr w:rsidR="00B97A8E" w:rsidRPr="00B97A8E" w14:paraId="4A824605" w14:textId="77777777" w:rsidTr="003F1E76">
        <w:trPr>
          <w:trHeight w:val="223"/>
          <w:jc w:val="center"/>
        </w:trPr>
        <w:tc>
          <w:tcPr>
            <w:tcW w:w="424" w:type="pct"/>
            <w:shd w:val="clear" w:color="auto" w:fill="auto"/>
            <w:vAlign w:val="center"/>
          </w:tcPr>
          <w:p w14:paraId="581E69F2" w14:textId="77777777" w:rsidR="0016275C" w:rsidRPr="00B97A8E" w:rsidRDefault="0016275C" w:rsidP="0016275C">
            <w:pPr>
              <w:jc w:val="center"/>
              <w:rPr>
                <w:rFonts w:ascii="GHEA Grapalat" w:hAnsi="GHEA Grapalat"/>
                <w:sz w:val="18"/>
                <w:szCs w:val="18"/>
              </w:rPr>
            </w:pPr>
            <w:r w:rsidRPr="00B97A8E">
              <w:rPr>
                <w:rFonts w:ascii="GHEA Grapalat" w:hAnsi="GHEA Grapalat" w:cs="Calibri"/>
                <w:sz w:val="18"/>
                <w:szCs w:val="18"/>
              </w:rPr>
              <w:t>10</w:t>
            </w:r>
          </w:p>
        </w:tc>
        <w:tc>
          <w:tcPr>
            <w:tcW w:w="2273" w:type="pct"/>
            <w:shd w:val="clear" w:color="auto" w:fill="auto"/>
            <w:vAlign w:val="center"/>
          </w:tcPr>
          <w:p w14:paraId="21D34514" w14:textId="0F444C1A" w:rsidR="0016275C" w:rsidRPr="00B97A8E" w:rsidRDefault="0016275C" w:rsidP="0016275C">
            <w:pPr>
              <w:rPr>
                <w:rFonts w:ascii="GHEA Grapalat" w:hAnsi="GHEA Grapalat"/>
                <w:b/>
                <w:bCs/>
                <w:sz w:val="18"/>
                <w:szCs w:val="18"/>
              </w:rPr>
            </w:pPr>
            <w:r w:rsidRPr="00B97A8E">
              <w:rPr>
                <w:rStyle w:val="Strong"/>
                <w:rFonts w:ascii="GHEA Grapalat" w:hAnsi="GHEA Grapalat"/>
                <w:b w:val="0"/>
                <w:bCs w:val="0"/>
                <w:sz w:val="18"/>
                <w:szCs w:val="18"/>
              </w:rPr>
              <w:t>Саморез для профилей гипсокартона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410DD3C7" w14:textId="54A5DB8E" w:rsidR="0016275C" w:rsidRPr="00B97A8E" w:rsidRDefault="0016275C" w:rsidP="0016275C">
            <w:pPr>
              <w:jc w:val="center"/>
              <w:rPr>
                <w:rFonts w:ascii="GHEA Grapalat" w:hAnsi="GHEA Grapalat"/>
                <w:sz w:val="18"/>
                <w:szCs w:val="18"/>
                <w:lang w:val="hy-AM"/>
              </w:rPr>
            </w:pPr>
          </w:p>
        </w:tc>
      </w:tr>
      <w:tr w:rsidR="00B97A8E" w:rsidRPr="00B97A8E" w14:paraId="0179B8E3" w14:textId="77777777" w:rsidTr="003F1E76">
        <w:trPr>
          <w:trHeight w:val="223"/>
          <w:jc w:val="center"/>
        </w:trPr>
        <w:tc>
          <w:tcPr>
            <w:tcW w:w="424" w:type="pct"/>
            <w:shd w:val="clear" w:color="auto" w:fill="auto"/>
            <w:vAlign w:val="center"/>
          </w:tcPr>
          <w:p w14:paraId="02C507A9" w14:textId="77777777" w:rsidR="0016275C" w:rsidRPr="00B97A8E" w:rsidRDefault="0016275C" w:rsidP="0016275C">
            <w:pPr>
              <w:jc w:val="center"/>
              <w:rPr>
                <w:rFonts w:ascii="GHEA Grapalat" w:hAnsi="GHEA Grapalat"/>
                <w:sz w:val="18"/>
                <w:szCs w:val="18"/>
                <w:lang w:val="hy-AM"/>
              </w:rPr>
            </w:pPr>
            <w:r w:rsidRPr="00B97A8E">
              <w:rPr>
                <w:rFonts w:ascii="GHEA Grapalat" w:hAnsi="GHEA Grapalat" w:cs="Calibri"/>
                <w:sz w:val="18"/>
                <w:szCs w:val="18"/>
              </w:rPr>
              <w:t>11</w:t>
            </w:r>
          </w:p>
        </w:tc>
        <w:tc>
          <w:tcPr>
            <w:tcW w:w="2273" w:type="pct"/>
            <w:shd w:val="clear" w:color="auto" w:fill="auto"/>
            <w:vAlign w:val="center"/>
          </w:tcPr>
          <w:p w14:paraId="5BC389B4" w14:textId="06ECEC18"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Саморез для гипсокартона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778697C8" w14:textId="79E4BD3D" w:rsidR="0016275C" w:rsidRPr="00B97A8E" w:rsidRDefault="0016275C" w:rsidP="0016275C">
            <w:pPr>
              <w:jc w:val="center"/>
              <w:rPr>
                <w:rFonts w:ascii="GHEA Grapalat" w:hAnsi="GHEA Grapalat"/>
                <w:sz w:val="18"/>
                <w:szCs w:val="18"/>
                <w:lang w:val="hy-AM"/>
              </w:rPr>
            </w:pPr>
          </w:p>
        </w:tc>
      </w:tr>
      <w:tr w:rsidR="00B97A8E" w:rsidRPr="00B97A8E" w14:paraId="155D08E3" w14:textId="77777777" w:rsidTr="003F1E76">
        <w:trPr>
          <w:trHeight w:val="223"/>
          <w:jc w:val="center"/>
        </w:trPr>
        <w:tc>
          <w:tcPr>
            <w:tcW w:w="424" w:type="pct"/>
            <w:shd w:val="clear" w:color="auto" w:fill="auto"/>
            <w:vAlign w:val="center"/>
          </w:tcPr>
          <w:p w14:paraId="35B69F3A" w14:textId="77777777" w:rsidR="0016275C" w:rsidRPr="00B97A8E" w:rsidRDefault="0016275C" w:rsidP="0016275C">
            <w:pPr>
              <w:jc w:val="center"/>
              <w:rPr>
                <w:rFonts w:ascii="GHEA Grapalat" w:hAnsi="GHEA Grapalat"/>
                <w:sz w:val="18"/>
                <w:szCs w:val="18"/>
                <w:lang w:val="hy-AM"/>
              </w:rPr>
            </w:pPr>
            <w:r w:rsidRPr="00B97A8E">
              <w:rPr>
                <w:rFonts w:ascii="GHEA Grapalat" w:hAnsi="GHEA Grapalat" w:cs="Calibri"/>
                <w:sz w:val="18"/>
                <w:szCs w:val="18"/>
              </w:rPr>
              <w:t>12</w:t>
            </w:r>
          </w:p>
        </w:tc>
        <w:tc>
          <w:tcPr>
            <w:tcW w:w="2273" w:type="pct"/>
            <w:shd w:val="clear" w:color="auto" w:fill="auto"/>
            <w:vAlign w:val="center"/>
          </w:tcPr>
          <w:p w14:paraId="3A0747D8" w14:textId="4B71E1DA"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Саморез с дюбелем</w:t>
            </w:r>
          </w:p>
        </w:tc>
        <w:tc>
          <w:tcPr>
            <w:tcW w:w="2304" w:type="pct"/>
            <w:tcBorders>
              <w:top w:val="single" w:sz="4" w:space="0" w:color="auto"/>
              <w:left w:val="nil"/>
              <w:bottom w:val="single" w:sz="4" w:space="0" w:color="auto"/>
              <w:right w:val="single" w:sz="4" w:space="0" w:color="auto"/>
            </w:tcBorders>
            <w:shd w:val="clear" w:color="auto" w:fill="auto"/>
            <w:vAlign w:val="center"/>
          </w:tcPr>
          <w:p w14:paraId="445BEB41" w14:textId="573CB828" w:rsidR="0016275C" w:rsidRPr="00B97A8E" w:rsidRDefault="0016275C" w:rsidP="0016275C">
            <w:pPr>
              <w:jc w:val="center"/>
              <w:rPr>
                <w:rFonts w:ascii="GHEA Grapalat" w:hAnsi="GHEA Grapalat"/>
                <w:sz w:val="18"/>
                <w:szCs w:val="18"/>
                <w:lang w:val="hy-AM"/>
              </w:rPr>
            </w:pPr>
          </w:p>
        </w:tc>
      </w:tr>
      <w:tr w:rsidR="00B97A8E" w:rsidRPr="00B97A8E" w14:paraId="3F71242D" w14:textId="77777777" w:rsidTr="003F1E76">
        <w:trPr>
          <w:trHeight w:val="223"/>
          <w:jc w:val="center"/>
        </w:trPr>
        <w:tc>
          <w:tcPr>
            <w:tcW w:w="424" w:type="pct"/>
            <w:shd w:val="clear" w:color="auto" w:fill="auto"/>
            <w:vAlign w:val="center"/>
          </w:tcPr>
          <w:p w14:paraId="2D2AB200"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13</w:t>
            </w:r>
          </w:p>
        </w:tc>
        <w:tc>
          <w:tcPr>
            <w:tcW w:w="2273" w:type="pct"/>
            <w:shd w:val="clear" w:color="auto" w:fill="auto"/>
            <w:vAlign w:val="center"/>
          </w:tcPr>
          <w:p w14:paraId="59FB730E" w14:textId="6949B70B"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Профиль для гипсокартона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1E79BDC0" w14:textId="4F71BF0E" w:rsidR="0016275C" w:rsidRPr="00B97A8E" w:rsidRDefault="0016275C" w:rsidP="0016275C">
            <w:pPr>
              <w:jc w:val="center"/>
              <w:rPr>
                <w:rFonts w:ascii="GHEA Grapalat" w:hAnsi="GHEA Grapalat" w:cs="Calibri"/>
                <w:sz w:val="18"/>
                <w:szCs w:val="18"/>
              </w:rPr>
            </w:pPr>
          </w:p>
        </w:tc>
      </w:tr>
      <w:tr w:rsidR="00B97A8E" w:rsidRPr="00B97A8E" w14:paraId="710F5583" w14:textId="77777777" w:rsidTr="003F1E76">
        <w:trPr>
          <w:trHeight w:val="223"/>
          <w:jc w:val="center"/>
        </w:trPr>
        <w:tc>
          <w:tcPr>
            <w:tcW w:w="424" w:type="pct"/>
            <w:shd w:val="clear" w:color="auto" w:fill="auto"/>
            <w:vAlign w:val="center"/>
          </w:tcPr>
          <w:p w14:paraId="72859960"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14</w:t>
            </w:r>
          </w:p>
        </w:tc>
        <w:tc>
          <w:tcPr>
            <w:tcW w:w="2273" w:type="pct"/>
            <w:shd w:val="clear" w:color="auto" w:fill="auto"/>
            <w:vAlign w:val="center"/>
          </w:tcPr>
          <w:p w14:paraId="0A59FF93" w14:textId="3C347121"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Подвес для профиля</w:t>
            </w:r>
          </w:p>
        </w:tc>
        <w:tc>
          <w:tcPr>
            <w:tcW w:w="2304" w:type="pct"/>
            <w:tcBorders>
              <w:top w:val="single" w:sz="4" w:space="0" w:color="auto"/>
              <w:left w:val="nil"/>
              <w:bottom w:val="single" w:sz="4" w:space="0" w:color="auto"/>
              <w:right w:val="single" w:sz="4" w:space="0" w:color="auto"/>
            </w:tcBorders>
            <w:shd w:val="clear" w:color="auto" w:fill="auto"/>
            <w:vAlign w:val="center"/>
          </w:tcPr>
          <w:p w14:paraId="39AE5C15" w14:textId="59BB64D6" w:rsidR="0016275C" w:rsidRPr="00B97A8E" w:rsidRDefault="0016275C" w:rsidP="0016275C">
            <w:pPr>
              <w:jc w:val="center"/>
              <w:rPr>
                <w:rFonts w:ascii="GHEA Grapalat" w:hAnsi="GHEA Grapalat" w:cs="Calibri"/>
                <w:sz w:val="18"/>
                <w:szCs w:val="18"/>
              </w:rPr>
            </w:pPr>
          </w:p>
        </w:tc>
      </w:tr>
      <w:tr w:rsidR="00B97A8E" w:rsidRPr="00B97A8E" w14:paraId="655B1E4F" w14:textId="77777777" w:rsidTr="003F1E76">
        <w:trPr>
          <w:trHeight w:val="223"/>
          <w:jc w:val="center"/>
        </w:trPr>
        <w:tc>
          <w:tcPr>
            <w:tcW w:w="424" w:type="pct"/>
            <w:shd w:val="clear" w:color="auto" w:fill="auto"/>
            <w:vAlign w:val="center"/>
          </w:tcPr>
          <w:p w14:paraId="74507228"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15</w:t>
            </w:r>
          </w:p>
        </w:tc>
        <w:tc>
          <w:tcPr>
            <w:tcW w:w="2273" w:type="pct"/>
            <w:shd w:val="clear" w:color="auto" w:fill="auto"/>
            <w:vAlign w:val="center"/>
          </w:tcPr>
          <w:p w14:paraId="4D385434" w14:textId="61EBBCD7"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Металлический профиль</w:t>
            </w:r>
          </w:p>
        </w:tc>
        <w:tc>
          <w:tcPr>
            <w:tcW w:w="2304" w:type="pct"/>
            <w:tcBorders>
              <w:top w:val="single" w:sz="4" w:space="0" w:color="auto"/>
              <w:left w:val="nil"/>
              <w:bottom w:val="single" w:sz="4" w:space="0" w:color="auto"/>
              <w:right w:val="single" w:sz="4" w:space="0" w:color="auto"/>
            </w:tcBorders>
            <w:shd w:val="clear" w:color="auto" w:fill="auto"/>
            <w:vAlign w:val="center"/>
          </w:tcPr>
          <w:p w14:paraId="0503297C" w14:textId="05183D0A" w:rsidR="0016275C" w:rsidRPr="00B97A8E" w:rsidRDefault="0016275C" w:rsidP="0016275C">
            <w:pPr>
              <w:jc w:val="center"/>
              <w:rPr>
                <w:rFonts w:ascii="GHEA Grapalat" w:hAnsi="GHEA Grapalat" w:cs="Calibri"/>
                <w:sz w:val="18"/>
                <w:szCs w:val="18"/>
              </w:rPr>
            </w:pPr>
          </w:p>
        </w:tc>
      </w:tr>
      <w:tr w:rsidR="00B97A8E" w:rsidRPr="00B97A8E" w14:paraId="51505AEE" w14:textId="77777777" w:rsidTr="003F1E76">
        <w:trPr>
          <w:trHeight w:val="223"/>
          <w:jc w:val="center"/>
        </w:trPr>
        <w:tc>
          <w:tcPr>
            <w:tcW w:w="424" w:type="pct"/>
            <w:shd w:val="clear" w:color="auto" w:fill="auto"/>
            <w:vAlign w:val="center"/>
          </w:tcPr>
          <w:p w14:paraId="73A6B99A"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16</w:t>
            </w:r>
          </w:p>
        </w:tc>
        <w:tc>
          <w:tcPr>
            <w:tcW w:w="2273" w:type="pct"/>
            <w:shd w:val="clear" w:color="auto" w:fill="auto"/>
            <w:vAlign w:val="center"/>
          </w:tcPr>
          <w:p w14:paraId="5E2B4147" w14:textId="5BEA53B9"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Краска по металлу против ржавчины</w:t>
            </w:r>
          </w:p>
        </w:tc>
        <w:tc>
          <w:tcPr>
            <w:tcW w:w="2304" w:type="pct"/>
            <w:tcBorders>
              <w:top w:val="single" w:sz="4" w:space="0" w:color="auto"/>
              <w:left w:val="nil"/>
              <w:bottom w:val="single" w:sz="4" w:space="0" w:color="auto"/>
              <w:right w:val="single" w:sz="4" w:space="0" w:color="auto"/>
            </w:tcBorders>
            <w:shd w:val="clear" w:color="auto" w:fill="auto"/>
            <w:vAlign w:val="center"/>
          </w:tcPr>
          <w:p w14:paraId="3C743635" w14:textId="0DEA4D34" w:rsidR="0016275C" w:rsidRPr="00B97A8E" w:rsidRDefault="0016275C" w:rsidP="0016275C">
            <w:pPr>
              <w:jc w:val="center"/>
              <w:rPr>
                <w:rFonts w:ascii="GHEA Grapalat" w:hAnsi="GHEA Grapalat" w:cs="Calibri"/>
                <w:sz w:val="18"/>
                <w:szCs w:val="18"/>
              </w:rPr>
            </w:pPr>
          </w:p>
        </w:tc>
      </w:tr>
      <w:tr w:rsidR="00B97A8E" w:rsidRPr="00B97A8E" w14:paraId="6783C28D" w14:textId="77777777" w:rsidTr="003F1E76">
        <w:trPr>
          <w:trHeight w:val="223"/>
          <w:jc w:val="center"/>
        </w:trPr>
        <w:tc>
          <w:tcPr>
            <w:tcW w:w="424" w:type="pct"/>
            <w:shd w:val="clear" w:color="auto" w:fill="auto"/>
            <w:vAlign w:val="center"/>
          </w:tcPr>
          <w:p w14:paraId="12BD47D6"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17</w:t>
            </w:r>
          </w:p>
        </w:tc>
        <w:tc>
          <w:tcPr>
            <w:tcW w:w="2273" w:type="pct"/>
            <w:shd w:val="clear" w:color="auto" w:fill="auto"/>
            <w:vAlign w:val="center"/>
          </w:tcPr>
          <w:p w14:paraId="02799B63" w14:textId="15AC725D" w:rsidR="0016275C" w:rsidRPr="00B97A8E" w:rsidRDefault="0016275C" w:rsidP="0016275C">
            <w:pPr>
              <w:rPr>
                <w:rFonts w:ascii="GHEA Grapalat" w:hAnsi="GHEA Grapalat"/>
                <w:sz w:val="18"/>
                <w:szCs w:val="18"/>
                <w:lang w:val="hy-AM"/>
              </w:rPr>
            </w:pPr>
            <w:r w:rsidRPr="00B97A8E">
              <w:rPr>
                <w:rFonts w:ascii="GHEA Grapalat" w:hAnsi="GHEA Grapalat" w:cs="Calibri"/>
                <w:sz w:val="18"/>
                <w:szCs w:val="18"/>
              </w:rPr>
              <w:t>Цемент</w:t>
            </w:r>
          </w:p>
        </w:tc>
        <w:tc>
          <w:tcPr>
            <w:tcW w:w="2304" w:type="pct"/>
            <w:tcBorders>
              <w:top w:val="single" w:sz="4" w:space="0" w:color="auto"/>
              <w:left w:val="nil"/>
              <w:bottom w:val="single" w:sz="4" w:space="0" w:color="auto"/>
              <w:right w:val="single" w:sz="4" w:space="0" w:color="auto"/>
            </w:tcBorders>
            <w:shd w:val="clear" w:color="auto" w:fill="auto"/>
            <w:vAlign w:val="center"/>
          </w:tcPr>
          <w:p w14:paraId="0E4AD2C0" w14:textId="70A06994" w:rsidR="0016275C" w:rsidRPr="00B97A8E" w:rsidRDefault="0016275C" w:rsidP="0016275C">
            <w:pPr>
              <w:jc w:val="center"/>
              <w:rPr>
                <w:rFonts w:ascii="GHEA Grapalat" w:hAnsi="GHEA Grapalat" w:cs="Calibri"/>
                <w:sz w:val="18"/>
                <w:szCs w:val="18"/>
              </w:rPr>
            </w:pPr>
          </w:p>
        </w:tc>
      </w:tr>
      <w:tr w:rsidR="00B97A8E" w:rsidRPr="00B97A8E" w14:paraId="538FA2FA" w14:textId="77777777" w:rsidTr="003F1E76">
        <w:trPr>
          <w:trHeight w:val="223"/>
          <w:jc w:val="center"/>
        </w:trPr>
        <w:tc>
          <w:tcPr>
            <w:tcW w:w="424" w:type="pct"/>
            <w:shd w:val="clear" w:color="auto" w:fill="auto"/>
            <w:vAlign w:val="center"/>
          </w:tcPr>
          <w:p w14:paraId="44CB91E9"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18</w:t>
            </w:r>
          </w:p>
        </w:tc>
        <w:tc>
          <w:tcPr>
            <w:tcW w:w="2273" w:type="pct"/>
            <w:shd w:val="clear" w:color="auto" w:fill="auto"/>
            <w:vAlign w:val="center"/>
          </w:tcPr>
          <w:p w14:paraId="50A966B1" w14:textId="4A129A2F"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Песок</w:t>
            </w:r>
          </w:p>
        </w:tc>
        <w:tc>
          <w:tcPr>
            <w:tcW w:w="2304" w:type="pct"/>
            <w:tcBorders>
              <w:top w:val="single" w:sz="4" w:space="0" w:color="auto"/>
              <w:left w:val="nil"/>
              <w:bottom w:val="single" w:sz="4" w:space="0" w:color="auto"/>
              <w:right w:val="single" w:sz="4" w:space="0" w:color="auto"/>
            </w:tcBorders>
            <w:shd w:val="clear" w:color="auto" w:fill="auto"/>
            <w:vAlign w:val="center"/>
          </w:tcPr>
          <w:p w14:paraId="0DD58658" w14:textId="54FF3A9E" w:rsidR="0016275C" w:rsidRPr="00B97A8E" w:rsidRDefault="0016275C" w:rsidP="0016275C">
            <w:pPr>
              <w:jc w:val="center"/>
              <w:rPr>
                <w:rFonts w:ascii="GHEA Grapalat" w:hAnsi="GHEA Grapalat" w:cs="Calibri"/>
                <w:sz w:val="18"/>
                <w:szCs w:val="18"/>
              </w:rPr>
            </w:pPr>
          </w:p>
        </w:tc>
      </w:tr>
      <w:tr w:rsidR="00B97A8E" w:rsidRPr="00B97A8E" w14:paraId="4253C743" w14:textId="77777777" w:rsidTr="003F1E76">
        <w:trPr>
          <w:trHeight w:val="223"/>
          <w:jc w:val="center"/>
        </w:trPr>
        <w:tc>
          <w:tcPr>
            <w:tcW w:w="424" w:type="pct"/>
            <w:shd w:val="clear" w:color="auto" w:fill="auto"/>
            <w:vAlign w:val="center"/>
          </w:tcPr>
          <w:p w14:paraId="486C35D3"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19</w:t>
            </w:r>
          </w:p>
        </w:tc>
        <w:tc>
          <w:tcPr>
            <w:tcW w:w="2273" w:type="pct"/>
            <w:shd w:val="clear" w:color="auto" w:fill="auto"/>
            <w:vAlign w:val="center"/>
          </w:tcPr>
          <w:p w14:paraId="7A59B3CB" w14:textId="31324DCD"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Поликарбонат</w:t>
            </w:r>
          </w:p>
        </w:tc>
        <w:tc>
          <w:tcPr>
            <w:tcW w:w="2304" w:type="pct"/>
            <w:tcBorders>
              <w:top w:val="single" w:sz="4" w:space="0" w:color="auto"/>
              <w:left w:val="nil"/>
              <w:bottom w:val="single" w:sz="4" w:space="0" w:color="auto"/>
              <w:right w:val="single" w:sz="4" w:space="0" w:color="auto"/>
            </w:tcBorders>
            <w:shd w:val="clear" w:color="auto" w:fill="auto"/>
            <w:vAlign w:val="center"/>
          </w:tcPr>
          <w:p w14:paraId="5E537246" w14:textId="5E788FF2" w:rsidR="0016275C" w:rsidRPr="00B97A8E" w:rsidRDefault="0016275C" w:rsidP="0016275C">
            <w:pPr>
              <w:jc w:val="center"/>
              <w:rPr>
                <w:rFonts w:ascii="GHEA Grapalat" w:hAnsi="GHEA Grapalat" w:cs="Calibri"/>
                <w:sz w:val="18"/>
                <w:szCs w:val="18"/>
              </w:rPr>
            </w:pPr>
          </w:p>
        </w:tc>
      </w:tr>
      <w:tr w:rsidR="00B97A8E" w:rsidRPr="00B97A8E" w14:paraId="4EDB288D" w14:textId="77777777" w:rsidTr="003F1E76">
        <w:trPr>
          <w:trHeight w:val="223"/>
          <w:jc w:val="center"/>
        </w:trPr>
        <w:tc>
          <w:tcPr>
            <w:tcW w:w="424" w:type="pct"/>
            <w:shd w:val="clear" w:color="auto" w:fill="auto"/>
            <w:vAlign w:val="center"/>
          </w:tcPr>
          <w:p w14:paraId="23103B65"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20</w:t>
            </w:r>
          </w:p>
        </w:tc>
        <w:tc>
          <w:tcPr>
            <w:tcW w:w="2273" w:type="pct"/>
            <w:shd w:val="clear" w:color="auto" w:fill="auto"/>
            <w:vAlign w:val="center"/>
          </w:tcPr>
          <w:p w14:paraId="40C3544E" w14:textId="23F0FBC7"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Керамогранит</w:t>
            </w:r>
          </w:p>
        </w:tc>
        <w:tc>
          <w:tcPr>
            <w:tcW w:w="2304" w:type="pct"/>
            <w:tcBorders>
              <w:top w:val="single" w:sz="4" w:space="0" w:color="auto"/>
              <w:left w:val="nil"/>
              <w:bottom w:val="single" w:sz="4" w:space="0" w:color="auto"/>
              <w:right w:val="single" w:sz="4" w:space="0" w:color="auto"/>
            </w:tcBorders>
            <w:shd w:val="clear" w:color="auto" w:fill="auto"/>
            <w:vAlign w:val="center"/>
          </w:tcPr>
          <w:p w14:paraId="2085FA2C" w14:textId="52371ADE" w:rsidR="0016275C" w:rsidRPr="00B97A8E" w:rsidRDefault="0016275C" w:rsidP="0016275C">
            <w:pPr>
              <w:jc w:val="center"/>
              <w:rPr>
                <w:rFonts w:ascii="GHEA Grapalat" w:hAnsi="GHEA Grapalat" w:cs="Calibri"/>
                <w:sz w:val="18"/>
                <w:szCs w:val="18"/>
              </w:rPr>
            </w:pPr>
          </w:p>
        </w:tc>
      </w:tr>
      <w:tr w:rsidR="00B97A8E" w:rsidRPr="00B97A8E" w14:paraId="78CE58A4" w14:textId="77777777" w:rsidTr="003F1E76">
        <w:trPr>
          <w:trHeight w:val="223"/>
          <w:jc w:val="center"/>
        </w:trPr>
        <w:tc>
          <w:tcPr>
            <w:tcW w:w="424" w:type="pct"/>
            <w:shd w:val="clear" w:color="auto" w:fill="auto"/>
            <w:vAlign w:val="center"/>
          </w:tcPr>
          <w:p w14:paraId="48AF7666"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21</w:t>
            </w:r>
          </w:p>
        </w:tc>
        <w:tc>
          <w:tcPr>
            <w:tcW w:w="2273" w:type="pct"/>
            <w:shd w:val="clear" w:color="auto" w:fill="auto"/>
            <w:vAlign w:val="center"/>
          </w:tcPr>
          <w:p w14:paraId="0E5E0458" w14:textId="3137ABB8" w:rsidR="0016275C" w:rsidRPr="00B97A8E" w:rsidRDefault="0016275C" w:rsidP="0016275C">
            <w:pPr>
              <w:rPr>
                <w:rFonts w:ascii="GHEA Grapalat" w:hAnsi="GHEA Grapalat"/>
                <w:b/>
                <w:bCs/>
                <w:sz w:val="18"/>
                <w:szCs w:val="18"/>
                <w:lang w:val="hy-AM"/>
              </w:rPr>
            </w:pPr>
            <w:r w:rsidRPr="00B97A8E">
              <w:rPr>
                <w:rStyle w:val="Strong"/>
                <w:rFonts w:ascii="GHEA Grapalat" w:hAnsi="GHEA Grapalat"/>
                <w:b w:val="0"/>
                <w:bCs w:val="0"/>
                <w:sz w:val="18"/>
                <w:szCs w:val="18"/>
              </w:rPr>
              <w:t>Клей для плитки</w:t>
            </w:r>
          </w:p>
        </w:tc>
        <w:tc>
          <w:tcPr>
            <w:tcW w:w="2304" w:type="pct"/>
            <w:tcBorders>
              <w:top w:val="single" w:sz="4" w:space="0" w:color="auto"/>
              <w:left w:val="nil"/>
              <w:bottom w:val="single" w:sz="4" w:space="0" w:color="auto"/>
              <w:right w:val="single" w:sz="4" w:space="0" w:color="auto"/>
            </w:tcBorders>
            <w:shd w:val="clear" w:color="auto" w:fill="auto"/>
            <w:vAlign w:val="center"/>
          </w:tcPr>
          <w:p w14:paraId="47D95CEA" w14:textId="270E9C54" w:rsidR="0016275C" w:rsidRPr="00B97A8E" w:rsidRDefault="0016275C" w:rsidP="0016275C">
            <w:pPr>
              <w:jc w:val="center"/>
              <w:rPr>
                <w:rFonts w:ascii="GHEA Grapalat" w:hAnsi="GHEA Grapalat" w:cs="Calibri"/>
                <w:sz w:val="18"/>
                <w:szCs w:val="18"/>
              </w:rPr>
            </w:pPr>
          </w:p>
        </w:tc>
      </w:tr>
      <w:tr w:rsidR="00B97A8E" w:rsidRPr="00B97A8E" w14:paraId="60FB897E" w14:textId="77777777" w:rsidTr="003F1E76">
        <w:trPr>
          <w:trHeight w:val="223"/>
          <w:jc w:val="center"/>
        </w:trPr>
        <w:tc>
          <w:tcPr>
            <w:tcW w:w="424" w:type="pct"/>
            <w:shd w:val="clear" w:color="auto" w:fill="auto"/>
            <w:vAlign w:val="center"/>
          </w:tcPr>
          <w:p w14:paraId="1F2B9167"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22</w:t>
            </w:r>
          </w:p>
        </w:tc>
        <w:tc>
          <w:tcPr>
            <w:tcW w:w="2273" w:type="pct"/>
            <w:shd w:val="clear" w:color="auto" w:fill="auto"/>
            <w:vAlign w:val="center"/>
          </w:tcPr>
          <w:p w14:paraId="6575DFC7" w14:textId="4C680385"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Затирка для керамогранита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7616BA71" w14:textId="769008A5" w:rsidR="0016275C" w:rsidRPr="00B97A8E" w:rsidRDefault="0016275C" w:rsidP="0016275C">
            <w:pPr>
              <w:jc w:val="center"/>
              <w:rPr>
                <w:rFonts w:ascii="GHEA Grapalat" w:hAnsi="GHEA Grapalat" w:cs="Calibri"/>
                <w:sz w:val="18"/>
                <w:szCs w:val="18"/>
              </w:rPr>
            </w:pPr>
          </w:p>
        </w:tc>
      </w:tr>
      <w:tr w:rsidR="00B97A8E" w:rsidRPr="00B97A8E" w14:paraId="3BB2D68F" w14:textId="77777777" w:rsidTr="003F1E76">
        <w:trPr>
          <w:trHeight w:val="223"/>
          <w:jc w:val="center"/>
        </w:trPr>
        <w:tc>
          <w:tcPr>
            <w:tcW w:w="424" w:type="pct"/>
            <w:shd w:val="clear" w:color="auto" w:fill="auto"/>
            <w:vAlign w:val="center"/>
          </w:tcPr>
          <w:p w14:paraId="2CD69E23"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rPr>
              <w:t>23</w:t>
            </w:r>
          </w:p>
        </w:tc>
        <w:tc>
          <w:tcPr>
            <w:tcW w:w="2273" w:type="pct"/>
            <w:shd w:val="clear" w:color="auto" w:fill="auto"/>
            <w:vAlign w:val="center"/>
          </w:tcPr>
          <w:p w14:paraId="407D65C1" w14:textId="5ADCF890"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Цементно-песчаный клей</w:t>
            </w:r>
          </w:p>
        </w:tc>
        <w:tc>
          <w:tcPr>
            <w:tcW w:w="2304" w:type="pct"/>
            <w:tcBorders>
              <w:top w:val="single" w:sz="4" w:space="0" w:color="auto"/>
              <w:left w:val="nil"/>
              <w:bottom w:val="single" w:sz="4" w:space="0" w:color="auto"/>
              <w:right w:val="single" w:sz="4" w:space="0" w:color="auto"/>
            </w:tcBorders>
            <w:shd w:val="clear" w:color="auto" w:fill="auto"/>
            <w:vAlign w:val="center"/>
          </w:tcPr>
          <w:p w14:paraId="25B56A11" w14:textId="0EA8A2BF" w:rsidR="0016275C" w:rsidRPr="00B97A8E" w:rsidRDefault="0016275C" w:rsidP="0016275C">
            <w:pPr>
              <w:jc w:val="center"/>
              <w:rPr>
                <w:rFonts w:ascii="GHEA Grapalat" w:hAnsi="GHEA Grapalat" w:cs="Calibri"/>
                <w:sz w:val="18"/>
                <w:szCs w:val="18"/>
              </w:rPr>
            </w:pPr>
          </w:p>
        </w:tc>
      </w:tr>
      <w:tr w:rsidR="00B97A8E" w:rsidRPr="00B97A8E" w14:paraId="32D950FD" w14:textId="77777777" w:rsidTr="003F1E76">
        <w:trPr>
          <w:trHeight w:val="223"/>
          <w:jc w:val="center"/>
        </w:trPr>
        <w:tc>
          <w:tcPr>
            <w:tcW w:w="424" w:type="pct"/>
            <w:shd w:val="clear" w:color="auto" w:fill="auto"/>
            <w:vAlign w:val="center"/>
          </w:tcPr>
          <w:p w14:paraId="56DDF142"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lang w:val="hy-AM"/>
              </w:rPr>
              <w:t>24</w:t>
            </w:r>
          </w:p>
        </w:tc>
        <w:tc>
          <w:tcPr>
            <w:tcW w:w="2273" w:type="pct"/>
            <w:shd w:val="clear" w:color="auto" w:fill="auto"/>
            <w:vAlign w:val="center"/>
          </w:tcPr>
          <w:p w14:paraId="1B7D4B7E" w14:textId="14B06127"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Краска на водной основе</w:t>
            </w:r>
          </w:p>
        </w:tc>
        <w:tc>
          <w:tcPr>
            <w:tcW w:w="2304" w:type="pct"/>
            <w:tcBorders>
              <w:top w:val="single" w:sz="4" w:space="0" w:color="auto"/>
              <w:left w:val="nil"/>
              <w:bottom w:val="single" w:sz="4" w:space="0" w:color="auto"/>
              <w:right w:val="single" w:sz="4" w:space="0" w:color="auto"/>
            </w:tcBorders>
            <w:shd w:val="clear" w:color="auto" w:fill="auto"/>
            <w:vAlign w:val="center"/>
          </w:tcPr>
          <w:p w14:paraId="30C5E46F" w14:textId="76783627" w:rsidR="0016275C" w:rsidRPr="00B97A8E" w:rsidRDefault="0016275C" w:rsidP="0016275C">
            <w:pPr>
              <w:jc w:val="center"/>
              <w:rPr>
                <w:rFonts w:ascii="GHEA Grapalat" w:hAnsi="GHEA Grapalat" w:cs="Calibri"/>
                <w:sz w:val="18"/>
                <w:szCs w:val="18"/>
              </w:rPr>
            </w:pPr>
          </w:p>
        </w:tc>
      </w:tr>
      <w:tr w:rsidR="00B97A8E" w:rsidRPr="00B97A8E" w14:paraId="6628E80B" w14:textId="77777777" w:rsidTr="003F1E76">
        <w:trPr>
          <w:trHeight w:val="223"/>
          <w:jc w:val="center"/>
        </w:trPr>
        <w:tc>
          <w:tcPr>
            <w:tcW w:w="424" w:type="pct"/>
            <w:shd w:val="clear" w:color="auto" w:fill="auto"/>
            <w:vAlign w:val="center"/>
          </w:tcPr>
          <w:p w14:paraId="5604CB82"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lang w:val="hy-AM"/>
              </w:rPr>
              <w:t>25</w:t>
            </w:r>
          </w:p>
        </w:tc>
        <w:tc>
          <w:tcPr>
            <w:tcW w:w="2273" w:type="pct"/>
            <w:shd w:val="clear" w:color="auto" w:fill="auto"/>
            <w:vAlign w:val="center"/>
          </w:tcPr>
          <w:p w14:paraId="11000CA7" w14:textId="0AC4C3C4"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Гипсокартон</w:t>
            </w:r>
          </w:p>
        </w:tc>
        <w:tc>
          <w:tcPr>
            <w:tcW w:w="2304" w:type="pct"/>
            <w:tcBorders>
              <w:top w:val="single" w:sz="4" w:space="0" w:color="auto"/>
              <w:left w:val="nil"/>
              <w:bottom w:val="single" w:sz="4" w:space="0" w:color="auto"/>
              <w:right w:val="single" w:sz="4" w:space="0" w:color="auto"/>
            </w:tcBorders>
            <w:shd w:val="clear" w:color="auto" w:fill="auto"/>
            <w:vAlign w:val="center"/>
          </w:tcPr>
          <w:p w14:paraId="49F20EA7" w14:textId="7CC25BEB" w:rsidR="0016275C" w:rsidRPr="00B97A8E" w:rsidRDefault="0016275C" w:rsidP="0016275C">
            <w:pPr>
              <w:jc w:val="center"/>
              <w:rPr>
                <w:rFonts w:ascii="GHEA Grapalat" w:hAnsi="GHEA Grapalat" w:cs="Calibri"/>
                <w:sz w:val="18"/>
                <w:szCs w:val="18"/>
              </w:rPr>
            </w:pPr>
          </w:p>
        </w:tc>
      </w:tr>
      <w:tr w:rsidR="00B97A8E" w:rsidRPr="00B97A8E" w14:paraId="44F17E9D" w14:textId="77777777" w:rsidTr="003F1E76">
        <w:trPr>
          <w:trHeight w:val="223"/>
          <w:jc w:val="center"/>
        </w:trPr>
        <w:tc>
          <w:tcPr>
            <w:tcW w:w="424" w:type="pct"/>
            <w:shd w:val="clear" w:color="auto" w:fill="auto"/>
            <w:vAlign w:val="center"/>
          </w:tcPr>
          <w:p w14:paraId="4A5AE3DC" w14:textId="77777777" w:rsidR="0016275C" w:rsidRPr="00B97A8E" w:rsidRDefault="0016275C" w:rsidP="0016275C">
            <w:pPr>
              <w:jc w:val="center"/>
              <w:rPr>
                <w:rFonts w:ascii="GHEA Grapalat" w:hAnsi="GHEA Grapalat" w:cs="Calibri"/>
                <w:sz w:val="18"/>
                <w:szCs w:val="18"/>
              </w:rPr>
            </w:pPr>
            <w:r w:rsidRPr="00B97A8E">
              <w:rPr>
                <w:rFonts w:ascii="GHEA Grapalat" w:hAnsi="GHEA Grapalat" w:cs="Calibri"/>
                <w:sz w:val="18"/>
                <w:szCs w:val="18"/>
                <w:lang w:val="hy-AM"/>
              </w:rPr>
              <w:t>26</w:t>
            </w:r>
          </w:p>
        </w:tc>
        <w:tc>
          <w:tcPr>
            <w:tcW w:w="2273" w:type="pct"/>
            <w:shd w:val="clear" w:color="auto" w:fill="auto"/>
            <w:vAlign w:val="center"/>
          </w:tcPr>
          <w:p w14:paraId="1BE43E0C" w14:textId="6EF3F9D8" w:rsidR="0016275C" w:rsidRPr="00B97A8E" w:rsidRDefault="0016275C" w:rsidP="0016275C">
            <w:pPr>
              <w:rPr>
                <w:rFonts w:ascii="GHEA Grapalat" w:hAnsi="GHEA Grapalat"/>
                <w:sz w:val="18"/>
                <w:szCs w:val="18"/>
                <w:lang w:val="hy-AM"/>
              </w:rPr>
            </w:pPr>
            <w:r w:rsidRPr="00B97A8E">
              <w:rPr>
                <w:rFonts w:ascii="GHEA Grapalat" w:hAnsi="GHEA Grapalat"/>
                <w:sz w:val="18"/>
                <w:szCs w:val="18"/>
              </w:rPr>
              <w:t>Гипсонийт / Гипсоплита (ГВЛ)</w:t>
            </w:r>
          </w:p>
        </w:tc>
        <w:tc>
          <w:tcPr>
            <w:tcW w:w="2304" w:type="pct"/>
            <w:tcBorders>
              <w:top w:val="single" w:sz="4" w:space="0" w:color="auto"/>
              <w:left w:val="nil"/>
              <w:bottom w:val="single" w:sz="4" w:space="0" w:color="auto"/>
              <w:right w:val="single" w:sz="4" w:space="0" w:color="auto"/>
            </w:tcBorders>
            <w:shd w:val="clear" w:color="auto" w:fill="auto"/>
            <w:vAlign w:val="center"/>
          </w:tcPr>
          <w:p w14:paraId="1E2D2502" w14:textId="474D39FC" w:rsidR="0016275C" w:rsidRPr="00B97A8E" w:rsidRDefault="0016275C" w:rsidP="0016275C">
            <w:pPr>
              <w:jc w:val="center"/>
              <w:rPr>
                <w:rFonts w:ascii="GHEA Grapalat" w:hAnsi="GHEA Grapalat" w:cs="Calibri"/>
                <w:sz w:val="18"/>
                <w:szCs w:val="18"/>
              </w:rPr>
            </w:pPr>
          </w:p>
        </w:tc>
      </w:tr>
      <w:tr w:rsidR="00B97A8E" w:rsidRPr="00B97A8E" w14:paraId="377AA435" w14:textId="77777777" w:rsidTr="003F1E76">
        <w:trPr>
          <w:trHeight w:val="223"/>
          <w:jc w:val="center"/>
        </w:trPr>
        <w:tc>
          <w:tcPr>
            <w:tcW w:w="424" w:type="pct"/>
            <w:shd w:val="clear" w:color="auto" w:fill="auto"/>
            <w:vAlign w:val="center"/>
          </w:tcPr>
          <w:p w14:paraId="05635155" w14:textId="7A55C128"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27</w:t>
            </w:r>
          </w:p>
        </w:tc>
        <w:tc>
          <w:tcPr>
            <w:tcW w:w="2273" w:type="pct"/>
            <w:shd w:val="clear" w:color="auto" w:fill="auto"/>
            <w:vAlign w:val="center"/>
          </w:tcPr>
          <w:p w14:paraId="4E33EB24" w14:textId="20C4C6EF" w:rsidR="0016275C" w:rsidRPr="00B97A8E" w:rsidRDefault="0016275C" w:rsidP="0016275C">
            <w:pPr>
              <w:rPr>
                <w:rFonts w:ascii="GHEA Grapalat" w:hAnsi="GHEA Grapalat" w:cs="Calibri"/>
                <w:sz w:val="18"/>
                <w:szCs w:val="18"/>
              </w:rPr>
            </w:pPr>
            <w:r w:rsidRPr="00B97A8E">
              <w:rPr>
                <w:rFonts w:ascii="GHEA Grapalat" w:hAnsi="GHEA Grapalat"/>
                <w:sz w:val="18"/>
                <w:szCs w:val="18"/>
              </w:rPr>
              <w:t>Гипсовая смесь / гипс (в зависимости от контекста)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38D0A5EF" w14:textId="77777777" w:rsidR="0016275C" w:rsidRPr="00B97A8E" w:rsidRDefault="0016275C" w:rsidP="0016275C">
            <w:pPr>
              <w:jc w:val="center"/>
              <w:rPr>
                <w:rFonts w:ascii="GHEA Grapalat" w:hAnsi="GHEA Grapalat" w:cs="Calibri"/>
                <w:sz w:val="18"/>
                <w:szCs w:val="18"/>
              </w:rPr>
            </w:pPr>
          </w:p>
        </w:tc>
      </w:tr>
      <w:tr w:rsidR="00B97A8E" w:rsidRPr="00B97A8E" w14:paraId="6E19E32F" w14:textId="77777777" w:rsidTr="003F1E76">
        <w:trPr>
          <w:trHeight w:val="223"/>
          <w:jc w:val="center"/>
        </w:trPr>
        <w:tc>
          <w:tcPr>
            <w:tcW w:w="424" w:type="pct"/>
            <w:shd w:val="clear" w:color="auto" w:fill="auto"/>
            <w:vAlign w:val="center"/>
          </w:tcPr>
          <w:p w14:paraId="06C5AEBF" w14:textId="46E0069B"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28</w:t>
            </w:r>
          </w:p>
        </w:tc>
        <w:tc>
          <w:tcPr>
            <w:tcW w:w="2273" w:type="pct"/>
            <w:shd w:val="clear" w:color="auto" w:fill="auto"/>
            <w:vAlign w:val="center"/>
          </w:tcPr>
          <w:p w14:paraId="68CD9C31" w14:textId="38109538" w:rsidR="0016275C" w:rsidRPr="00B97A8E" w:rsidRDefault="0016275C" w:rsidP="0016275C">
            <w:pPr>
              <w:rPr>
                <w:rFonts w:ascii="GHEA Grapalat" w:hAnsi="GHEA Grapalat" w:cs="Calibri"/>
                <w:sz w:val="18"/>
                <w:szCs w:val="18"/>
              </w:rPr>
            </w:pPr>
            <w:r w:rsidRPr="00B97A8E">
              <w:rPr>
                <w:rFonts w:ascii="GHEA Grapalat" w:hAnsi="GHEA Grapalat"/>
                <w:sz w:val="18"/>
                <w:szCs w:val="18"/>
              </w:rPr>
              <w:t>Латексная краска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32EDF698" w14:textId="77777777" w:rsidR="0016275C" w:rsidRPr="00B97A8E" w:rsidRDefault="0016275C" w:rsidP="0016275C">
            <w:pPr>
              <w:jc w:val="center"/>
              <w:rPr>
                <w:rFonts w:ascii="GHEA Grapalat" w:hAnsi="GHEA Grapalat" w:cs="Calibri"/>
                <w:sz w:val="18"/>
                <w:szCs w:val="18"/>
              </w:rPr>
            </w:pPr>
          </w:p>
        </w:tc>
      </w:tr>
      <w:tr w:rsidR="00B97A8E" w:rsidRPr="00B97A8E" w14:paraId="7C17BA31" w14:textId="77777777" w:rsidTr="003F1E76">
        <w:trPr>
          <w:trHeight w:val="223"/>
          <w:jc w:val="center"/>
        </w:trPr>
        <w:tc>
          <w:tcPr>
            <w:tcW w:w="424" w:type="pct"/>
            <w:shd w:val="clear" w:color="auto" w:fill="auto"/>
            <w:vAlign w:val="center"/>
          </w:tcPr>
          <w:p w14:paraId="4807ADC7" w14:textId="1B6A3184"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29</w:t>
            </w:r>
          </w:p>
        </w:tc>
        <w:tc>
          <w:tcPr>
            <w:tcW w:w="2273" w:type="pct"/>
            <w:shd w:val="clear" w:color="auto" w:fill="auto"/>
            <w:vAlign w:val="center"/>
          </w:tcPr>
          <w:p w14:paraId="69A28820" w14:textId="6F394960" w:rsidR="0016275C" w:rsidRPr="00B97A8E" w:rsidRDefault="0016275C" w:rsidP="0016275C">
            <w:pPr>
              <w:rPr>
                <w:rFonts w:ascii="GHEA Grapalat" w:hAnsi="GHEA Grapalat" w:cs="Calibri"/>
                <w:sz w:val="18"/>
                <w:szCs w:val="18"/>
              </w:rPr>
            </w:pPr>
            <w:r w:rsidRPr="00B97A8E">
              <w:rPr>
                <w:rFonts w:ascii="GHEA Grapalat" w:hAnsi="GHEA Grapalat"/>
                <w:sz w:val="18"/>
                <w:szCs w:val="18"/>
              </w:rPr>
              <w:t>Силикон</w:t>
            </w:r>
          </w:p>
        </w:tc>
        <w:tc>
          <w:tcPr>
            <w:tcW w:w="2304" w:type="pct"/>
            <w:tcBorders>
              <w:top w:val="single" w:sz="4" w:space="0" w:color="auto"/>
              <w:left w:val="nil"/>
              <w:bottom w:val="single" w:sz="4" w:space="0" w:color="auto"/>
              <w:right w:val="single" w:sz="4" w:space="0" w:color="auto"/>
            </w:tcBorders>
            <w:shd w:val="clear" w:color="auto" w:fill="auto"/>
            <w:vAlign w:val="center"/>
          </w:tcPr>
          <w:p w14:paraId="1B4D35DA" w14:textId="77777777" w:rsidR="0016275C" w:rsidRPr="00B97A8E" w:rsidRDefault="0016275C" w:rsidP="0016275C">
            <w:pPr>
              <w:jc w:val="center"/>
              <w:rPr>
                <w:rFonts w:ascii="GHEA Grapalat" w:hAnsi="GHEA Grapalat" w:cs="Calibri"/>
                <w:sz w:val="18"/>
                <w:szCs w:val="18"/>
              </w:rPr>
            </w:pPr>
          </w:p>
        </w:tc>
      </w:tr>
      <w:tr w:rsidR="00B97A8E" w:rsidRPr="00B97A8E" w14:paraId="68987C01" w14:textId="77777777" w:rsidTr="003F1E76">
        <w:trPr>
          <w:trHeight w:val="223"/>
          <w:jc w:val="center"/>
        </w:trPr>
        <w:tc>
          <w:tcPr>
            <w:tcW w:w="424" w:type="pct"/>
            <w:shd w:val="clear" w:color="auto" w:fill="auto"/>
            <w:vAlign w:val="center"/>
          </w:tcPr>
          <w:p w14:paraId="7440F7F7" w14:textId="53FA5A30"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30</w:t>
            </w:r>
          </w:p>
        </w:tc>
        <w:tc>
          <w:tcPr>
            <w:tcW w:w="2273" w:type="pct"/>
            <w:shd w:val="clear" w:color="auto" w:fill="auto"/>
            <w:vAlign w:val="center"/>
          </w:tcPr>
          <w:p w14:paraId="7B75B0C5" w14:textId="03C0E562" w:rsidR="0016275C" w:rsidRPr="00B97A8E" w:rsidRDefault="0016275C" w:rsidP="0016275C">
            <w:pPr>
              <w:rPr>
                <w:rFonts w:ascii="GHEA Grapalat" w:hAnsi="GHEA Grapalat" w:cs="Calibri"/>
                <w:sz w:val="18"/>
                <w:szCs w:val="18"/>
              </w:rPr>
            </w:pPr>
            <w:r w:rsidRPr="00B97A8E">
              <w:rPr>
                <w:rFonts w:ascii="GHEA Grapalat" w:hAnsi="GHEA Grapalat"/>
                <w:sz w:val="18"/>
                <w:szCs w:val="18"/>
              </w:rPr>
              <w:t>Штукатурный уголок</w:t>
            </w:r>
          </w:p>
        </w:tc>
        <w:tc>
          <w:tcPr>
            <w:tcW w:w="2304" w:type="pct"/>
            <w:tcBorders>
              <w:top w:val="single" w:sz="4" w:space="0" w:color="auto"/>
              <w:left w:val="nil"/>
              <w:bottom w:val="single" w:sz="4" w:space="0" w:color="auto"/>
              <w:right w:val="single" w:sz="4" w:space="0" w:color="auto"/>
            </w:tcBorders>
            <w:shd w:val="clear" w:color="auto" w:fill="auto"/>
            <w:vAlign w:val="center"/>
          </w:tcPr>
          <w:p w14:paraId="6D0B6116" w14:textId="77777777" w:rsidR="0016275C" w:rsidRPr="00B97A8E" w:rsidRDefault="0016275C" w:rsidP="0016275C">
            <w:pPr>
              <w:jc w:val="center"/>
              <w:rPr>
                <w:rFonts w:ascii="GHEA Grapalat" w:hAnsi="GHEA Grapalat" w:cs="Calibri"/>
                <w:sz w:val="18"/>
                <w:szCs w:val="18"/>
              </w:rPr>
            </w:pPr>
          </w:p>
        </w:tc>
      </w:tr>
      <w:tr w:rsidR="00B97A8E" w:rsidRPr="00B97A8E" w14:paraId="51F2F8C3" w14:textId="77777777" w:rsidTr="003F1E76">
        <w:trPr>
          <w:trHeight w:val="223"/>
          <w:jc w:val="center"/>
        </w:trPr>
        <w:tc>
          <w:tcPr>
            <w:tcW w:w="424" w:type="pct"/>
            <w:shd w:val="clear" w:color="auto" w:fill="auto"/>
            <w:vAlign w:val="center"/>
          </w:tcPr>
          <w:p w14:paraId="119BB2E1" w14:textId="4662B6FC"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31</w:t>
            </w:r>
          </w:p>
        </w:tc>
        <w:tc>
          <w:tcPr>
            <w:tcW w:w="2273" w:type="pct"/>
            <w:shd w:val="clear" w:color="auto" w:fill="auto"/>
            <w:vAlign w:val="center"/>
          </w:tcPr>
          <w:p w14:paraId="1D2A1B96" w14:textId="1A2C9DAC" w:rsidR="0016275C" w:rsidRPr="00B97A8E" w:rsidRDefault="0016275C" w:rsidP="0016275C">
            <w:pPr>
              <w:rPr>
                <w:rFonts w:ascii="GHEA Grapalat" w:hAnsi="GHEA Grapalat" w:cs="Calibri"/>
                <w:sz w:val="18"/>
                <w:szCs w:val="18"/>
              </w:rPr>
            </w:pPr>
            <w:r w:rsidRPr="00B97A8E">
              <w:rPr>
                <w:rFonts w:ascii="GHEA Grapalat" w:hAnsi="GHEA Grapalat"/>
                <w:sz w:val="18"/>
                <w:szCs w:val="18"/>
              </w:rPr>
              <w:t>Коробка для автомата / щиток</w:t>
            </w:r>
          </w:p>
        </w:tc>
        <w:tc>
          <w:tcPr>
            <w:tcW w:w="2304" w:type="pct"/>
            <w:tcBorders>
              <w:top w:val="single" w:sz="4" w:space="0" w:color="auto"/>
              <w:left w:val="nil"/>
              <w:bottom w:val="single" w:sz="4" w:space="0" w:color="auto"/>
              <w:right w:val="single" w:sz="4" w:space="0" w:color="auto"/>
            </w:tcBorders>
            <w:shd w:val="clear" w:color="auto" w:fill="auto"/>
            <w:vAlign w:val="center"/>
          </w:tcPr>
          <w:p w14:paraId="737105A8" w14:textId="77777777" w:rsidR="0016275C" w:rsidRPr="00B97A8E" w:rsidRDefault="0016275C" w:rsidP="0016275C">
            <w:pPr>
              <w:jc w:val="center"/>
              <w:rPr>
                <w:rFonts w:ascii="GHEA Grapalat" w:hAnsi="GHEA Grapalat" w:cs="Calibri"/>
                <w:sz w:val="18"/>
                <w:szCs w:val="18"/>
              </w:rPr>
            </w:pPr>
          </w:p>
        </w:tc>
      </w:tr>
      <w:tr w:rsidR="00B97A8E" w:rsidRPr="00B97A8E" w14:paraId="107E088C" w14:textId="77777777" w:rsidTr="003F1E76">
        <w:trPr>
          <w:trHeight w:val="223"/>
          <w:jc w:val="center"/>
        </w:trPr>
        <w:tc>
          <w:tcPr>
            <w:tcW w:w="424" w:type="pct"/>
            <w:shd w:val="clear" w:color="auto" w:fill="auto"/>
            <w:vAlign w:val="center"/>
          </w:tcPr>
          <w:p w14:paraId="3F94ADD7" w14:textId="5412A954"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32</w:t>
            </w:r>
          </w:p>
        </w:tc>
        <w:tc>
          <w:tcPr>
            <w:tcW w:w="2273" w:type="pct"/>
            <w:shd w:val="clear" w:color="auto" w:fill="auto"/>
            <w:vAlign w:val="center"/>
          </w:tcPr>
          <w:p w14:paraId="45DDD7FD" w14:textId="3CA98462" w:rsidR="0016275C" w:rsidRPr="00B97A8E" w:rsidRDefault="0016275C" w:rsidP="0016275C">
            <w:pPr>
              <w:rPr>
                <w:rFonts w:ascii="GHEA Grapalat" w:hAnsi="GHEA Grapalat" w:cs="Calibri"/>
                <w:sz w:val="18"/>
                <w:szCs w:val="18"/>
              </w:rPr>
            </w:pPr>
            <w:r w:rsidRPr="00B97A8E">
              <w:rPr>
                <w:rFonts w:ascii="GHEA Grapalat" w:hAnsi="GHEA Grapalat"/>
                <w:sz w:val="18"/>
                <w:szCs w:val="18"/>
              </w:rPr>
              <w:t>LED-лампа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6AB3D84E" w14:textId="77777777" w:rsidR="0016275C" w:rsidRPr="00B97A8E" w:rsidRDefault="0016275C" w:rsidP="0016275C">
            <w:pPr>
              <w:jc w:val="center"/>
              <w:rPr>
                <w:rFonts w:ascii="GHEA Grapalat" w:hAnsi="GHEA Grapalat" w:cs="Calibri"/>
                <w:sz w:val="18"/>
                <w:szCs w:val="18"/>
              </w:rPr>
            </w:pPr>
          </w:p>
        </w:tc>
      </w:tr>
      <w:tr w:rsidR="00B97A8E" w:rsidRPr="00B97A8E" w14:paraId="48B6291B" w14:textId="77777777" w:rsidTr="003F1E76">
        <w:trPr>
          <w:trHeight w:val="223"/>
          <w:jc w:val="center"/>
        </w:trPr>
        <w:tc>
          <w:tcPr>
            <w:tcW w:w="424" w:type="pct"/>
            <w:shd w:val="clear" w:color="auto" w:fill="auto"/>
            <w:vAlign w:val="center"/>
          </w:tcPr>
          <w:p w14:paraId="0A227908" w14:textId="6AF6D5CD"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33</w:t>
            </w:r>
          </w:p>
        </w:tc>
        <w:tc>
          <w:tcPr>
            <w:tcW w:w="2273" w:type="pct"/>
            <w:shd w:val="clear" w:color="auto" w:fill="auto"/>
            <w:vAlign w:val="center"/>
          </w:tcPr>
          <w:p w14:paraId="6789E785" w14:textId="4E488695" w:rsidR="0016275C" w:rsidRPr="00B97A8E" w:rsidRDefault="0016275C" w:rsidP="0016275C">
            <w:pPr>
              <w:rPr>
                <w:rFonts w:ascii="GHEA Grapalat" w:hAnsi="GHEA Grapalat" w:cs="Calibri"/>
                <w:b/>
                <w:bCs/>
                <w:sz w:val="18"/>
                <w:szCs w:val="18"/>
              </w:rPr>
            </w:pPr>
            <w:r w:rsidRPr="00B97A8E">
              <w:rPr>
                <w:rStyle w:val="Strong"/>
                <w:rFonts w:ascii="GHEA Grapalat" w:hAnsi="GHEA Grapalat"/>
                <w:b w:val="0"/>
                <w:bCs w:val="0"/>
                <w:sz w:val="18"/>
                <w:szCs w:val="18"/>
              </w:rPr>
              <w:t>Выключатели</w:t>
            </w:r>
            <w:r w:rsidRPr="00B97A8E">
              <w:rPr>
                <w:rFonts w:ascii="GHEA Grapalat" w:hAnsi="GHEA Grapalat" w:cs="Calibri"/>
                <w:b/>
                <w:bCs/>
                <w:sz w:val="18"/>
                <w:szCs w:val="18"/>
              </w:rPr>
              <w:t xml:space="preserve"> </w:t>
            </w:r>
          </w:p>
        </w:tc>
        <w:tc>
          <w:tcPr>
            <w:tcW w:w="2304" w:type="pct"/>
            <w:tcBorders>
              <w:top w:val="single" w:sz="4" w:space="0" w:color="auto"/>
              <w:left w:val="nil"/>
              <w:bottom w:val="single" w:sz="4" w:space="0" w:color="auto"/>
              <w:right w:val="single" w:sz="4" w:space="0" w:color="auto"/>
            </w:tcBorders>
            <w:shd w:val="clear" w:color="auto" w:fill="auto"/>
            <w:vAlign w:val="center"/>
          </w:tcPr>
          <w:p w14:paraId="3083BB53" w14:textId="77777777" w:rsidR="0016275C" w:rsidRPr="00B97A8E" w:rsidRDefault="0016275C" w:rsidP="0016275C">
            <w:pPr>
              <w:jc w:val="center"/>
              <w:rPr>
                <w:rFonts w:ascii="GHEA Grapalat" w:hAnsi="GHEA Grapalat" w:cs="Calibri"/>
                <w:sz w:val="18"/>
                <w:szCs w:val="18"/>
              </w:rPr>
            </w:pPr>
          </w:p>
        </w:tc>
      </w:tr>
      <w:tr w:rsidR="00B97A8E" w:rsidRPr="00B97A8E" w14:paraId="61066D9A" w14:textId="77777777" w:rsidTr="003F1E76">
        <w:trPr>
          <w:trHeight w:val="223"/>
          <w:jc w:val="center"/>
        </w:trPr>
        <w:tc>
          <w:tcPr>
            <w:tcW w:w="424" w:type="pct"/>
            <w:shd w:val="clear" w:color="auto" w:fill="auto"/>
            <w:vAlign w:val="center"/>
          </w:tcPr>
          <w:p w14:paraId="1959D0E5" w14:textId="1A7514F5"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34</w:t>
            </w:r>
          </w:p>
        </w:tc>
        <w:tc>
          <w:tcPr>
            <w:tcW w:w="2273" w:type="pct"/>
            <w:shd w:val="clear" w:color="auto" w:fill="auto"/>
            <w:vAlign w:val="center"/>
          </w:tcPr>
          <w:p w14:paraId="25AFB1D1" w14:textId="4F5FD9F2" w:rsidR="0016275C" w:rsidRPr="00B97A8E" w:rsidRDefault="0016275C" w:rsidP="0016275C">
            <w:pPr>
              <w:rPr>
                <w:rFonts w:ascii="GHEA Grapalat" w:hAnsi="GHEA Grapalat" w:cs="Calibri"/>
                <w:sz w:val="18"/>
                <w:szCs w:val="18"/>
              </w:rPr>
            </w:pPr>
            <w:r w:rsidRPr="00B97A8E">
              <w:rPr>
                <w:rFonts w:ascii="GHEA Grapalat" w:hAnsi="GHEA Grapalat"/>
                <w:sz w:val="18"/>
                <w:szCs w:val="18"/>
              </w:rPr>
              <w:t>Розетка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6045637C" w14:textId="77777777" w:rsidR="0016275C" w:rsidRPr="00B97A8E" w:rsidRDefault="0016275C" w:rsidP="0016275C">
            <w:pPr>
              <w:jc w:val="center"/>
              <w:rPr>
                <w:rFonts w:ascii="GHEA Grapalat" w:hAnsi="GHEA Grapalat" w:cs="Calibri"/>
                <w:sz w:val="18"/>
                <w:szCs w:val="18"/>
              </w:rPr>
            </w:pPr>
          </w:p>
        </w:tc>
      </w:tr>
      <w:tr w:rsidR="00B97A8E" w:rsidRPr="00B97A8E" w14:paraId="67F52466" w14:textId="77777777" w:rsidTr="003F1E76">
        <w:trPr>
          <w:trHeight w:val="223"/>
          <w:jc w:val="center"/>
        </w:trPr>
        <w:tc>
          <w:tcPr>
            <w:tcW w:w="424" w:type="pct"/>
            <w:shd w:val="clear" w:color="auto" w:fill="auto"/>
            <w:vAlign w:val="center"/>
          </w:tcPr>
          <w:p w14:paraId="7AADA98F" w14:textId="18B1BBAB"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35</w:t>
            </w:r>
          </w:p>
        </w:tc>
        <w:tc>
          <w:tcPr>
            <w:tcW w:w="2273" w:type="pct"/>
            <w:shd w:val="clear" w:color="auto" w:fill="auto"/>
            <w:vAlign w:val="center"/>
          </w:tcPr>
          <w:p w14:paraId="734EC36A" w14:textId="2B38EE42" w:rsidR="0016275C" w:rsidRPr="00B97A8E" w:rsidRDefault="0016275C" w:rsidP="0016275C">
            <w:pPr>
              <w:rPr>
                <w:rFonts w:ascii="GHEA Grapalat" w:hAnsi="GHEA Grapalat" w:cs="Calibri"/>
                <w:sz w:val="18"/>
                <w:szCs w:val="18"/>
              </w:rPr>
            </w:pPr>
            <w:r w:rsidRPr="00B97A8E">
              <w:rPr>
                <w:rFonts w:ascii="GHEA Grapalat" w:hAnsi="GHEA Grapalat"/>
                <w:sz w:val="18"/>
                <w:szCs w:val="18"/>
              </w:rPr>
              <w:t>Кабель-канал 2 м</w:t>
            </w:r>
          </w:p>
        </w:tc>
        <w:tc>
          <w:tcPr>
            <w:tcW w:w="2304" w:type="pct"/>
            <w:tcBorders>
              <w:top w:val="single" w:sz="4" w:space="0" w:color="auto"/>
              <w:left w:val="nil"/>
              <w:bottom w:val="single" w:sz="4" w:space="0" w:color="auto"/>
              <w:right w:val="single" w:sz="4" w:space="0" w:color="auto"/>
            </w:tcBorders>
            <w:shd w:val="clear" w:color="auto" w:fill="auto"/>
            <w:vAlign w:val="center"/>
          </w:tcPr>
          <w:p w14:paraId="2FABAC13" w14:textId="77777777" w:rsidR="0016275C" w:rsidRPr="00B97A8E" w:rsidRDefault="0016275C" w:rsidP="0016275C">
            <w:pPr>
              <w:jc w:val="center"/>
              <w:rPr>
                <w:rFonts w:ascii="GHEA Grapalat" w:hAnsi="GHEA Grapalat" w:cs="Calibri"/>
                <w:sz w:val="18"/>
                <w:szCs w:val="18"/>
              </w:rPr>
            </w:pPr>
          </w:p>
        </w:tc>
      </w:tr>
      <w:tr w:rsidR="00B97A8E" w:rsidRPr="00B97A8E" w14:paraId="4D811A60" w14:textId="77777777" w:rsidTr="003F1E76">
        <w:trPr>
          <w:trHeight w:val="223"/>
          <w:jc w:val="center"/>
        </w:trPr>
        <w:tc>
          <w:tcPr>
            <w:tcW w:w="424" w:type="pct"/>
            <w:shd w:val="clear" w:color="auto" w:fill="auto"/>
            <w:vAlign w:val="center"/>
          </w:tcPr>
          <w:p w14:paraId="49B31A97" w14:textId="75795F97"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36</w:t>
            </w:r>
          </w:p>
        </w:tc>
        <w:tc>
          <w:tcPr>
            <w:tcW w:w="2273" w:type="pct"/>
            <w:shd w:val="clear" w:color="auto" w:fill="auto"/>
            <w:vAlign w:val="center"/>
          </w:tcPr>
          <w:p w14:paraId="770FE353" w14:textId="42192F8B" w:rsidR="0016275C" w:rsidRPr="00B97A8E" w:rsidRDefault="0016275C" w:rsidP="0016275C">
            <w:pPr>
              <w:rPr>
                <w:rFonts w:ascii="GHEA Grapalat" w:hAnsi="GHEA Grapalat" w:cs="Calibri"/>
                <w:sz w:val="18"/>
                <w:szCs w:val="18"/>
              </w:rPr>
            </w:pPr>
            <w:r w:rsidRPr="00B97A8E">
              <w:rPr>
                <w:rFonts w:ascii="GHEA Grapalat" w:hAnsi="GHEA Grapalat"/>
                <w:sz w:val="18"/>
                <w:szCs w:val="18"/>
              </w:rPr>
              <w:t>Монтажная пена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3790EA81" w14:textId="77777777" w:rsidR="0016275C" w:rsidRPr="00B97A8E" w:rsidRDefault="0016275C" w:rsidP="0016275C">
            <w:pPr>
              <w:jc w:val="center"/>
              <w:rPr>
                <w:rFonts w:ascii="GHEA Grapalat" w:hAnsi="GHEA Grapalat" w:cs="Calibri"/>
                <w:sz w:val="18"/>
                <w:szCs w:val="18"/>
              </w:rPr>
            </w:pPr>
          </w:p>
        </w:tc>
      </w:tr>
      <w:tr w:rsidR="00B97A8E" w:rsidRPr="00B97A8E" w14:paraId="7C489D38" w14:textId="77777777" w:rsidTr="003F1E76">
        <w:trPr>
          <w:trHeight w:val="223"/>
          <w:jc w:val="center"/>
        </w:trPr>
        <w:tc>
          <w:tcPr>
            <w:tcW w:w="424" w:type="pct"/>
            <w:shd w:val="clear" w:color="auto" w:fill="auto"/>
            <w:vAlign w:val="center"/>
          </w:tcPr>
          <w:p w14:paraId="7493A27C" w14:textId="4C552734"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37</w:t>
            </w:r>
          </w:p>
        </w:tc>
        <w:tc>
          <w:tcPr>
            <w:tcW w:w="2273" w:type="pct"/>
            <w:shd w:val="clear" w:color="auto" w:fill="auto"/>
            <w:vAlign w:val="center"/>
          </w:tcPr>
          <w:p w14:paraId="5ECD546D" w14:textId="5B41D1F8" w:rsidR="0016275C" w:rsidRPr="00B97A8E" w:rsidRDefault="0016275C" w:rsidP="0016275C">
            <w:pPr>
              <w:rPr>
                <w:rFonts w:ascii="GHEA Grapalat" w:hAnsi="GHEA Grapalat" w:cs="Calibri"/>
                <w:sz w:val="18"/>
                <w:szCs w:val="18"/>
              </w:rPr>
            </w:pPr>
            <w:r w:rsidRPr="00B97A8E">
              <w:rPr>
                <w:rFonts w:ascii="GHEA Grapalat" w:hAnsi="GHEA Grapalat"/>
                <w:sz w:val="18"/>
                <w:szCs w:val="18"/>
              </w:rPr>
              <w:t>Маяк для штукатурки</w:t>
            </w:r>
          </w:p>
        </w:tc>
        <w:tc>
          <w:tcPr>
            <w:tcW w:w="2304" w:type="pct"/>
            <w:tcBorders>
              <w:top w:val="single" w:sz="4" w:space="0" w:color="auto"/>
              <w:left w:val="nil"/>
              <w:bottom w:val="single" w:sz="4" w:space="0" w:color="auto"/>
              <w:right w:val="single" w:sz="4" w:space="0" w:color="auto"/>
            </w:tcBorders>
            <w:shd w:val="clear" w:color="auto" w:fill="auto"/>
            <w:vAlign w:val="center"/>
          </w:tcPr>
          <w:p w14:paraId="062CB5D7" w14:textId="77777777" w:rsidR="0016275C" w:rsidRPr="00B97A8E" w:rsidRDefault="0016275C" w:rsidP="0016275C">
            <w:pPr>
              <w:jc w:val="center"/>
              <w:rPr>
                <w:rFonts w:ascii="GHEA Grapalat" w:hAnsi="GHEA Grapalat" w:cs="Calibri"/>
                <w:sz w:val="18"/>
                <w:szCs w:val="18"/>
              </w:rPr>
            </w:pPr>
          </w:p>
        </w:tc>
      </w:tr>
      <w:tr w:rsidR="00B97A8E" w:rsidRPr="00B97A8E" w14:paraId="1C2854BB" w14:textId="77777777" w:rsidTr="003F1E76">
        <w:trPr>
          <w:trHeight w:val="223"/>
          <w:jc w:val="center"/>
        </w:trPr>
        <w:tc>
          <w:tcPr>
            <w:tcW w:w="424" w:type="pct"/>
            <w:shd w:val="clear" w:color="auto" w:fill="auto"/>
            <w:vAlign w:val="center"/>
          </w:tcPr>
          <w:p w14:paraId="7C09DEB5" w14:textId="79CDDFC3"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38</w:t>
            </w:r>
          </w:p>
        </w:tc>
        <w:tc>
          <w:tcPr>
            <w:tcW w:w="2273" w:type="pct"/>
            <w:shd w:val="clear" w:color="auto" w:fill="auto"/>
            <w:vAlign w:val="center"/>
          </w:tcPr>
          <w:p w14:paraId="21B1BF5D" w14:textId="0720F535" w:rsidR="0016275C" w:rsidRPr="00B97A8E" w:rsidRDefault="0016275C" w:rsidP="0016275C">
            <w:pPr>
              <w:rPr>
                <w:rFonts w:ascii="GHEA Grapalat" w:hAnsi="GHEA Grapalat" w:cs="Calibri"/>
                <w:sz w:val="18"/>
                <w:szCs w:val="18"/>
              </w:rPr>
            </w:pPr>
            <w:r w:rsidRPr="00B97A8E">
              <w:rPr>
                <w:rFonts w:ascii="GHEA Grapalat" w:hAnsi="GHEA Grapalat"/>
                <w:sz w:val="18"/>
                <w:szCs w:val="18"/>
              </w:rPr>
              <w:t>Автомат (предохранитель) 32А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3B072522" w14:textId="77777777" w:rsidR="0016275C" w:rsidRPr="00B97A8E" w:rsidRDefault="0016275C" w:rsidP="0016275C">
            <w:pPr>
              <w:jc w:val="center"/>
              <w:rPr>
                <w:rFonts w:ascii="GHEA Grapalat" w:hAnsi="GHEA Grapalat" w:cs="Calibri"/>
                <w:sz w:val="18"/>
                <w:szCs w:val="18"/>
              </w:rPr>
            </w:pPr>
          </w:p>
        </w:tc>
      </w:tr>
      <w:tr w:rsidR="00B97A8E" w:rsidRPr="00B97A8E" w14:paraId="500BA474" w14:textId="77777777" w:rsidTr="003F1E76">
        <w:trPr>
          <w:trHeight w:val="223"/>
          <w:jc w:val="center"/>
        </w:trPr>
        <w:tc>
          <w:tcPr>
            <w:tcW w:w="424" w:type="pct"/>
            <w:shd w:val="clear" w:color="auto" w:fill="auto"/>
            <w:vAlign w:val="center"/>
          </w:tcPr>
          <w:p w14:paraId="795C454C" w14:textId="6A0E2EED"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39</w:t>
            </w:r>
          </w:p>
        </w:tc>
        <w:tc>
          <w:tcPr>
            <w:tcW w:w="2273" w:type="pct"/>
            <w:shd w:val="clear" w:color="auto" w:fill="auto"/>
            <w:vAlign w:val="center"/>
          </w:tcPr>
          <w:p w14:paraId="63DB7B7A" w14:textId="166BAB21" w:rsidR="0016275C" w:rsidRPr="00B97A8E" w:rsidRDefault="0016275C" w:rsidP="0016275C">
            <w:pPr>
              <w:rPr>
                <w:rFonts w:ascii="GHEA Grapalat" w:hAnsi="GHEA Grapalat" w:cs="Calibri"/>
                <w:sz w:val="18"/>
                <w:szCs w:val="18"/>
              </w:rPr>
            </w:pPr>
            <w:r w:rsidRPr="00B97A8E">
              <w:rPr>
                <w:rFonts w:ascii="GHEA Grapalat" w:hAnsi="GHEA Grapalat"/>
                <w:sz w:val="18"/>
                <w:szCs w:val="18"/>
              </w:rPr>
              <w:t>Автомат (предохранитель) 16А</w:t>
            </w:r>
          </w:p>
        </w:tc>
        <w:tc>
          <w:tcPr>
            <w:tcW w:w="2304" w:type="pct"/>
            <w:tcBorders>
              <w:top w:val="single" w:sz="4" w:space="0" w:color="auto"/>
              <w:left w:val="nil"/>
              <w:bottom w:val="single" w:sz="4" w:space="0" w:color="auto"/>
              <w:right w:val="single" w:sz="4" w:space="0" w:color="auto"/>
            </w:tcBorders>
            <w:shd w:val="clear" w:color="auto" w:fill="auto"/>
            <w:vAlign w:val="center"/>
          </w:tcPr>
          <w:p w14:paraId="761CF5B9" w14:textId="77777777" w:rsidR="0016275C" w:rsidRPr="00B97A8E" w:rsidRDefault="0016275C" w:rsidP="0016275C">
            <w:pPr>
              <w:jc w:val="center"/>
              <w:rPr>
                <w:rFonts w:ascii="GHEA Grapalat" w:hAnsi="GHEA Grapalat" w:cs="Calibri"/>
                <w:sz w:val="18"/>
                <w:szCs w:val="18"/>
              </w:rPr>
            </w:pPr>
          </w:p>
        </w:tc>
      </w:tr>
      <w:tr w:rsidR="00B97A8E" w:rsidRPr="00B97A8E" w14:paraId="30F7930B" w14:textId="77777777" w:rsidTr="003F1E76">
        <w:trPr>
          <w:trHeight w:val="223"/>
          <w:jc w:val="center"/>
        </w:trPr>
        <w:tc>
          <w:tcPr>
            <w:tcW w:w="424" w:type="pct"/>
            <w:shd w:val="clear" w:color="auto" w:fill="auto"/>
            <w:vAlign w:val="center"/>
          </w:tcPr>
          <w:p w14:paraId="0781FEE1" w14:textId="3D2B3A4D"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40</w:t>
            </w:r>
          </w:p>
        </w:tc>
        <w:tc>
          <w:tcPr>
            <w:tcW w:w="2273" w:type="pct"/>
            <w:shd w:val="clear" w:color="auto" w:fill="auto"/>
            <w:vAlign w:val="center"/>
          </w:tcPr>
          <w:p w14:paraId="211BB08B" w14:textId="3B90BF4B" w:rsidR="0016275C" w:rsidRPr="00B97A8E" w:rsidRDefault="0016275C" w:rsidP="0016275C">
            <w:pPr>
              <w:rPr>
                <w:rFonts w:ascii="GHEA Grapalat" w:hAnsi="GHEA Grapalat" w:cs="Calibri"/>
                <w:sz w:val="18"/>
                <w:szCs w:val="18"/>
              </w:rPr>
            </w:pPr>
            <w:r w:rsidRPr="00B97A8E">
              <w:rPr>
                <w:rFonts w:ascii="GHEA Grapalat" w:hAnsi="GHEA Grapalat"/>
                <w:sz w:val="18"/>
                <w:szCs w:val="18"/>
              </w:rPr>
              <w:t>Электрический провод</w:t>
            </w:r>
          </w:p>
        </w:tc>
        <w:tc>
          <w:tcPr>
            <w:tcW w:w="2304" w:type="pct"/>
            <w:tcBorders>
              <w:top w:val="single" w:sz="4" w:space="0" w:color="auto"/>
              <w:left w:val="nil"/>
              <w:bottom w:val="single" w:sz="4" w:space="0" w:color="auto"/>
              <w:right w:val="single" w:sz="4" w:space="0" w:color="auto"/>
            </w:tcBorders>
            <w:shd w:val="clear" w:color="auto" w:fill="auto"/>
            <w:vAlign w:val="center"/>
          </w:tcPr>
          <w:p w14:paraId="3E507DD1" w14:textId="77777777" w:rsidR="0016275C" w:rsidRPr="00B97A8E" w:rsidRDefault="0016275C" w:rsidP="0016275C">
            <w:pPr>
              <w:jc w:val="center"/>
              <w:rPr>
                <w:rFonts w:ascii="GHEA Grapalat" w:hAnsi="GHEA Grapalat" w:cs="Calibri"/>
                <w:sz w:val="18"/>
                <w:szCs w:val="18"/>
              </w:rPr>
            </w:pPr>
          </w:p>
        </w:tc>
      </w:tr>
      <w:tr w:rsidR="00B97A8E" w:rsidRPr="00B97A8E" w14:paraId="0A5D1987" w14:textId="77777777" w:rsidTr="003F1E76">
        <w:trPr>
          <w:trHeight w:val="223"/>
          <w:jc w:val="center"/>
        </w:trPr>
        <w:tc>
          <w:tcPr>
            <w:tcW w:w="424" w:type="pct"/>
            <w:shd w:val="clear" w:color="auto" w:fill="auto"/>
            <w:vAlign w:val="center"/>
          </w:tcPr>
          <w:p w14:paraId="1B3B451A" w14:textId="3E686DA5"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lang w:val="hy-AM"/>
              </w:rPr>
              <w:t>41</w:t>
            </w:r>
          </w:p>
        </w:tc>
        <w:tc>
          <w:tcPr>
            <w:tcW w:w="2273" w:type="pct"/>
            <w:shd w:val="clear" w:color="auto" w:fill="auto"/>
            <w:vAlign w:val="center"/>
          </w:tcPr>
          <w:p w14:paraId="4BD6B8C2" w14:textId="3B0783D4" w:rsidR="0016275C" w:rsidRPr="00B97A8E" w:rsidRDefault="0016275C" w:rsidP="0016275C">
            <w:pPr>
              <w:rPr>
                <w:rFonts w:ascii="GHEA Grapalat" w:hAnsi="GHEA Grapalat" w:cs="Calibri"/>
                <w:sz w:val="18"/>
                <w:szCs w:val="18"/>
              </w:rPr>
            </w:pPr>
            <w:r w:rsidRPr="00B97A8E">
              <w:rPr>
                <w:rFonts w:ascii="GHEA Grapalat" w:hAnsi="GHEA Grapalat"/>
                <w:sz w:val="18"/>
                <w:szCs w:val="18"/>
              </w:rPr>
              <w:t>Электрический провод</w:t>
            </w:r>
          </w:p>
        </w:tc>
        <w:tc>
          <w:tcPr>
            <w:tcW w:w="2304" w:type="pct"/>
            <w:tcBorders>
              <w:top w:val="single" w:sz="4" w:space="0" w:color="auto"/>
              <w:left w:val="nil"/>
              <w:bottom w:val="single" w:sz="4" w:space="0" w:color="auto"/>
              <w:right w:val="single" w:sz="4" w:space="0" w:color="auto"/>
            </w:tcBorders>
            <w:shd w:val="clear" w:color="auto" w:fill="auto"/>
            <w:vAlign w:val="center"/>
          </w:tcPr>
          <w:p w14:paraId="077ABACE" w14:textId="77777777" w:rsidR="0016275C" w:rsidRPr="00B97A8E" w:rsidRDefault="0016275C" w:rsidP="0016275C">
            <w:pPr>
              <w:jc w:val="center"/>
              <w:rPr>
                <w:rFonts w:ascii="GHEA Grapalat" w:hAnsi="GHEA Grapalat" w:cs="Calibri"/>
                <w:sz w:val="18"/>
                <w:szCs w:val="18"/>
              </w:rPr>
            </w:pPr>
          </w:p>
        </w:tc>
      </w:tr>
      <w:tr w:rsidR="00B97A8E" w:rsidRPr="00B97A8E" w14:paraId="379F6AC2" w14:textId="77777777" w:rsidTr="003F1E76">
        <w:trPr>
          <w:trHeight w:val="223"/>
          <w:jc w:val="center"/>
        </w:trPr>
        <w:tc>
          <w:tcPr>
            <w:tcW w:w="424" w:type="pct"/>
            <w:shd w:val="clear" w:color="auto" w:fill="auto"/>
            <w:vAlign w:val="center"/>
          </w:tcPr>
          <w:p w14:paraId="06AAAEC4" w14:textId="47432C55"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rPr>
              <w:t>42</w:t>
            </w:r>
          </w:p>
        </w:tc>
        <w:tc>
          <w:tcPr>
            <w:tcW w:w="2273" w:type="pct"/>
            <w:shd w:val="clear" w:color="auto" w:fill="auto"/>
            <w:vAlign w:val="center"/>
          </w:tcPr>
          <w:p w14:paraId="5CFF4A8D" w14:textId="2A591EDA" w:rsidR="0016275C" w:rsidRPr="00B97A8E" w:rsidRDefault="0016275C" w:rsidP="0016275C">
            <w:pPr>
              <w:rPr>
                <w:rFonts w:ascii="GHEA Grapalat" w:hAnsi="GHEA Grapalat" w:cs="Calibri"/>
                <w:sz w:val="18"/>
                <w:szCs w:val="18"/>
              </w:rPr>
            </w:pPr>
            <w:r w:rsidRPr="00B97A8E">
              <w:rPr>
                <w:rFonts w:ascii="GHEA Grapalat" w:hAnsi="GHEA Grapalat"/>
                <w:sz w:val="18"/>
                <w:szCs w:val="18"/>
              </w:rPr>
              <w:t>Электрический провод</w:t>
            </w:r>
          </w:p>
        </w:tc>
        <w:tc>
          <w:tcPr>
            <w:tcW w:w="2304" w:type="pct"/>
            <w:tcBorders>
              <w:top w:val="single" w:sz="4" w:space="0" w:color="auto"/>
              <w:left w:val="nil"/>
              <w:bottom w:val="single" w:sz="4" w:space="0" w:color="auto"/>
              <w:right w:val="single" w:sz="4" w:space="0" w:color="auto"/>
            </w:tcBorders>
            <w:shd w:val="clear" w:color="auto" w:fill="auto"/>
            <w:vAlign w:val="center"/>
          </w:tcPr>
          <w:p w14:paraId="48DBE9A6" w14:textId="77777777" w:rsidR="0016275C" w:rsidRPr="00B97A8E" w:rsidRDefault="0016275C" w:rsidP="0016275C">
            <w:pPr>
              <w:jc w:val="center"/>
              <w:rPr>
                <w:rFonts w:ascii="GHEA Grapalat" w:hAnsi="GHEA Grapalat" w:cs="Calibri"/>
                <w:sz w:val="18"/>
                <w:szCs w:val="18"/>
              </w:rPr>
            </w:pPr>
          </w:p>
        </w:tc>
      </w:tr>
      <w:tr w:rsidR="00B97A8E" w:rsidRPr="00B97A8E" w14:paraId="1C87CF5E" w14:textId="77777777" w:rsidTr="003F1E76">
        <w:trPr>
          <w:trHeight w:val="223"/>
          <w:jc w:val="center"/>
        </w:trPr>
        <w:tc>
          <w:tcPr>
            <w:tcW w:w="424" w:type="pct"/>
            <w:shd w:val="clear" w:color="auto" w:fill="auto"/>
            <w:vAlign w:val="center"/>
          </w:tcPr>
          <w:p w14:paraId="3D2B313D" w14:textId="7708871A"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rPr>
              <w:t>43</w:t>
            </w:r>
          </w:p>
        </w:tc>
        <w:tc>
          <w:tcPr>
            <w:tcW w:w="2273" w:type="pct"/>
            <w:shd w:val="clear" w:color="auto" w:fill="auto"/>
            <w:vAlign w:val="center"/>
          </w:tcPr>
          <w:p w14:paraId="3D0CB56C" w14:textId="38016BEF" w:rsidR="0016275C" w:rsidRPr="00B97A8E" w:rsidRDefault="0016275C" w:rsidP="0016275C">
            <w:pPr>
              <w:rPr>
                <w:rFonts w:ascii="GHEA Grapalat" w:hAnsi="GHEA Grapalat" w:cs="Calibri"/>
                <w:sz w:val="18"/>
                <w:szCs w:val="18"/>
              </w:rPr>
            </w:pPr>
            <w:r w:rsidRPr="00B97A8E">
              <w:rPr>
                <w:rFonts w:ascii="GHEA Grapalat" w:hAnsi="GHEA Grapalat"/>
                <w:sz w:val="18"/>
                <w:szCs w:val="18"/>
              </w:rPr>
              <w:t>Заземляющий провод</w:t>
            </w:r>
          </w:p>
        </w:tc>
        <w:tc>
          <w:tcPr>
            <w:tcW w:w="2304" w:type="pct"/>
            <w:tcBorders>
              <w:top w:val="single" w:sz="4" w:space="0" w:color="auto"/>
              <w:left w:val="nil"/>
              <w:bottom w:val="single" w:sz="4" w:space="0" w:color="auto"/>
              <w:right w:val="single" w:sz="4" w:space="0" w:color="auto"/>
            </w:tcBorders>
            <w:shd w:val="clear" w:color="auto" w:fill="auto"/>
            <w:vAlign w:val="center"/>
          </w:tcPr>
          <w:p w14:paraId="2B98B5EB" w14:textId="77777777" w:rsidR="0016275C" w:rsidRPr="00B97A8E" w:rsidRDefault="0016275C" w:rsidP="0016275C">
            <w:pPr>
              <w:jc w:val="center"/>
              <w:rPr>
                <w:rFonts w:ascii="GHEA Grapalat" w:hAnsi="GHEA Grapalat" w:cs="Calibri"/>
                <w:sz w:val="18"/>
                <w:szCs w:val="18"/>
              </w:rPr>
            </w:pPr>
          </w:p>
        </w:tc>
      </w:tr>
      <w:tr w:rsidR="00B97A8E" w:rsidRPr="00B97A8E" w14:paraId="0CB8DB95" w14:textId="77777777" w:rsidTr="003F1E76">
        <w:trPr>
          <w:trHeight w:val="223"/>
          <w:jc w:val="center"/>
        </w:trPr>
        <w:tc>
          <w:tcPr>
            <w:tcW w:w="424" w:type="pct"/>
            <w:shd w:val="clear" w:color="auto" w:fill="auto"/>
            <w:vAlign w:val="center"/>
          </w:tcPr>
          <w:p w14:paraId="030A0577" w14:textId="1D33E290"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rPr>
              <w:t>44</w:t>
            </w:r>
          </w:p>
        </w:tc>
        <w:tc>
          <w:tcPr>
            <w:tcW w:w="2273" w:type="pct"/>
            <w:shd w:val="clear" w:color="auto" w:fill="auto"/>
            <w:vAlign w:val="center"/>
          </w:tcPr>
          <w:p w14:paraId="328051C4" w14:textId="29968864" w:rsidR="0016275C" w:rsidRPr="00B97A8E" w:rsidRDefault="0016275C" w:rsidP="0016275C">
            <w:pPr>
              <w:rPr>
                <w:rFonts w:ascii="GHEA Grapalat" w:hAnsi="GHEA Grapalat" w:cs="Calibri"/>
                <w:sz w:val="18"/>
                <w:szCs w:val="18"/>
              </w:rPr>
            </w:pPr>
            <w:r w:rsidRPr="00B97A8E">
              <w:rPr>
                <w:rFonts w:ascii="GHEA Grapalat" w:hAnsi="GHEA Grapalat"/>
                <w:sz w:val="18"/>
                <w:szCs w:val="18"/>
              </w:rPr>
              <w:t>Вентилятор для дымохода / вытяжки</w:t>
            </w:r>
          </w:p>
        </w:tc>
        <w:tc>
          <w:tcPr>
            <w:tcW w:w="2304" w:type="pct"/>
            <w:tcBorders>
              <w:top w:val="single" w:sz="4" w:space="0" w:color="auto"/>
              <w:left w:val="nil"/>
              <w:bottom w:val="single" w:sz="4" w:space="0" w:color="auto"/>
              <w:right w:val="single" w:sz="4" w:space="0" w:color="auto"/>
            </w:tcBorders>
            <w:shd w:val="clear" w:color="auto" w:fill="auto"/>
            <w:vAlign w:val="center"/>
          </w:tcPr>
          <w:p w14:paraId="7FCD9422" w14:textId="77777777" w:rsidR="0016275C" w:rsidRPr="00B97A8E" w:rsidRDefault="0016275C" w:rsidP="0016275C">
            <w:pPr>
              <w:jc w:val="center"/>
              <w:rPr>
                <w:rFonts w:ascii="GHEA Grapalat" w:hAnsi="GHEA Grapalat" w:cs="Calibri"/>
                <w:sz w:val="18"/>
                <w:szCs w:val="18"/>
              </w:rPr>
            </w:pPr>
          </w:p>
        </w:tc>
      </w:tr>
      <w:tr w:rsidR="00B97A8E" w:rsidRPr="00B97A8E" w14:paraId="468CB15A" w14:textId="77777777" w:rsidTr="003F1E76">
        <w:trPr>
          <w:trHeight w:val="223"/>
          <w:jc w:val="center"/>
        </w:trPr>
        <w:tc>
          <w:tcPr>
            <w:tcW w:w="424" w:type="pct"/>
            <w:shd w:val="clear" w:color="auto" w:fill="auto"/>
            <w:vAlign w:val="center"/>
          </w:tcPr>
          <w:p w14:paraId="14AA6C09" w14:textId="6A877A5D" w:rsidR="0016275C" w:rsidRPr="00B97A8E" w:rsidRDefault="0016275C" w:rsidP="0016275C">
            <w:pPr>
              <w:jc w:val="center"/>
              <w:rPr>
                <w:rFonts w:ascii="GHEA Grapalat" w:hAnsi="GHEA Grapalat" w:cs="Calibri"/>
                <w:sz w:val="18"/>
                <w:szCs w:val="18"/>
                <w:lang w:val="hy-AM"/>
              </w:rPr>
            </w:pPr>
            <w:r w:rsidRPr="00B97A8E">
              <w:rPr>
                <w:rFonts w:ascii="GHEA Grapalat" w:hAnsi="GHEA Grapalat" w:cs="Calibri"/>
                <w:sz w:val="18"/>
                <w:szCs w:val="18"/>
              </w:rPr>
              <w:t>45</w:t>
            </w:r>
          </w:p>
        </w:tc>
        <w:tc>
          <w:tcPr>
            <w:tcW w:w="2273" w:type="pct"/>
            <w:shd w:val="clear" w:color="auto" w:fill="auto"/>
            <w:vAlign w:val="center"/>
          </w:tcPr>
          <w:p w14:paraId="68FF4239" w14:textId="0EFB32A2" w:rsidR="0016275C" w:rsidRPr="00B97A8E" w:rsidRDefault="0016275C" w:rsidP="0016275C">
            <w:pPr>
              <w:rPr>
                <w:rFonts w:ascii="GHEA Grapalat" w:hAnsi="GHEA Grapalat" w:cs="Calibri"/>
                <w:sz w:val="18"/>
                <w:szCs w:val="18"/>
              </w:rPr>
            </w:pPr>
            <w:r w:rsidRPr="00B97A8E">
              <w:rPr>
                <w:rFonts w:ascii="GHEA Grapalat" w:hAnsi="GHEA Grapalat"/>
                <w:sz w:val="18"/>
                <w:szCs w:val="18"/>
              </w:rPr>
              <w:t>Трёхфазный автомат</w:t>
            </w:r>
          </w:p>
        </w:tc>
        <w:tc>
          <w:tcPr>
            <w:tcW w:w="2304" w:type="pct"/>
            <w:tcBorders>
              <w:top w:val="single" w:sz="4" w:space="0" w:color="auto"/>
              <w:left w:val="nil"/>
              <w:bottom w:val="single" w:sz="4" w:space="0" w:color="auto"/>
              <w:right w:val="single" w:sz="4" w:space="0" w:color="auto"/>
            </w:tcBorders>
            <w:shd w:val="clear" w:color="auto" w:fill="auto"/>
            <w:vAlign w:val="center"/>
          </w:tcPr>
          <w:p w14:paraId="239C8450" w14:textId="77777777" w:rsidR="0016275C" w:rsidRPr="00B97A8E" w:rsidRDefault="0016275C" w:rsidP="0016275C">
            <w:pPr>
              <w:jc w:val="center"/>
              <w:rPr>
                <w:rFonts w:ascii="GHEA Grapalat" w:hAnsi="GHEA Grapalat" w:cs="Calibri"/>
                <w:sz w:val="18"/>
                <w:szCs w:val="18"/>
              </w:rPr>
            </w:pPr>
          </w:p>
        </w:tc>
      </w:tr>
    </w:tbl>
    <w:p w14:paraId="6A98A3BB" w14:textId="0CA79A25" w:rsidR="00ED16A6" w:rsidRPr="00B97A8E" w:rsidRDefault="00ED16A6" w:rsidP="00ED16A6">
      <w:pPr>
        <w:widowControl w:val="0"/>
        <w:tabs>
          <w:tab w:val="left" w:pos="6804"/>
        </w:tabs>
        <w:jc w:val="center"/>
        <w:rPr>
          <w:rFonts w:ascii="GHEA Grapalat" w:hAnsi="GHEA Grapalat"/>
        </w:rPr>
      </w:pPr>
      <w:r w:rsidRPr="00B97A8E">
        <w:rPr>
          <w:rFonts w:ascii="GHEA Grapalat" w:hAnsi="GHEA Grapalat"/>
        </w:rPr>
        <w:t>_______________________________________________</w:t>
      </w:r>
      <w:r w:rsidRPr="00B97A8E">
        <w:rPr>
          <w:rFonts w:ascii="GHEA Grapalat" w:hAnsi="GHEA Grapalat"/>
        </w:rPr>
        <w:tab/>
        <w:t>_________________</w:t>
      </w:r>
    </w:p>
    <w:p w14:paraId="3AA285B6" w14:textId="77777777" w:rsidR="004E489B" w:rsidRPr="00B97A8E" w:rsidRDefault="00ED16A6" w:rsidP="003F1E76">
      <w:pPr>
        <w:widowControl w:val="0"/>
        <w:tabs>
          <w:tab w:val="left" w:pos="7513"/>
        </w:tabs>
        <w:ind w:left="709"/>
        <w:jc w:val="both"/>
        <w:rPr>
          <w:rFonts w:ascii="GHEA Grapalat" w:hAnsi="GHEA Grapalat" w:cs="Arial"/>
          <w:sz w:val="16"/>
        </w:rPr>
      </w:pPr>
      <w:r w:rsidRPr="00B97A8E">
        <w:rPr>
          <w:rFonts w:ascii="GHEA Grapalat" w:hAnsi="GHEA Grapalat"/>
          <w:sz w:val="16"/>
        </w:rPr>
        <w:t>наименование участника (должность, имя, фамилия руководителя)</w:t>
      </w:r>
      <w:r w:rsidRPr="00B97A8E">
        <w:rPr>
          <w:rFonts w:ascii="GHEA Grapalat" w:hAnsi="GHEA Grapalat"/>
          <w:sz w:val="16"/>
        </w:rPr>
        <w:tab/>
        <w:t>подпись</w:t>
      </w:r>
      <w:r w:rsidR="004E489B" w:rsidRPr="00B97A8E">
        <w:rPr>
          <w:rFonts w:ascii="GHEA Grapalat" w:hAnsi="GHEA Grapalat" w:cs="Arial"/>
          <w:sz w:val="16"/>
        </w:rPr>
        <w:t xml:space="preserve">                     </w:t>
      </w:r>
    </w:p>
    <w:p w14:paraId="1A37206C" w14:textId="07F06B3A" w:rsidR="00FB2E35" w:rsidRPr="00B97A8E" w:rsidRDefault="00ED16A6" w:rsidP="003F1E76">
      <w:pPr>
        <w:widowControl w:val="0"/>
        <w:tabs>
          <w:tab w:val="left" w:pos="7513"/>
        </w:tabs>
        <w:spacing w:after="240"/>
        <w:ind w:left="709"/>
        <w:jc w:val="right"/>
        <w:rPr>
          <w:rFonts w:ascii="GHEA Grapalat" w:hAnsi="GHEA Grapalat" w:cs="Arial"/>
          <w:sz w:val="16"/>
        </w:rPr>
      </w:pPr>
      <w:r w:rsidRPr="00B97A8E">
        <w:rPr>
          <w:rFonts w:ascii="GHEA Grapalat" w:hAnsi="GHEA Grapalat"/>
        </w:rPr>
        <w:t>М. П.</w:t>
      </w:r>
    </w:p>
    <w:p w14:paraId="4FE39691" w14:textId="79316337" w:rsidR="00FB2E35" w:rsidRPr="00B97A8E" w:rsidRDefault="00FB2E35" w:rsidP="00B97A8E">
      <w:pPr>
        <w:widowControl w:val="0"/>
        <w:spacing w:after="160"/>
        <w:jc w:val="both"/>
        <w:rPr>
          <w:rFonts w:ascii="GHEA Grapalat" w:hAnsi="GHEA Grapalat"/>
          <w:b/>
          <w:bCs/>
          <w:i/>
          <w:iCs/>
          <w:sz w:val="20"/>
          <w:szCs w:val="20"/>
        </w:rPr>
      </w:pPr>
      <w:r w:rsidRPr="00B97A8E">
        <w:rPr>
          <w:rFonts w:ascii="GHEA Grapalat" w:hAnsi="GHEA Grapalat"/>
          <w:b/>
          <w:bCs/>
          <w:i/>
          <w:iCs/>
          <w:sz w:val="20"/>
          <w:szCs w:val="20"/>
        </w:rPr>
        <w:t>В Приложении 2.1 должны быть заполнены все строки, которые прилагаются к Приложению 2, как неотъемлемая часть ценового предложения.</w:t>
      </w:r>
      <w:r w:rsidR="003F1E76" w:rsidRPr="00B97A8E">
        <w:rPr>
          <w:rFonts w:ascii="GHEA Grapalat" w:hAnsi="GHEA Grapalat"/>
          <w:b/>
          <w:bCs/>
          <w:i/>
          <w:iCs/>
          <w:sz w:val="20"/>
          <w:szCs w:val="20"/>
        </w:rPr>
        <w:t xml:space="preserve"> Заявка подлежит отклонению, если в ней отсутствует прайс-лист или она подана способом, не соответствующим требованиям приглашения.</w:t>
      </w:r>
    </w:p>
    <w:p w14:paraId="618DEEF3" w14:textId="15BD4CC7" w:rsidR="00FB2E35" w:rsidRPr="00B97A8E" w:rsidRDefault="00FB2E35" w:rsidP="009B2EA5">
      <w:pPr>
        <w:pStyle w:val="NormalWeb"/>
        <w:shd w:val="clear" w:color="auto" w:fill="FFFFFF"/>
        <w:spacing w:before="0" w:beforeAutospacing="0" w:after="0" w:afterAutospacing="0"/>
        <w:ind w:firstLine="375"/>
        <w:jc w:val="right"/>
        <w:rPr>
          <w:rFonts w:ascii="GHEA Grapalat" w:hAnsi="GHEA Grapalat"/>
          <w:b/>
          <w:sz w:val="22"/>
        </w:rPr>
        <w:sectPr w:rsidR="00FB2E35" w:rsidRPr="00B97A8E" w:rsidSect="003F1E76">
          <w:headerReference w:type="default" r:id="rId9"/>
          <w:footerReference w:type="default" r:id="rId10"/>
          <w:footnotePr>
            <w:pos w:val="beneathText"/>
          </w:footnotePr>
          <w:pgSz w:w="11906" w:h="16838" w:code="9"/>
          <w:pgMar w:top="284" w:right="836" w:bottom="851" w:left="1080" w:header="426" w:footer="293" w:gutter="0"/>
          <w:cols w:space="720"/>
          <w:docGrid w:linePitch="326"/>
        </w:sectPr>
      </w:pPr>
    </w:p>
    <w:p w14:paraId="7E8FA474" w14:textId="77777777" w:rsidR="00A73B1B" w:rsidRPr="00B97A8E" w:rsidRDefault="00A73B1B" w:rsidP="009542AF">
      <w:pPr>
        <w:ind w:right="26" w:firstLine="720"/>
        <w:jc w:val="right"/>
        <w:rPr>
          <w:rFonts w:ascii="GHEA Grapalat" w:hAnsi="GHEA Grapalat" w:cs="GHEA Grapalat"/>
          <w:b/>
          <w:bCs/>
          <w:iCs/>
          <w:sz w:val="20"/>
          <w:szCs w:val="22"/>
        </w:rPr>
      </w:pPr>
      <w:r w:rsidRPr="00B97A8E">
        <w:rPr>
          <w:rFonts w:ascii="GHEA Grapalat" w:hAnsi="GHEA Grapalat"/>
          <w:b/>
          <w:bCs/>
          <w:iCs/>
          <w:sz w:val="20"/>
          <w:szCs w:val="22"/>
        </w:rPr>
        <w:lastRenderedPageBreak/>
        <w:t>Приложение № 4.2</w:t>
      </w:r>
    </w:p>
    <w:p w14:paraId="67A4F07F" w14:textId="72435466" w:rsidR="00A73B1B" w:rsidRPr="00B97A8E" w:rsidRDefault="00A73B1B" w:rsidP="009542AF">
      <w:pPr>
        <w:widowControl w:val="0"/>
        <w:ind w:right="26" w:firstLine="720"/>
        <w:jc w:val="right"/>
        <w:rPr>
          <w:rFonts w:ascii="GHEA Grapalat" w:hAnsi="GHEA Grapalat" w:cs="GHEA Grapalat"/>
          <w:b/>
          <w:bCs/>
          <w:iCs/>
          <w:sz w:val="20"/>
          <w:szCs w:val="22"/>
        </w:rPr>
      </w:pPr>
      <w:r w:rsidRPr="00B97A8E">
        <w:rPr>
          <w:rFonts w:ascii="GHEA Grapalat" w:hAnsi="GHEA Grapalat"/>
          <w:b/>
          <w:bCs/>
          <w:iCs/>
          <w:sz w:val="20"/>
          <w:szCs w:val="22"/>
        </w:rPr>
        <w:t xml:space="preserve">к Приглашению на </w:t>
      </w:r>
      <w:r w:rsidR="00E94C06" w:rsidRPr="00B97A8E">
        <w:rPr>
          <w:rFonts w:ascii="GHEA Grapalat" w:hAnsi="GHEA Grapalat"/>
          <w:b/>
          <w:bCs/>
          <w:iCs/>
          <w:sz w:val="20"/>
          <w:szCs w:val="22"/>
        </w:rPr>
        <w:t>запрос катировки</w:t>
      </w:r>
      <w:r w:rsidRPr="00B97A8E">
        <w:rPr>
          <w:rFonts w:ascii="GHEA Grapalat" w:hAnsi="GHEA Grapalat" w:cs="GHEA Grapalat"/>
          <w:b/>
          <w:bCs/>
          <w:iCs/>
          <w:sz w:val="20"/>
          <w:szCs w:val="22"/>
        </w:rPr>
        <w:br/>
      </w:r>
      <w:r w:rsidRPr="00B97A8E">
        <w:rPr>
          <w:rFonts w:ascii="GHEA Grapalat" w:hAnsi="GHEA Grapalat"/>
          <w:b/>
          <w:bCs/>
          <w:iCs/>
          <w:sz w:val="20"/>
          <w:szCs w:val="22"/>
        </w:rPr>
        <w:t xml:space="preserve">под кодом </w:t>
      </w:r>
      <w:r w:rsidR="00287585" w:rsidRPr="00B97A8E">
        <w:rPr>
          <w:rFonts w:ascii="GHEA Grapalat" w:hAnsi="GHEA Grapalat"/>
          <w:b/>
          <w:bCs/>
          <w:iCs/>
          <w:sz w:val="20"/>
          <w:szCs w:val="22"/>
        </w:rPr>
        <w:t>ԿՀԳԿ-ԳՀԱՊՁԲ-25/22</w:t>
      </w:r>
    </w:p>
    <w:p w14:paraId="3DAB29CE" w14:textId="77777777" w:rsidR="00A73B1B" w:rsidRPr="00B97A8E" w:rsidRDefault="00A73B1B" w:rsidP="009542AF">
      <w:pPr>
        <w:widowControl w:val="0"/>
        <w:ind w:right="26" w:firstLine="720"/>
        <w:jc w:val="center"/>
        <w:rPr>
          <w:rFonts w:ascii="GHEA Grapalat" w:hAnsi="GHEA Grapalat"/>
          <w:b/>
          <w:sz w:val="20"/>
          <w:szCs w:val="22"/>
        </w:rPr>
      </w:pPr>
    </w:p>
    <w:p w14:paraId="6A6F8C5D" w14:textId="77777777" w:rsidR="00A73B1B" w:rsidRPr="00B97A8E" w:rsidRDefault="00A73B1B" w:rsidP="009542AF">
      <w:pPr>
        <w:widowControl w:val="0"/>
        <w:ind w:right="26" w:firstLine="720"/>
        <w:jc w:val="center"/>
        <w:rPr>
          <w:rFonts w:ascii="GHEA Grapalat" w:hAnsi="GHEA Grapalat" w:cs="GHEA Grapalat"/>
          <w:b/>
          <w:sz w:val="20"/>
          <w:szCs w:val="22"/>
        </w:rPr>
      </w:pPr>
      <w:r w:rsidRPr="00B97A8E">
        <w:rPr>
          <w:rFonts w:ascii="GHEA Grapalat" w:hAnsi="GHEA Grapalat"/>
          <w:b/>
          <w:sz w:val="20"/>
          <w:szCs w:val="22"/>
        </w:rPr>
        <w:t xml:space="preserve">СОГЛАШЕНИЕ О НЕУСТОЙКЕ </w:t>
      </w:r>
    </w:p>
    <w:p w14:paraId="5468C565" w14:textId="77777777" w:rsidR="00A73B1B" w:rsidRPr="00B97A8E" w:rsidRDefault="00A73B1B" w:rsidP="009542AF">
      <w:pPr>
        <w:widowControl w:val="0"/>
        <w:ind w:right="26" w:firstLine="720"/>
        <w:jc w:val="center"/>
        <w:rPr>
          <w:rFonts w:ascii="GHEA Grapalat" w:hAnsi="GHEA Grapalat" w:cs="GHEA Grapalat"/>
          <w:b/>
          <w:sz w:val="20"/>
          <w:szCs w:val="22"/>
        </w:rPr>
      </w:pPr>
      <w:r w:rsidRPr="00B97A8E">
        <w:rPr>
          <w:rFonts w:ascii="GHEA Grapalat" w:hAnsi="GHEA Grapalat"/>
          <w:b/>
          <w:sz w:val="20"/>
          <w:szCs w:val="22"/>
        </w:rPr>
        <w:t>(обеспечение квалификации)</w:t>
      </w:r>
    </w:p>
    <w:tbl>
      <w:tblPr>
        <w:tblStyle w:val="TableGrid"/>
        <w:tblW w:w="10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2"/>
        <w:gridCol w:w="4995"/>
      </w:tblGrid>
      <w:tr w:rsidR="00A73B1B" w:rsidRPr="00B97A8E" w14:paraId="36E24DB3" w14:textId="77777777" w:rsidTr="004A6E6F">
        <w:trPr>
          <w:trHeight w:val="290"/>
        </w:trPr>
        <w:tc>
          <w:tcPr>
            <w:tcW w:w="5312" w:type="dxa"/>
          </w:tcPr>
          <w:p w14:paraId="526985F6" w14:textId="77777777" w:rsidR="00A73B1B" w:rsidRPr="00B97A8E" w:rsidRDefault="00A73B1B" w:rsidP="004A6E6F">
            <w:pPr>
              <w:widowControl w:val="0"/>
              <w:ind w:right="26" w:firstLine="1070"/>
              <w:rPr>
                <w:rFonts w:ascii="GHEA Grapalat" w:hAnsi="GHEA Grapalat" w:cs="GHEA Grapalat"/>
                <w:b/>
                <w:sz w:val="20"/>
                <w:szCs w:val="22"/>
                <w:lang w:val="en-US"/>
              </w:rPr>
            </w:pPr>
            <w:r w:rsidRPr="00B97A8E">
              <w:rPr>
                <w:rFonts w:ascii="GHEA Grapalat" w:hAnsi="GHEA Grapalat"/>
                <w:sz w:val="20"/>
                <w:szCs w:val="22"/>
              </w:rPr>
              <w:t xml:space="preserve">г. </w:t>
            </w:r>
            <w:r w:rsidRPr="00B97A8E">
              <w:rPr>
                <w:rFonts w:ascii="GHEA Grapalat" w:hAnsi="GHEA Grapalat"/>
                <w:sz w:val="20"/>
                <w:szCs w:val="22"/>
                <w:lang w:val="en-US"/>
              </w:rPr>
              <w:t>_____</w:t>
            </w:r>
          </w:p>
        </w:tc>
        <w:tc>
          <w:tcPr>
            <w:tcW w:w="4995" w:type="dxa"/>
          </w:tcPr>
          <w:p w14:paraId="35451924" w14:textId="77777777" w:rsidR="00A73B1B" w:rsidRPr="00B97A8E" w:rsidRDefault="00A73B1B" w:rsidP="009542AF">
            <w:pPr>
              <w:widowControl w:val="0"/>
              <w:ind w:right="26" w:firstLine="720"/>
              <w:jc w:val="right"/>
              <w:rPr>
                <w:rFonts w:ascii="GHEA Grapalat" w:hAnsi="GHEA Grapalat" w:cs="GHEA Grapalat"/>
                <w:b/>
                <w:sz w:val="20"/>
                <w:szCs w:val="22"/>
              </w:rPr>
            </w:pPr>
            <w:r w:rsidRPr="00B97A8E">
              <w:rPr>
                <w:rFonts w:ascii="GHEA Grapalat" w:hAnsi="GHEA Grapalat"/>
                <w:sz w:val="20"/>
                <w:szCs w:val="22"/>
              </w:rPr>
              <w:t>"</w:t>
            </w:r>
            <w:r w:rsidRPr="00B97A8E">
              <w:rPr>
                <w:rFonts w:ascii="GHEA Grapalat" w:hAnsi="GHEA Grapalat"/>
                <w:sz w:val="20"/>
                <w:szCs w:val="22"/>
                <w:lang w:val="en-US"/>
              </w:rPr>
              <w:tab/>
            </w:r>
            <w:r w:rsidRPr="00B97A8E">
              <w:rPr>
                <w:rFonts w:ascii="GHEA Grapalat" w:hAnsi="GHEA Grapalat"/>
                <w:sz w:val="20"/>
                <w:szCs w:val="22"/>
              </w:rPr>
              <w:t xml:space="preserve">" </w:t>
            </w:r>
            <w:r w:rsidRPr="00B97A8E">
              <w:rPr>
                <w:rFonts w:ascii="GHEA Grapalat" w:hAnsi="GHEA Grapalat"/>
                <w:sz w:val="20"/>
                <w:szCs w:val="22"/>
                <w:lang w:val="en-US"/>
              </w:rPr>
              <w:tab/>
            </w:r>
            <w:r w:rsidRPr="00B97A8E">
              <w:rPr>
                <w:rFonts w:ascii="GHEA Grapalat" w:hAnsi="GHEA Grapalat"/>
                <w:sz w:val="20"/>
                <w:szCs w:val="22"/>
              </w:rPr>
              <w:t>20</w:t>
            </w:r>
            <w:r w:rsidRPr="00B97A8E">
              <w:rPr>
                <w:rFonts w:ascii="GHEA Grapalat" w:hAnsi="GHEA Grapalat"/>
                <w:sz w:val="20"/>
                <w:szCs w:val="22"/>
                <w:lang w:val="en-US"/>
              </w:rPr>
              <w:tab/>
            </w:r>
            <w:r w:rsidRPr="00B97A8E">
              <w:rPr>
                <w:rFonts w:ascii="GHEA Grapalat" w:hAnsi="GHEA Grapalat"/>
                <w:sz w:val="20"/>
                <w:szCs w:val="22"/>
              </w:rPr>
              <w:t>г.</w:t>
            </w:r>
            <w:r w:rsidRPr="00B97A8E">
              <w:rPr>
                <w:rStyle w:val="FootnoteReference"/>
                <w:rFonts w:ascii="GHEA Grapalat" w:hAnsi="GHEA Grapalat"/>
                <w:sz w:val="20"/>
                <w:szCs w:val="22"/>
              </w:rPr>
              <w:footnoteReference w:customMarkFollows="1" w:id="4"/>
              <w:t>**</w:t>
            </w:r>
          </w:p>
        </w:tc>
      </w:tr>
    </w:tbl>
    <w:p w14:paraId="22CB9AC7" w14:textId="77777777" w:rsidR="00A73B1B" w:rsidRPr="00B97A8E" w:rsidRDefault="00A73B1B" w:rsidP="009542AF">
      <w:pPr>
        <w:widowControl w:val="0"/>
        <w:ind w:right="26" w:firstLine="720"/>
        <w:rPr>
          <w:rFonts w:ascii="GHEA Grapalat" w:hAnsi="GHEA Grapalat" w:cs="GHEA Grapalat"/>
          <w:b/>
          <w:sz w:val="20"/>
          <w:szCs w:val="22"/>
        </w:rPr>
      </w:pPr>
    </w:p>
    <w:p w14:paraId="77FD9A75" w14:textId="77777777" w:rsidR="00A73B1B" w:rsidRPr="00B97A8E" w:rsidRDefault="00A73B1B" w:rsidP="009542AF">
      <w:pPr>
        <w:widowControl w:val="0"/>
        <w:tabs>
          <w:tab w:val="left" w:pos="10350"/>
        </w:tabs>
        <w:ind w:left="450" w:right="26" w:firstLine="720"/>
        <w:jc w:val="both"/>
        <w:rPr>
          <w:rFonts w:ascii="GHEA Grapalat" w:hAnsi="GHEA Grapalat" w:cs="GHEA Grapalat"/>
          <w:sz w:val="20"/>
          <w:szCs w:val="22"/>
        </w:rPr>
      </w:pPr>
      <w:r w:rsidRPr="00B97A8E">
        <w:rPr>
          <w:rFonts w:ascii="GHEA Grapalat" w:hAnsi="GHEA Grapalat"/>
          <w:sz w:val="22"/>
          <w:szCs w:val="22"/>
        </w:rPr>
        <w:t>_____</w:t>
      </w:r>
      <w:r w:rsidRPr="00B97A8E">
        <w:rPr>
          <w:rFonts w:ascii="GHEA Grapalat" w:hAnsi="GHEA Grapalat"/>
          <w:sz w:val="22"/>
          <w:szCs w:val="22"/>
          <w:vertAlign w:val="superscript"/>
        </w:rPr>
        <w:t xml:space="preserve"> наименование Компании</w:t>
      </w:r>
      <w:r w:rsidRPr="00B97A8E">
        <w:rPr>
          <w:rFonts w:ascii="GHEA Grapalat" w:hAnsi="GHEA Grapalat"/>
          <w:sz w:val="22"/>
          <w:szCs w:val="22"/>
        </w:rPr>
        <w:t xml:space="preserve"> _____,</w:t>
      </w:r>
      <w:r w:rsidRPr="00B97A8E">
        <w:rPr>
          <w:rFonts w:ascii="GHEA Grapalat" w:hAnsi="GHEA Grapalat"/>
          <w:sz w:val="20"/>
          <w:szCs w:val="22"/>
        </w:rPr>
        <w:t>, в лице директора Компании,</w:t>
      </w:r>
      <w:r w:rsidRPr="00B97A8E">
        <w:rPr>
          <w:rFonts w:ascii="GHEA Grapalat" w:hAnsi="GHEA Grapalat"/>
          <w:sz w:val="22"/>
          <w:szCs w:val="22"/>
        </w:rPr>
        <w:t xml:space="preserve"> _______</w:t>
      </w:r>
      <w:r w:rsidRPr="00B97A8E">
        <w:rPr>
          <w:rFonts w:ascii="GHEA Grapalat" w:hAnsi="GHEA Grapalat"/>
          <w:sz w:val="22"/>
          <w:szCs w:val="22"/>
          <w:vertAlign w:val="superscript"/>
        </w:rPr>
        <w:t xml:space="preserve"> имя, фамилия, паспортные данные директора компании</w:t>
      </w:r>
      <w:r w:rsidRPr="00B97A8E">
        <w:rPr>
          <w:rFonts w:ascii="GHEA Grapalat" w:hAnsi="GHEA Grapalat"/>
          <w:sz w:val="22"/>
          <w:szCs w:val="22"/>
        </w:rPr>
        <w:t xml:space="preserve"> ______ </w:t>
      </w:r>
      <w:r w:rsidRPr="00B97A8E">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71B765C" w14:textId="77777777" w:rsidR="00A73B1B" w:rsidRPr="00B97A8E" w:rsidRDefault="00A73B1B" w:rsidP="009542AF">
      <w:pPr>
        <w:widowControl w:val="0"/>
        <w:tabs>
          <w:tab w:val="left" w:pos="10350"/>
        </w:tabs>
        <w:ind w:left="450" w:right="26" w:firstLine="720"/>
        <w:jc w:val="both"/>
        <w:rPr>
          <w:rFonts w:ascii="GHEA Grapalat" w:hAnsi="GHEA Grapalat" w:cs="GHEA Grapalat"/>
          <w:sz w:val="20"/>
          <w:szCs w:val="22"/>
        </w:rPr>
      </w:pPr>
    </w:p>
    <w:p w14:paraId="53988B00" w14:textId="77777777" w:rsidR="00A73B1B" w:rsidRPr="00B97A8E" w:rsidRDefault="00A73B1B" w:rsidP="009542AF">
      <w:pPr>
        <w:widowControl w:val="0"/>
        <w:tabs>
          <w:tab w:val="left" w:pos="10350"/>
        </w:tabs>
        <w:ind w:left="450" w:right="26" w:firstLine="720"/>
        <w:jc w:val="center"/>
        <w:rPr>
          <w:rFonts w:ascii="GHEA Grapalat" w:hAnsi="GHEA Grapalat"/>
          <w:b/>
          <w:sz w:val="20"/>
          <w:szCs w:val="22"/>
        </w:rPr>
      </w:pPr>
      <w:r w:rsidRPr="00B97A8E">
        <w:rPr>
          <w:rFonts w:ascii="GHEA Grapalat" w:hAnsi="GHEA Grapalat"/>
          <w:b/>
          <w:sz w:val="20"/>
          <w:szCs w:val="22"/>
        </w:rPr>
        <w:t>1. Предмет соглашения</w:t>
      </w:r>
    </w:p>
    <w:p w14:paraId="1E196834" w14:textId="77777777" w:rsidR="00A73B1B" w:rsidRPr="00B97A8E" w:rsidRDefault="00A73B1B" w:rsidP="009542AF">
      <w:pPr>
        <w:widowControl w:val="0"/>
        <w:tabs>
          <w:tab w:val="left" w:pos="10350"/>
        </w:tabs>
        <w:ind w:left="450" w:right="26" w:firstLine="720"/>
        <w:jc w:val="center"/>
        <w:rPr>
          <w:rFonts w:ascii="GHEA Grapalat" w:hAnsi="GHEA Grapalat" w:cs="GHEA Grapalat"/>
          <w:b/>
          <w:bCs/>
          <w:sz w:val="20"/>
          <w:szCs w:val="22"/>
        </w:rPr>
      </w:pPr>
    </w:p>
    <w:p w14:paraId="4FBF4744" w14:textId="4033A1CB" w:rsidR="00A73B1B" w:rsidRPr="00B97A8E" w:rsidRDefault="00A73B1B" w:rsidP="009542AF">
      <w:pPr>
        <w:widowControl w:val="0"/>
        <w:tabs>
          <w:tab w:val="left" w:pos="567"/>
          <w:tab w:val="left" w:pos="900"/>
          <w:tab w:val="left" w:pos="10350"/>
        </w:tabs>
        <w:ind w:left="450" w:right="26" w:firstLine="720"/>
        <w:jc w:val="both"/>
        <w:rPr>
          <w:rFonts w:ascii="GHEA Grapalat" w:hAnsi="GHEA Grapalat" w:cs="GHEA Grapalat"/>
          <w:spacing w:val="-6"/>
          <w:sz w:val="20"/>
          <w:szCs w:val="22"/>
        </w:rPr>
      </w:pPr>
      <w:r w:rsidRPr="00B97A8E">
        <w:rPr>
          <w:rFonts w:ascii="GHEA Grapalat" w:hAnsi="GHEA Grapalat"/>
          <w:sz w:val="20"/>
          <w:szCs w:val="22"/>
        </w:rPr>
        <w:t>1</w:t>
      </w:r>
      <w:r w:rsidRPr="00B97A8E">
        <w:rPr>
          <w:rFonts w:ascii="GHEA Grapalat" w:hAnsi="GHEA Grapalat"/>
          <w:spacing w:val="-6"/>
          <w:sz w:val="20"/>
          <w:szCs w:val="22"/>
        </w:rPr>
        <w:t xml:space="preserve">.1.Компания участвует в организованной </w:t>
      </w:r>
      <w:r w:rsidR="002C7EE0" w:rsidRPr="00B97A8E">
        <w:rPr>
          <w:rFonts w:ascii="GHEA Grapalat" w:hAnsi="GHEA Grapalat"/>
          <w:spacing w:val="-6"/>
          <w:sz w:val="20"/>
          <w:szCs w:val="22"/>
        </w:rPr>
        <w:t>«Научный центр зоологии и гидроэкологии» ГНКО</w:t>
      </w:r>
      <w:r w:rsidRPr="00B97A8E">
        <w:rPr>
          <w:rFonts w:ascii="GHEA Grapalat" w:hAnsi="GHEA Grapalat"/>
          <w:spacing w:val="-6"/>
          <w:sz w:val="20"/>
          <w:szCs w:val="22"/>
        </w:rPr>
        <w:t xml:space="preserve"> (далее — Заказчик) </w:t>
      </w:r>
      <w:r w:rsidRPr="00B97A8E">
        <w:rPr>
          <w:rFonts w:ascii="GHEA Grapalat" w:hAnsi="GHEA Grapalat"/>
          <w:sz w:val="20"/>
          <w:szCs w:val="22"/>
        </w:rPr>
        <w:t xml:space="preserve">процедуре закупок под кодом </w:t>
      </w:r>
      <w:r w:rsidR="00287585" w:rsidRPr="00B97A8E">
        <w:rPr>
          <w:rFonts w:ascii="GHEA Grapalat" w:hAnsi="GHEA Grapalat"/>
          <w:sz w:val="20"/>
          <w:szCs w:val="22"/>
          <w:lang w:val="en-US"/>
        </w:rPr>
        <w:t>ԿՀԳԿ</w:t>
      </w:r>
      <w:r w:rsidR="00287585" w:rsidRPr="00B97A8E">
        <w:rPr>
          <w:rFonts w:ascii="GHEA Grapalat" w:hAnsi="GHEA Grapalat"/>
          <w:sz w:val="20"/>
          <w:szCs w:val="22"/>
        </w:rPr>
        <w:t>-</w:t>
      </w:r>
      <w:r w:rsidR="00287585" w:rsidRPr="00B97A8E">
        <w:rPr>
          <w:rFonts w:ascii="GHEA Grapalat" w:hAnsi="GHEA Grapalat"/>
          <w:sz w:val="20"/>
          <w:szCs w:val="22"/>
          <w:lang w:val="en-US"/>
        </w:rPr>
        <w:t>ԳՀԱՊՁԲ</w:t>
      </w:r>
      <w:r w:rsidR="00287585" w:rsidRPr="00B97A8E">
        <w:rPr>
          <w:rFonts w:ascii="GHEA Grapalat" w:hAnsi="GHEA Grapalat"/>
          <w:sz w:val="20"/>
          <w:szCs w:val="22"/>
        </w:rPr>
        <w:t>-25/22</w:t>
      </w:r>
      <w:r w:rsidRPr="00B97A8E">
        <w:rPr>
          <w:rFonts w:ascii="GHEA Grapalat" w:hAnsi="GHEA Grapalat"/>
          <w:sz w:val="20"/>
          <w:szCs w:val="22"/>
        </w:rPr>
        <w:t>.</w:t>
      </w:r>
    </w:p>
    <w:p w14:paraId="781DD444" w14:textId="0880371C" w:rsidR="00A73B1B" w:rsidRPr="00B97A8E" w:rsidRDefault="00A73B1B" w:rsidP="009542AF">
      <w:pPr>
        <w:widowControl w:val="0"/>
        <w:tabs>
          <w:tab w:val="left" w:pos="1134"/>
          <w:tab w:val="left" w:pos="10350"/>
        </w:tabs>
        <w:ind w:left="450" w:right="26" w:firstLine="720"/>
        <w:jc w:val="both"/>
        <w:rPr>
          <w:rFonts w:ascii="GHEA Grapalat" w:hAnsi="GHEA Grapalat"/>
          <w:sz w:val="20"/>
          <w:szCs w:val="22"/>
        </w:rPr>
      </w:pPr>
      <w:r w:rsidRPr="00B97A8E">
        <w:rPr>
          <w:rFonts w:ascii="GHEA Grapalat" w:hAnsi="GHEA Grapalat"/>
          <w:sz w:val="20"/>
          <w:szCs w:val="22"/>
        </w:rPr>
        <w:t>1.2.</w:t>
      </w:r>
      <w:r w:rsidRPr="00B97A8E">
        <w:rPr>
          <w:rFonts w:ascii="GHEA Grapalat" w:hAnsi="GHEA Grapalat" w:cs="GHEA Grapalat"/>
          <w:sz w:val="20"/>
          <w:szCs w:val="22"/>
        </w:rPr>
        <w:t xml:space="preserve">В качестве участника, </w:t>
      </w:r>
      <w:r w:rsidRPr="00B97A8E">
        <w:rPr>
          <w:rFonts w:ascii="GHEA Grapalat" w:hAnsi="GHEA Grapalat" w:cs="GHEA Grapalat"/>
          <w:sz w:val="20"/>
          <w:szCs w:val="22"/>
          <w:lang w:val="hy-AM"/>
        </w:rPr>
        <w:t>օ</w:t>
      </w:r>
      <w:r w:rsidRPr="00B97A8E">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97A8E">
        <w:rPr>
          <w:rFonts w:ascii="GHEA Grapalat" w:hAnsi="GHEA Grapalat" w:cs="GHEA Grapalat"/>
          <w:sz w:val="20"/>
          <w:szCs w:val="22"/>
          <w:lang w:val="en-US"/>
        </w:rPr>
        <w:t>K</w:t>
      </w:r>
      <w:r w:rsidRPr="00B97A8E">
        <w:rPr>
          <w:rFonts w:ascii="GHEA Grapalat" w:hAnsi="GHEA Grapalat" w:cs="GHEA Grapalat"/>
          <w:sz w:val="20"/>
          <w:szCs w:val="22"/>
        </w:rPr>
        <w:t xml:space="preserve">омпания </w:t>
      </w:r>
      <w:r w:rsidRPr="00B97A8E">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B65295E" w14:textId="52EA7B12"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1.3.Подписав платежное требование (далее — Требование), прилагаемое к</w:t>
      </w:r>
      <w:r w:rsidRPr="00B97A8E">
        <w:rPr>
          <w:rFonts w:ascii="Calibri" w:hAnsi="Calibri" w:cs="Calibri"/>
          <w:sz w:val="20"/>
          <w:szCs w:val="22"/>
          <w:lang w:val="en-US"/>
        </w:rPr>
        <w:t> </w:t>
      </w:r>
      <w:r w:rsidRPr="00B97A8E">
        <w:rPr>
          <w:rFonts w:ascii="GHEA Grapalat" w:hAnsi="GHEA Grapalat"/>
          <w:sz w:val="20"/>
          <w:szCs w:val="22"/>
        </w:rPr>
        <w:t xml:space="preserve">настоящему Соглашению о неустойке, Компания безотзывно соглашается, что: </w:t>
      </w:r>
    </w:p>
    <w:p w14:paraId="62F0CDF1" w14:textId="45AB2D02"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B198BBD" w14:textId="75CFF306"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E12AECC" w14:textId="45AF6C06"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в)Компания не может письменно или иным способом дать распоряжение Банку-плательщику об отзыве своего акцепта, проставленного под Требованием.</w:t>
      </w:r>
    </w:p>
    <w:p w14:paraId="1DC8997C" w14:textId="5B4A1FB6"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г)Компания подтверждает, что акцептовала Требование в полном размере суммы неустойки.</w:t>
      </w:r>
    </w:p>
    <w:p w14:paraId="33B4E790" w14:textId="2DA2D820"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E245E06" w14:textId="070032A0"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1.4.В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97A8E">
        <w:rPr>
          <w:rFonts w:ascii="Calibri" w:hAnsi="Calibri" w:cs="Calibri"/>
          <w:sz w:val="20"/>
          <w:szCs w:val="22"/>
          <w:lang w:val="en-US"/>
        </w:rPr>
        <w:t> </w:t>
      </w:r>
      <w:r w:rsidRPr="00B97A8E">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37D670" w14:textId="3251CBB2"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1.5.Заказчик может представить в Банк-плательщик иные дополнительные документы.</w:t>
      </w:r>
    </w:p>
    <w:p w14:paraId="3D2A3A63" w14:textId="77777777"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1.6. Банк не несет какой-либо ответственности за риски (понесенные</w:t>
      </w:r>
      <w:r w:rsidRPr="00B97A8E">
        <w:rPr>
          <w:rFonts w:ascii="Calibri" w:hAnsi="Calibri" w:cs="Calibri"/>
          <w:sz w:val="20"/>
          <w:szCs w:val="22"/>
          <w:lang w:val="en-US"/>
        </w:rPr>
        <w:t> </w:t>
      </w:r>
      <w:r w:rsidRPr="00B97A8E">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B97A8E">
        <w:rPr>
          <w:rFonts w:ascii="Calibri" w:hAnsi="Calibri" w:cs="Calibri"/>
          <w:sz w:val="20"/>
          <w:szCs w:val="22"/>
          <w:lang w:val="en-US"/>
        </w:rPr>
        <w:t> </w:t>
      </w:r>
      <w:r w:rsidRPr="00B97A8E">
        <w:rPr>
          <w:rFonts w:ascii="GHEA Grapalat" w:hAnsi="GHEA Grapalat"/>
          <w:sz w:val="20"/>
          <w:szCs w:val="22"/>
        </w:rPr>
        <w:t>Требовании. Банк не обязан проверять факты нарушения Компанией условий договора.</w:t>
      </w:r>
    </w:p>
    <w:p w14:paraId="180ECE8B" w14:textId="530B3544"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1.7.В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B167787" w14:textId="717F0E3A" w:rsidR="00A73B1B" w:rsidRPr="00B97A8E" w:rsidRDefault="00A73B1B" w:rsidP="009542AF">
      <w:pPr>
        <w:widowControl w:val="0"/>
        <w:tabs>
          <w:tab w:val="left" w:pos="1134"/>
          <w:tab w:val="left" w:pos="10350"/>
        </w:tabs>
        <w:ind w:left="450" w:right="26" w:firstLine="720"/>
        <w:jc w:val="both"/>
        <w:rPr>
          <w:rFonts w:ascii="GHEA Grapalat" w:hAnsi="GHEA Grapalat"/>
          <w:sz w:val="20"/>
          <w:szCs w:val="22"/>
        </w:rPr>
      </w:pPr>
      <w:r w:rsidRPr="00B97A8E">
        <w:rPr>
          <w:rFonts w:ascii="GHEA Grapalat" w:hAnsi="GHEA Grapalat"/>
          <w:sz w:val="20"/>
          <w:szCs w:val="22"/>
        </w:rPr>
        <w:t>1.8.В случае если в течение десяти рабочих дней после представления в</w:t>
      </w:r>
      <w:r w:rsidRPr="00B97A8E">
        <w:rPr>
          <w:rFonts w:ascii="Calibri" w:hAnsi="Calibri" w:cs="Calibri"/>
          <w:sz w:val="20"/>
          <w:szCs w:val="22"/>
          <w:lang w:val="en-US"/>
        </w:rPr>
        <w:t> </w:t>
      </w:r>
      <w:r w:rsidRPr="00B97A8E">
        <w:rPr>
          <w:rFonts w:ascii="GHEA Grapalat" w:hAnsi="GHEA Grapalat"/>
          <w:sz w:val="20"/>
          <w:szCs w:val="22"/>
        </w:rPr>
        <w:t>Банк настоящего Соглашения и прилагаемого Требования по независящим от</w:t>
      </w:r>
      <w:r w:rsidRPr="00B97A8E">
        <w:rPr>
          <w:rFonts w:ascii="Calibri" w:hAnsi="Calibri" w:cs="Calibri"/>
          <w:sz w:val="20"/>
          <w:szCs w:val="22"/>
          <w:lang w:val="en-US"/>
        </w:rPr>
        <w:t> </w:t>
      </w:r>
      <w:r w:rsidRPr="00B97A8E">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97A8E">
        <w:rPr>
          <w:rFonts w:ascii="Calibri" w:hAnsi="Calibri" w:cs="Calibri"/>
          <w:sz w:val="20"/>
          <w:szCs w:val="22"/>
          <w:lang w:val="en-US"/>
        </w:rPr>
        <w:t> </w:t>
      </w:r>
      <w:r w:rsidRPr="00B97A8E">
        <w:rPr>
          <w:rFonts w:ascii="GHEA Grapalat" w:hAnsi="GHEA Grapalat"/>
          <w:sz w:val="20"/>
          <w:szCs w:val="22"/>
        </w:rPr>
        <w:t>неуплатой.</w:t>
      </w:r>
    </w:p>
    <w:p w14:paraId="77F41F07" w14:textId="77777777"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p>
    <w:p w14:paraId="6B573717" w14:textId="77777777" w:rsidR="00A73B1B" w:rsidRPr="00B97A8E" w:rsidRDefault="00A73B1B" w:rsidP="009542AF">
      <w:pPr>
        <w:widowControl w:val="0"/>
        <w:tabs>
          <w:tab w:val="left" w:pos="10350"/>
        </w:tabs>
        <w:ind w:left="450" w:right="26" w:firstLine="720"/>
        <w:jc w:val="center"/>
        <w:rPr>
          <w:rFonts w:ascii="GHEA Grapalat" w:hAnsi="GHEA Grapalat" w:cs="GHEA Grapalat"/>
          <w:b/>
          <w:bCs/>
          <w:sz w:val="20"/>
          <w:szCs w:val="22"/>
        </w:rPr>
      </w:pPr>
      <w:r w:rsidRPr="00B97A8E">
        <w:rPr>
          <w:rFonts w:ascii="GHEA Grapalat" w:hAnsi="GHEA Grapalat"/>
          <w:b/>
          <w:sz w:val="20"/>
          <w:szCs w:val="22"/>
        </w:rPr>
        <w:lastRenderedPageBreak/>
        <w:t>2. Иные условия</w:t>
      </w:r>
    </w:p>
    <w:p w14:paraId="0BE96EC3" w14:textId="5DF09488" w:rsidR="00A73B1B" w:rsidRPr="00B97A8E" w:rsidRDefault="00A73B1B" w:rsidP="009542AF">
      <w:pPr>
        <w:widowControl w:val="0"/>
        <w:tabs>
          <w:tab w:val="left" w:pos="1134"/>
          <w:tab w:val="left" w:pos="10350"/>
        </w:tabs>
        <w:ind w:left="450" w:right="26" w:firstLine="720"/>
        <w:jc w:val="both"/>
        <w:rPr>
          <w:rFonts w:ascii="GHEA Grapalat" w:hAnsi="GHEA Grapalat"/>
          <w:sz w:val="20"/>
          <w:szCs w:val="22"/>
        </w:rPr>
      </w:pPr>
      <w:r w:rsidRPr="00B97A8E">
        <w:rPr>
          <w:rFonts w:ascii="GHEA Grapalat" w:hAnsi="GHEA Grapalat"/>
          <w:sz w:val="20"/>
          <w:szCs w:val="22"/>
        </w:rPr>
        <w:t xml:space="preserve">2.1.Настоящее Соглашение и Требование являются безотзывными, вступают в силу с момента заверения Компанией и действуют до </w:t>
      </w:r>
      <w:r w:rsidRPr="00B97A8E">
        <w:rPr>
          <w:rFonts w:ascii="GHEA Grapalat" w:hAnsi="GHEA Grapalat"/>
          <w:sz w:val="20"/>
          <w:szCs w:val="22"/>
          <w:lang w:val="hy-AM"/>
        </w:rPr>
        <w:t>двадцатого</w:t>
      </w:r>
      <w:r w:rsidRPr="00B97A8E">
        <w:rPr>
          <w:rFonts w:ascii="GHEA Grapalat" w:hAnsi="GHEA Grapalat"/>
          <w:sz w:val="20"/>
          <w:szCs w:val="22"/>
        </w:rPr>
        <w:t xml:space="preserve"> рабочего дня, следующего за днем полного принятия заказчиком результата выполнения контракта, включительно.</w:t>
      </w:r>
    </w:p>
    <w:p w14:paraId="154AD6A1" w14:textId="064D48DA"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 xml:space="preserve">2.2.Представив настоящее Соглашение и прилагаемое Требование в Банк-плательщик: </w:t>
      </w:r>
    </w:p>
    <w:p w14:paraId="7318A345" w14:textId="5D6BA95D" w:rsidR="00A73B1B" w:rsidRPr="00B97A8E"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2.2.1.Заказчик подтверждает, что Компания допустила нарушение договорных обязательств, а</w:t>
      </w:r>
    </w:p>
    <w:p w14:paraId="133C8488" w14:textId="10C3C153" w:rsidR="00A73B1B" w:rsidRPr="00B97A8E" w:rsidDel="00A13215" w:rsidRDefault="00A73B1B" w:rsidP="009542AF">
      <w:pPr>
        <w:widowControl w:val="0"/>
        <w:tabs>
          <w:tab w:val="left" w:pos="1134"/>
          <w:tab w:val="left" w:pos="10350"/>
        </w:tabs>
        <w:ind w:left="450" w:right="26" w:firstLine="720"/>
        <w:jc w:val="both"/>
        <w:rPr>
          <w:rFonts w:ascii="GHEA Grapalat" w:hAnsi="GHEA Grapalat" w:cs="GHEA Grapalat"/>
          <w:sz w:val="20"/>
          <w:szCs w:val="22"/>
        </w:rPr>
      </w:pPr>
      <w:r w:rsidRPr="00B97A8E">
        <w:rPr>
          <w:rFonts w:ascii="GHEA Grapalat" w:hAnsi="GHEA Grapalat"/>
          <w:sz w:val="20"/>
          <w:szCs w:val="22"/>
        </w:rPr>
        <w:t>2.2.2.Компания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3B50FA1" w14:textId="2B4CC893" w:rsidR="00A73B1B" w:rsidRPr="00B97A8E" w:rsidRDefault="00A73B1B" w:rsidP="009542AF">
      <w:pPr>
        <w:widowControl w:val="0"/>
        <w:tabs>
          <w:tab w:val="left" w:pos="1134"/>
          <w:tab w:val="left" w:pos="10350"/>
        </w:tabs>
        <w:ind w:left="450" w:right="26" w:firstLine="720"/>
        <w:jc w:val="both"/>
        <w:rPr>
          <w:rFonts w:ascii="GHEA Grapalat" w:hAnsi="GHEA Grapalat"/>
          <w:sz w:val="20"/>
          <w:szCs w:val="22"/>
        </w:rPr>
      </w:pPr>
      <w:r w:rsidRPr="00B97A8E">
        <w:rPr>
          <w:rFonts w:ascii="GHEA Grapalat" w:hAnsi="GHEA Grapalat"/>
          <w:sz w:val="20"/>
          <w:szCs w:val="22"/>
        </w:rPr>
        <w:t>2.3.Споры,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BB76D98" w14:textId="77777777" w:rsidR="004A6E6F" w:rsidRPr="00B97A8E" w:rsidRDefault="004A6E6F" w:rsidP="009542AF">
      <w:pPr>
        <w:widowControl w:val="0"/>
        <w:tabs>
          <w:tab w:val="left" w:pos="1134"/>
          <w:tab w:val="left" w:pos="10350"/>
        </w:tabs>
        <w:ind w:left="450" w:right="26" w:firstLine="720"/>
        <w:jc w:val="both"/>
        <w:rPr>
          <w:rFonts w:ascii="GHEA Grapalat" w:hAnsi="GHEA Grapalat"/>
          <w:sz w:val="20"/>
          <w:szCs w:val="22"/>
        </w:rPr>
      </w:pPr>
    </w:p>
    <w:p w14:paraId="24254C23" w14:textId="77777777" w:rsidR="00A73B1B" w:rsidRPr="00B97A8E" w:rsidRDefault="00A73B1B" w:rsidP="009542AF">
      <w:pPr>
        <w:widowControl w:val="0"/>
        <w:ind w:right="26" w:firstLine="720"/>
        <w:jc w:val="center"/>
        <w:rPr>
          <w:rFonts w:ascii="GHEA Grapalat" w:hAnsi="GHEA Grapalat"/>
          <w:b/>
          <w:sz w:val="20"/>
          <w:szCs w:val="22"/>
        </w:rPr>
      </w:pPr>
      <w:r w:rsidRPr="00B97A8E">
        <w:rPr>
          <w:rFonts w:ascii="GHEA Grapalat" w:hAnsi="GHEA Grapalat"/>
          <w:b/>
          <w:sz w:val="20"/>
          <w:szCs w:val="22"/>
        </w:rPr>
        <w:t>3. Адрес, банковские реквизиты Компании</w:t>
      </w:r>
    </w:p>
    <w:p w14:paraId="45E69A7B" w14:textId="77777777" w:rsidR="00A73B1B" w:rsidRPr="00B97A8E" w:rsidRDefault="00A73B1B" w:rsidP="009542AF">
      <w:pPr>
        <w:widowControl w:val="0"/>
        <w:ind w:right="26" w:firstLine="720"/>
        <w:jc w:val="both"/>
        <w:rPr>
          <w:rFonts w:ascii="GHEA Grapalat" w:hAnsi="GHEA Grapalat"/>
          <w:sz w:val="20"/>
          <w:szCs w:val="22"/>
        </w:rPr>
      </w:pPr>
      <w:r w:rsidRPr="00B97A8E">
        <w:rPr>
          <w:rFonts w:ascii="GHEA Grapalat" w:hAnsi="GHEA Grapalat"/>
          <w:sz w:val="20"/>
          <w:szCs w:val="22"/>
        </w:rPr>
        <w:t>_______________________________________</w:t>
      </w:r>
    </w:p>
    <w:p w14:paraId="3AC12A44" w14:textId="77777777" w:rsidR="00A73B1B" w:rsidRPr="00B97A8E" w:rsidRDefault="00A73B1B" w:rsidP="009542AF">
      <w:pPr>
        <w:widowControl w:val="0"/>
        <w:ind w:right="26" w:firstLine="720"/>
        <w:jc w:val="center"/>
        <w:rPr>
          <w:rFonts w:ascii="GHEA Grapalat" w:hAnsi="GHEA Grapalat"/>
          <w:sz w:val="20"/>
          <w:szCs w:val="22"/>
          <w:vertAlign w:val="superscript"/>
        </w:rPr>
      </w:pPr>
      <w:r w:rsidRPr="00B97A8E">
        <w:rPr>
          <w:rFonts w:ascii="GHEA Grapalat" w:hAnsi="GHEA Grapalat"/>
          <w:sz w:val="20"/>
          <w:szCs w:val="22"/>
          <w:vertAlign w:val="superscript"/>
        </w:rPr>
        <w:t>наименование компании</w:t>
      </w:r>
    </w:p>
    <w:p w14:paraId="1F7F346B" w14:textId="77777777" w:rsidR="00A73B1B" w:rsidRPr="00B97A8E" w:rsidRDefault="00A73B1B" w:rsidP="009542AF">
      <w:pPr>
        <w:widowControl w:val="0"/>
        <w:ind w:right="26" w:firstLine="720"/>
        <w:jc w:val="both"/>
        <w:rPr>
          <w:rFonts w:ascii="GHEA Grapalat" w:hAnsi="GHEA Grapalat"/>
          <w:sz w:val="20"/>
          <w:szCs w:val="22"/>
        </w:rPr>
      </w:pPr>
      <w:r w:rsidRPr="00B97A8E">
        <w:rPr>
          <w:rFonts w:ascii="GHEA Grapalat" w:hAnsi="GHEA Grapalat"/>
          <w:sz w:val="20"/>
          <w:szCs w:val="22"/>
        </w:rPr>
        <w:t>_______________________________________</w:t>
      </w:r>
    </w:p>
    <w:p w14:paraId="6E0AABCF" w14:textId="77777777" w:rsidR="00A73B1B" w:rsidRPr="00B97A8E" w:rsidRDefault="00A73B1B" w:rsidP="009542AF">
      <w:pPr>
        <w:widowControl w:val="0"/>
        <w:ind w:right="26" w:firstLine="720"/>
        <w:jc w:val="center"/>
        <w:rPr>
          <w:rFonts w:ascii="GHEA Grapalat" w:hAnsi="GHEA Grapalat"/>
          <w:sz w:val="20"/>
          <w:szCs w:val="22"/>
          <w:vertAlign w:val="superscript"/>
        </w:rPr>
      </w:pPr>
      <w:r w:rsidRPr="00B97A8E">
        <w:rPr>
          <w:rFonts w:ascii="GHEA Grapalat" w:hAnsi="GHEA Grapalat"/>
          <w:sz w:val="20"/>
          <w:szCs w:val="22"/>
          <w:vertAlign w:val="superscript"/>
        </w:rPr>
        <w:t>адрес компании</w:t>
      </w:r>
    </w:p>
    <w:p w14:paraId="2A6E1438" w14:textId="77777777" w:rsidR="00A73B1B" w:rsidRPr="00B97A8E" w:rsidRDefault="00A73B1B" w:rsidP="009542AF">
      <w:pPr>
        <w:widowControl w:val="0"/>
        <w:ind w:right="26" w:firstLine="720"/>
        <w:jc w:val="both"/>
        <w:rPr>
          <w:rFonts w:ascii="GHEA Grapalat" w:hAnsi="GHEA Grapalat"/>
          <w:sz w:val="20"/>
          <w:szCs w:val="22"/>
        </w:rPr>
      </w:pPr>
      <w:r w:rsidRPr="00B97A8E">
        <w:rPr>
          <w:rFonts w:ascii="GHEA Grapalat" w:hAnsi="GHEA Grapalat"/>
          <w:sz w:val="20"/>
          <w:szCs w:val="22"/>
        </w:rPr>
        <w:t>_______________________________________</w:t>
      </w:r>
    </w:p>
    <w:p w14:paraId="5C0A7119" w14:textId="77777777" w:rsidR="00A73B1B" w:rsidRPr="00B97A8E" w:rsidRDefault="00A73B1B" w:rsidP="009542AF">
      <w:pPr>
        <w:widowControl w:val="0"/>
        <w:ind w:right="26" w:firstLine="720"/>
        <w:jc w:val="center"/>
        <w:rPr>
          <w:rFonts w:ascii="GHEA Grapalat" w:hAnsi="GHEA Grapalat"/>
          <w:sz w:val="20"/>
          <w:szCs w:val="22"/>
          <w:vertAlign w:val="superscript"/>
        </w:rPr>
      </w:pPr>
      <w:r w:rsidRPr="00B97A8E">
        <w:rPr>
          <w:rFonts w:ascii="GHEA Grapalat" w:hAnsi="GHEA Grapalat"/>
          <w:sz w:val="20"/>
          <w:szCs w:val="22"/>
          <w:vertAlign w:val="superscript"/>
        </w:rPr>
        <w:t>наименование обслуживающего компанию банка</w:t>
      </w:r>
    </w:p>
    <w:p w14:paraId="17A1B43C" w14:textId="77777777" w:rsidR="00A73B1B" w:rsidRPr="00B97A8E" w:rsidRDefault="00A73B1B" w:rsidP="009542AF">
      <w:pPr>
        <w:widowControl w:val="0"/>
        <w:ind w:right="26" w:firstLine="720"/>
        <w:jc w:val="both"/>
        <w:rPr>
          <w:rFonts w:ascii="GHEA Grapalat" w:hAnsi="GHEA Grapalat"/>
          <w:sz w:val="20"/>
          <w:szCs w:val="22"/>
        </w:rPr>
      </w:pPr>
      <w:r w:rsidRPr="00B97A8E">
        <w:rPr>
          <w:rFonts w:ascii="GHEA Grapalat" w:hAnsi="GHEA Grapalat"/>
          <w:sz w:val="20"/>
          <w:szCs w:val="22"/>
        </w:rPr>
        <w:t>_______________________________________</w:t>
      </w:r>
    </w:p>
    <w:p w14:paraId="318C27B5" w14:textId="77777777" w:rsidR="00A73B1B" w:rsidRPr="00B97A8E" w:rsidRDefault="00A73B1B" w:rsidP="009542AF">
      <w:pPr>
        <w:widowControl w:val="0"/>
        <w:ind w:right="26" w:firstLine="720"/>
        <w:jc w:val="center"/>
        <w:rPr>
          <w:rFonts w:ascii="GHEA Grapalat" w:hAnsi="GHEA Grapalat"/>
          <w:sz w:val="20"/>
          <w:szCs w:val="22"/>
          <w:vertAlign w:val="superscript"/>
        </w:rPr>
      </w:pPr>
      <w:r w:rsidRPr="00B97A8E">
        <w:rPr>
          <w:rFonts w:ascii="GHEA Grapalat" w:hAnsi="GHEA Grapalat"/>
          <w:sz w:val="20"/>
          <w:szCs w:val="22"/>
          <w:vertAlign w:val="superscript"/>
        </w:rPr>
        <w:t>банковский счет компании</w:t>
      </w:r>
    </w:p>
    <w:p w14:paraId="68DC1049" w14:textId="77777777" w:rsidR="00A73B1B" w:rsidRPr="00B97A8E" w:rsidRDefault="00A73B1B" w:rsidP="009542AF">
      <w:pPr>
        <w:widowControl w:val="0"/>
        <w:ind w:right="26" w:firstLine="720"/>
        <w:jc w:val="both"/>
        <w:rPr>
          <w:rFonts w:ascii="GHEA Grapalat" w:hAnsi="GHEA Grapalat"/>
          <w:sz w:val="20"/>
          <w:szCs w:val="22"/>
        </w:rPr>
      </w:pPr>
    </w:p>
    <w:p w14:paraId="5D69AFF0" w14:textId="77777777" w:rsidR="00A73B1B" w:rsidRPr="00B97A8E" w:rsidRDefault="00A73B1B" w:rsidP="009542AF">
      <w:pPr>
        <w:widowControl w:val="0"/>
        <w:ind w:right="26" w:firstLine="720"/>
        <w:jc w:val="both"/>
        <w:rPr>
          <w:rFonts w:ascii="GHEA Grapalat" w:hAnsi="GHEA Grapalat"/>
          <w:sz w:val="20"/>
          <w:szCs w:val="22"/>
        </w:rPr>
      </w:pPr>
      <w:r w:rsidRPr="00B97A8E">
        <w:rPr>
          <w:rFonts w:ascii="GHEA Grapalat" w:hAnsi="GHEA Grapalat"/>
          <w:sz w:val="20"/>
          <w:szCs w:val="22"/>
        </w:rPr>
        <w:t>_______________________________________</w:t>
      </w:r>
    </w:p>
    <w:p w14:paraId="3A8F67D9" w14:textId="77777777" w:rsidR="00A73B1B" w:rsidRPr="00B97A8E" w:rsidRDefault="00A73B1B" w:rsidP="009542AF">
      <w:pPr>
        <w:widowControl w:val="0"/>
        <w:ind w:right="26" w:firstLine="720"/>
        <w:jc w:val="center"/>
        <w:rPr>
          <w:rFonts w:ascii="GHEA Grapalat" w:hAnsi="GHEA Grapalat"/>
          <w:sz w:val="20"/>
          <w:szCs w:val="22"/>
          <w:vertAlign w:val="superscript"/>
        </w:rPr>
      </w:pPr>
      <w:r w:rsidRPr="00B97A8E">
        <w:rPr>
          <w:rFonts w:ascii="GHEA Grapalat" w:hAnsi="GHEA Grapalat"/>
          <w:sz w:val="20"/>
          <w:szCs w:val="22"/>
          <w:vertAlign w:val="superscript"/>
        </w:rPr>
        <w:t>учетный номер налогоплательщика компании</w:t>
      </w:r>
    </w:p>
    <w:p w14:paraId="2A8FCB9F" w14:textId="77777777" w:rsidR="00A73B1B" w:rsidRPr="00B97A8E" w:rsidRDefault="00A73B1B" w:rsidP="009542AF">
      <w:pPr>
        <w:widowControl w:val="0"/>
        <w:ind w:right="26" w:firstLine="720"/>
        <w:jc w:val="both"/>
        <w:rPr>
          <w:rFonts w:ascii="GHEA Grapalat" w:hAnsi="GHEA Grapalat"/>
          <w:sz w:val="20"/>
          <w:szCs w:val="22"/>
        </w:rPr>
      </w:pPr>
      <w:r w:rsidRPr="00B97A8E">
        <w:rPr>
          <w:rFonts w:ascii="GHEA Grapalat" w:hAnsi="GHEA Grapalat"/>
          <w:sz w:val="20"/>
          <w:szCs w:val="22"/>
        </w:rPr>
        <w:t>_______________________________________</w:t>
      </w:r>
    </w:p>
    <w:p w14:paraId="698359CB" w14:textId="77777777" w:rsidR="00A73B1B" w:rsidRPr="00B97A8E" w:rsidRDefault="00A73B1B" w:rsidP="009542AF">
      <w:pPr>
        <w:widowControl w:val="0"/>
        <w:ind w:right="26" w:firstLine="720"/>
        <w:jc w:val="center"/>
        <w:rPr>
          <w:rFonts w:ascii="GHEA Grapalat" w:hAnsi="GHEA Grapalat"/>
          <w:sz w:val="22"/>
        </w:rPr>
      </w:pPr>
      <w:r w:rsidRPr="00B97A8E">
        <w:rPr>
          <w:rFonts w:ascii="GHEA Grapalat" w:hAnsi="GHEA Grapalat"/>
          <w:sz w:val="22"/>
          <w:vertAlign w:val="superscript"/>
        </w:rPr>
        <w:t>имя, фамилия и подпись директора компании</w:t>
      </w:r>
    </w:p>
    <w:p w14:paraId="6F18A213" w14:textId="77777777" w:rsidR="00A73B1B" w:rsidRPr="00B97A8E" w:rsidRDefault="00A73B1B" w:rsidP="009542AF">
      <w:pPr>
        <w:widowControl w:val="0"/>
        <w:ind w:right="26" w:firstLine="720"/>
        <w:rPr>
          <w:rFonts w:ascii="GHEA Grapalat" w:hAnsi="GHEA Grapalat"/>
          <w:sz w:val="20"/>
          <w:szCs w:val="22"/>
        </w:rPr>
      </w:pPr>
    </w:p>
    <w:p w14:paraId="1F0EB13C" w14:textId="77777777" w:rsidR="00A73B1B" w:rsidRPr="00B97A8E" w:rsidRDefault="00A73B1B" w:rsidP="009542AF">
      <w:pPr>
        <w:widowControl w:val="0"/>
        <w:ind w:right="26" w:firstLine="720"/>
        <w:jc w:val="right"/>
        <w:rPr>
          <w:rFonts w:ascii="GHEA Grapalat" w:hAnsi="GHEA Grapalat"/>
          <w:sz w:val="20"/>
          <w:szCs w:val="22"/>
        </w:rPr>
      </w:pPr>
      <w:r w:rsidRPr="00B97A8E">
        <w:rPr>
          <w:rFonts w:ascii="GHEA Grapalat" w:hAnsi="GHEA Grapalat"/>
          <w:sz w:val="20"/>
          <w:szCs w:val="22"/>
        </w:rPr>
        <w:t>М. П.</w:t>
      </w:r>
    </w:p>
    <w:p w14:paraId="11B207DE" w14:textId="77777777" w:rsidR="00A73B1B" w:rsidRPr="00B97A8E" w:rsidRDefault="00A73B1B" w:rsidP="009542AF">
      <w:pPr>
        <w:widowControl w:val="0"/>
        <w:ind w:right="26" w:firstLine="720"/>
        <w:jc w:val="both"/>
        <w:rPr>
          <w:rFonts w:ascii="GHEA Grapalat" w:hAnsi="GHEA Grapalat"/>
          <w:sz w:val="20"/>
          <w:szCs w:val="22"/>
        </w:rPr>
      </w:pPr>
      <w:r w:rsidRPr="00B97A8E">
        <w:rPr>
          <w:rFonts w:ascii="GHEA Grapalat" w:hAnsi="GHEA Grapalat"/>
          <w:sz w:val="20"/>
          <w:szCs w:val="22"/>
        </w:rPr>
        <w:t>День/месяц/год</w:t>
      </w:r>
    </w:p>
    <w:p w14:paraId="75E4848B" w14:textId="77777777" w:rsidR="00A73B1B" w:rsidRPr="00B97A8E" w:rsidRDefault="00A73B1B" w:rsidP="009542AF">
      <w:pPr>
        <w:widowControl w:val="0"/>
        <w:ind w:right="26" w:firstLine="720"/>
        <w:rPr>
          <w:rFonts w:ascii="GHEA Grapalat" w:hAnsi="GHEA Grapalat"/>
          <w:b/>
          <w:sz w:val="22"/>
        </w:rPr>
      </w:pPr>
    </w:p>
    <w:p w14:paraId="317FF60A" w14:textId="620A9516" w:rsidR="001005B0" w:rsidRPr="00B97A8E" w:rsidRDefault="00A73B1B" w:rsidP="009542AF">
      <w:pPr>
        <w:ind w:right="26" w:firstLine="720"/>
        <w:rPr>
          <w:rFonts w:ascii="GHEA Grapalat" w:hAnsi="GHEA Grapalat"/>
          <w:b/>
          <w:bCs/>
          <w:iCs/>
          <w:sz w:val="20"/>
          <w:szCs w:val="22"/>
        </w:rPr>
      </w:pPr>
      <w:r w:rsidRPr="00B97A8E">
        <w:rPr>
          <w:rFonts w:ascii="GHEA Grapalat" w:hAnsi="GHEA Grapalat"/>
          <w:b/>
          <w:bCs/>
          <w:iCs/>
          <w:sz w:val="20"/>
          <w:szCs w:val="22"/>
        </w:rPr>
        <w:br w:type="page"/>
      </w:r>
    </w:p>
    <w:tbl>
      <w:tblPr>
        <w:tblpPr w:leftFromText="180" w:rightFromText="180" w:vertAnchor="page" w:horzAnchor="margin" w:tblpXSpec="center" w:tblpY="1003"/>
        <w:tblW w:w="10530" w:type="dxa"/>
        <w:tblLook w:val="0000" w:firstRow="0" w:lastRow="0" w:firstColumn="0" w:lastColumn="0" w:noHBand="0" w:noVBand="0"/>
      </w:tblPr>
      <w:tblGrid>
        <w:gridCol w:w="5531"/>
        <w:gridCol w:w="4999"/>
      </w:tblGrid>
      <w:tr w:rsidR="00B97A8E" w:rsidRPr="00B97A8E" w14:paraId="6D99518B" w14:textId="77777777" w:rsidTr="009542AF">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150EA33F" w14:textId="77777777" w:rsidR="00C3421C" w:rsidRPr="00B97A8E" w:rsidRDefault="00C3421C" w:rsidP="00A73B1B">
            <w:pPr>
              <w:widowControl w:val="0"/>
              <w:tabs>
                <w:tab w:val="left" w:pos="3402"/>
              </w:tabs>
              <w:ind w:left="360"/>
              <w:rPr>
                <w:rFonts w:ascii="GHEA Grapalat" w:hAnsi="GHEA Grapalat" w:cs="Sylfaen"/>
                <w:b/>
                <w:bCs/>
                <w:sz w:val="20"/>
                <w:szCs w:val="20"/>
                <w:lang w:val="en-US"/>
              </w:rPr>
            </w:pPr>
            <w:r w:rsidRPr="00B97A8E">
              <w:rPr>
                <w:rFonts w:ascii="GHEA Grapalat" w:hAnsi="GHEA Grapalat"/>
                <w:b/>
                <w:sz w:val="20"/>
                <w:szCs w:val="20"/>
                <w:lang w:val="en-US"/>
              </w:rPr>
              <w:lastRenderedPageBreak/>
              <w:t>1.</w:t>
            </w:r>
            <w:r w:rsidRPr="00B97A8E">
              <w:rPr>
                <w:rFonts w:ascii="GHEA Grapalat" w:hAnsi="GHEA Grapalat"/>
                <w:b/>
                <w:sz w:val="20"/>
                <w:szCs w:val="20"/>
                <w:lang w:val="en-US"/>
              </w:rPr>
              <w:tab/>
            </w:r>
            <w:r w:rsidRPr="00B97A8E">
              <w:rPr>
                <w:rFonts w:ascii="GHEA Grapalat" w:hAnsi="GHEA Grapalat"/>
                <w:b/>
                <w:sz w:val="20"/>
                <w:szCs w:val="20"/>
              </w:rPr>
              <w:t xml:space="preserve">ПЛАТЕЖНОЕ ТРЕБОВАНИЕ </w:t>
            </w:r>
            <w:r w:rsidRPr="00B97A8E">
              <w:rPr>
                <w:rFonts w:ascii="GHEA Grapalat" w:hAnsi="GHEA Grapalat"/>
                <w:b/>
                <w:sz w:val="20"/>
                <w:szCs w:val="20"/>
                <w:lang w:val="en-US"/>
              </w:rPr>
              <w:t>*</w:t>
            </w:r>
          </w:p>
        </w:tc>
      </w:tr>
      <w:tr w:rsidR="00B97A8E" w:rsidRPr="00B97A8E" w14:paraId="290BC24B" w14:textId="77777777" w:rsidTr="009542AF">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2DDA4166" w14:textId="77777777" w:rsidR="00C3421C" w:rsidRPr="00B97A8E" w:rsidRDefault="00C3421C" w:rsidP="00A73B1B">
            <w:pPr>
              <w:widowControl w:val="0"/>
              <w:tabs>
                <w:tab w:val="left" w:pos="855"/>
              </w:tabs>
              <w:ind w:left="360"/>
              <w:rPr>
                <w:rFonts w:ascii="GHEA Grapalat" w:hAnsi="GHEA Grapalat" w:cs="Sylfaen"/>
                <w:sz w:val="20"/>
                <w:szCs w:val="20"/>
              </w:rPr>
            </w:pPr>
            <w:r w:rsidRPr="00B97A8E">
              <w:rPr>
                <w:rFonts w:ascii="GHEA Grapalat" w:hAnsi="GHEA Grapalat"/>
                <w:sz w:val="20"/>
                <w:szCs w:val="20"/>
              </w:rPr>
              <w:t>2.</w:t>
            </w:r>
            <w:r w:rsidRPr="00B97A8E">
              <w:rPr>
                <w:rFonts w:ascii="GHEA Grapalat" w:hAnsi="GHEA Grapalat"/>
                <w:sz w:val="20"/>
                <w:szCs w:val="20"/>
              </w:rPr>
              <w:tab/>
              <w:t xml:space="preserve">Номер </w:t>
            </w:r>
          </w:p>
        </w:tc>
      </w:tr>
      <w:tr w:rsidR="00B97A8E" w:rsidRPr="00B97A8E" w14:paraId="2A62852D" w14:textId="77777777" w:rsidTr="009542AF">
        <w:trPr>
          <w:trHeight w:val="349"/>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432981BA" w14:textId="77777777" w:rsidR="00C3421C" w:rsidRPr="00B97A8E" w:rsidRDefault="00C3421C" w:rsidP="00A73B1B">
            <w:pPr>
              <w:widowControl w:val="0"/>
              <w:tabs>
                <w:tab w:val="left" w:pos="3390"/>
              </w:tabs>
              <w:ind w:left="322"/>
              <w:rPr>
                <w:rFonts w:ascii="GHEA Grapalat" w:hAnsi="GHEA Grapalat" w:cs="Sylfaen"/>
                <w:sz w:val="20"/>
                <w:szCs w:val="20"/>
              </w:rPr>
            </w:pPr>
            <w:r w:rsidRPr="00B97A8E">
              <w:rPr>
                <w:rFonts w:ascii="GHEA Grapalat" w:hAnsi="GHEA Grapalat"/>
                <w:sz w:val="20"/>
                <w:szCs w:val="20"/>
              </w:rPr>
              <w:t>3</w:t>
            </w:r>
            <w:r w:rsidRPr="00B97A8E">
              <w:rPr>
                <w:rFonts w:ascii="GHEA Grapalat" w:hAnsi="GHEA Grapalat"/>
                <w:sz w:val="20"/>
                <w:szCs w:val="20"/>
              </w:rPr>
              <w:tab/>
              <w:t>Дата представления: "___" ___ 20___г.</w:t>
            </w:r>
          </w:p>
        </w:tc>
      </w:tr>
      <w:tr w:rsidR="00B97A8E" w:rsidRPr="00B97A8E" w14:paraId="185C0777" w14:textId="77777777" w:rsidTr="009542AF">
        <w:trPr>
          <w:trHeight w:val="345"/>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209BE990"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4.</w:t>
            </w:r>
            <w:r w:rsidRPr="00B97A8E">
              <w:rPr>
                <w:rFonts w:ascii="GHEA Grapalat" w:hAnsi="GHEA Grapalat"/>
                <w:sz w:val="20"/>
                <w:szCs w:val="20"/>
              </w:rPr>
              <w:tab/>
              <w:t>Наименование, или имя, фамилия плательщика (Компания:</w:t>
            </w:r>
          </w:p>
        </w:tc>
      </w:tr>
      <w:tr w:rsidR="00B97A8E" w:rsidRPr="00B97A8E" w14:paraId="4A73DA8D" w14:textId="77777777" w:rsidTr="009542AF">
        <w:trPr>
          <w:trHeight w:val="361"/>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1D972504"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5.</w:t>
            </w:r>
            <w:r w:rsidRPr="00B97A8E">
              <w:rPr>
                <w:rFonts w:ascii="GHEA Grapalat" w:hAnsi="GHEA Grapalat"/>
                <w:sz w:val="20"/>
                <w:szCs w:val="20"/>
              </w:rPr>
              <w:tab/>
              <w:t>Обслуживающая плательщика Финансовая организация (банк):</w:t>
            </w:r>
          </w:p>
        </w:tc>
      </w:tr>
      <w:tr w:rsidR="00B97A8E" w:rsidRPr="00B97A8E" w14:paraId="259164FA" w14:textId="77777777" w:rsidTr="009542AF">
        <w:trPr>
          <w:trHeight w:val="433"/>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599433BB"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6.</w:t>
            </w:r>
            <w:r w:rsidRPr="00B97A8E">
              <w:rPr>
                <w:rFonts w:ascii="GHEA Grapalat" w:hAnsi="GHEA Grapalat"/>
                <w:sz w:val="20"/>
                <w:szCs w:val="20"/>
              </w:rPr>
              <w:tab/>
              <w:t>Номер счета плательщика:</w:t>
            </w:r>
          </w:p>
        </w:tc>
      </w:tr>
      <w:tr w:rsidR="00B97A8E" w:rsidRPr="00B97A8E" w14:paraId="62FE7EF5" w14:textId="77777777" w:rsidTr="009542AF">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55DB8EB4"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7.</w:t>
            </w:r>
            <w:r w:rsidRPr="00B97A8E">
              <w:rPr>
                <w:rFonts w:ascii="GHEA Grapalat" w:hAnsi="GHEA Grapalat"/>
                <w:sz w:val="20"/>
                <w:szCs w:val="20"/>
              </w:rPr>
              <w:tab/>
              <w:t>УНН плательщика:</w:t>
            </w:r>
          </w:p>
        </w:tc>
      </w:tr>
      <w:tr w:rsidR="00B97A8E" w:rsidRPr="00B97A8E" w14:paraId="790EAF7D" w14:textId="77777777" w:rsidTr="009542AF">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5859689A"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8.</w:t>
            </w:r>
            <w:r w:rsidRPr="00B97A8E">
              <w:rPr>
                <w:rFonts w:ascii="GHEA Grapalat" w:hAnsi="GHEA Grapalat"/>
                <w:sz w:val="20"/>
                <w:szCs w:val="20"/>
              </w:rPr>
              <w:tab/>
              <w:t>НЗОУ плательщика:</w:t>
            </w:r>
          </w:p>
        </w:tc>
      </w:tr>
      <w:tr w:rsidR="00B97A8E" w:rsidRPr="00B97A8E" w14:paraId="1D72EE07" w14:textId="77777777" w:rsidTr="009542AF">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436F3C8E"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9.</w:t>
            </w:r>
            <w:r w:rsidRPr="00B97A8E">
              <w:rPr>
                <w:rFonts w:ascii="GHEA Grapalat" w:hAnsi="GHEA Grapalat"/>
                <w:sz w:val="20"/>
                <w:szCs w:val="20"/>
              </w:rPr>
              <w:tab/>
              <w:t>Наименование, или имя, фамилия бенефициара:</w:t>
            </w:r>
          </w:p>
        </w:tc>
      </w:tr>
      <w:tr w:rsidR="00B97A8E" w:rsidRPr="00B97A8E" w14:paraId="05E0BF96" w14:textId="77777777" w:rsidTr="009542AF">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5D223F3C"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10.</w:t>
            </w:r>
            <w:r w:rsidRPr="00B97A8E">
              <w:rPr>
                <w:rFonts w:ascii="GHEA Grapalat" w:hAnsi="GHEA Grapalat"/>
                <w:sz w:val="20"/>
                <w:szCs w:val="20"/>
              </w:rPr>
              <w:tab/>
              <w:t>НЗОУ бенефициара (не заполняется)</w:t>
            </w:r>
          </w:p>
        </w:tc>
      </w:tr>
      <w:tr w:rsidR="00B97A8E" w:rsidRPr="00B97A8E" w14:paraId="39D5BAA4" w14:textId="77777777" w:rsidTr="009542AF">
        <w:trPr>
          <w:trHeight w:val="343"/>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1A22885B"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11.</w:t>
            </w:r>
            <w:r w:rsidRPr="00B97A8E">
              <w:rPr>
                <w:rFonts w:ascii="GHEA Grapalat" w:hAnsi="GHEA Grapalat"/>
                <w:sz w:val="20"/>
                <w:szCs w:val="20"/>
              </w:rPr>
              <w:tab/>
              <w:t>УНН бенефициара:</w:t>
            </w:r>
          </w:p>
        </w:tc>
      </w:tr>
      <w:tr w:rsidR="00B97A8E" w:rsidRPr="00B97A8E" w14:paraId="7B3BC91F" w14:textId="77777777" w:rsidTr="009542AF">
        <w:trPr>
          <w:trHeight w:val="361"/>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5765E62A"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12.</w:t>
            </w:r>
            <w:r w:rsidRPr="00B97A8E">
              <w:rPr>
                <w:rFonts w:ascii="GHEA Grapalat" w:hAnsi="GHEA Grapalat"/>
                <w:sz w:val="20"/>
                <w:szCs w:val="20"/>
              </w:rPr>
              <w:tab/>
              <w:t>Обслуживающая бенефициара Финансовая организация (банк):</w:t>
            </w:r>
          </w:p>
        </w:tc>
      </w:tr>
      <w:tr w:rsidR="00B97A8E" w:rsidRPr="00B97A8E" w14:paraId="6C723C5B" w14:textId="77777777" w:rsidTr="009542AF">
        <w:trPr>
          <w:trHeight w:val="433"/>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3F9FB1BB"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13.</w:t>
            </w:r>
            <w:r w:rsidRPr="00B97A8E">
              <w:rPr>
                <w:rFonts w:ascii="GHEA Grapalat" w:hAnsi="GHEA Grapalat"/>
                <w:sz w:val="20"/>
                <w:szCs w:val="20"/>
              </w:rPr>
              <w:tab/>
              <w:t>Номер счета бенефициара (сч.№)</w:t>
            </w:r>
          </w:p>
        </w:tc>
      </w:tr>
      <w:tr w:rsidR="00B97A8E" w:rsidRPr="00B97A8E" w14:paraId="2577EBBF" w14:textId="77777777" w:rsidTr="009542AF">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75825EB3"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14.</w:t>
            </w:r>
            <w:r w:rsidRPr="00B97A8E">
              <w:rPr>
                <w:rFonts w:ascii="GHEA Grapalat" w:hAnsi="GHEA Grapalat"/>
                <w:sz w:val="20"/>
                <w:szCs w:val="20"/>
              </w:rPr>
              <w:tab/>
              <w:t>Сумма (цифрами и прописью):</w:t>
            </w:r>
          </w:p>
        </w:tc>
      </w:tr>
      <w:tr w:rsidR="00B97A8E" w:rsidRPr="00B97A8E" w14:paraId="648D36BF" w14:textId="77777777" w:rsidTr="009542AF">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049BB577"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15.</w:t>
            </w:r>
            <w:r w:rsidRPr="00B97A8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97A8E" w:rsidRPr="00B97A8E" w14:paraId="23A266A7" w14:textId="77777777" w:rsidTr="009542AF">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187A3726"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16.</w:t>
            </w:r>
            <w:r w:rsidRPr="00B97A8E">
              <w:rPr>
                <w:rFonts w:ascii="GHEA Grapalat" w:hAnsi="GHEA Grapalat"/>
                <w:sz w:val="20"/>
                <w:szCs w:val="20"/>
              </w:rPr>
              <w:tab/>
              <w:t>Валюта (прописью и по коду):</w:t>
            </w:r>
          </w:p>
        </w:tc>
      </w:tr>
      <w:tr w:rsidR="00B97A8E" w:rsidRPr="00B97A8E" w14:paraId="0C80761D" w14:textId="77777777" w:rsidTr="009542AF">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2848D0D6"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17.</w:t>
            </w:r>
            <w:r w:rsidRPr="00B97A8E">
              <w:rPr>
                <w:rFonts w:ascii="GHEA Grapalat" w:hAnsi="GHEA Grapalat"/>
                <w:sz w:val="20"/>
                <w:szCs w:val="20"/>
              </w:rPr>
              <w:tab/>
              <w:t xml:space="preserve">Цель сделки (уплаты): (для обеспечения </w:t>
            </w:r>
            <w:r w:rsidR="00391852" w:rsidRPr="00B97A8E">
              <w:rPr>
                <w:rFonts w:ascii="GHEA Grapalat" w:hAnsi="GHEA Grapalat"/>
                <w:sz w:val="20"/>
                <w:szCs w:val="20"/>
              </w:rPr>
              <w:t>квалификации</w:t>
            </w:r>
            <w:r w:rsidRPr="00B97A8E">
              <w:rPr>
                <w:rFonts w:ascii="GHEA Grapalat" w:hAnsi="GHEA Grapalat"/>
                <w:sz w:val="20"/>
                <w:szCs w:val="20"/>
              </w:rPr>
              <w:t>)</w:t>
            </w:r>
          </w:p>
        </w:tc>
      </w:tr>
      <w:tr w:rsidR="00B97A8E" w:rsidRPr="00B97A8E" w14:paraId="2D0963D8" w14:textId="77777777" w:rsidTr="009542AF">
        <w:trPr>
          <w:trHeight w:val="424"/>
        </w:trPr>
        <w:tc>
          <w:tcPr>
            <w:tcW w:w="10530" w:type="dxa"/>
            <w:gridSpan w:val="2"/>
            <w:tcBorders>
              <w:top w:val="single" w:sz="4" w:space="0" w:color="auto"/>
              <w:left w:val="single" w:sz="4" w:space="0" w:color="auto"/>
              <w:right w:val="single" w:sz="4" w:space="0" w:color="000000"/>
            </w:tcBorders>
            <w:noWrap/>
            <w:vAlign w:val="bottom"/>
          </w:tcPr>
          <w:p w14:paraId="373FFE3E"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18.</w:t>
            </w:r>
            <w:r w:rsidRPr="00B97A8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97A8E" w:rsidRPr="00B97A8E" w14:paraId="5834BC68" w14:textId="77777777" w:rsidTr="009542AF">
        <w:trPr>
          <w:trHeight w:val="96"/>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5C482EB5" w14:textId="77777777" w:rsidR="00C3421C" w:rsidRPr="00B97A8E" w:rsidRDefault="00C3421C" w:rsidP="00A73B1B">
            <w:pPr>
              <w:widowControl w:val="0"/>
              <w:tabs>
                <w:tab w:val="left" w:pos="855"/>
              </w:tabs>
              <w:ind w:left="360"/>
              <w:rPr>
                <w:rFonts w:ascii="GHEA Grapalat" w:hAnsi="GHEA Grapalat"/>
                <w:sz w:val="20"/>
                <w:szCs w:val="20"/>
              </w:rPr>
            </w:pPr>
            <w:r w:rsidRPr="00B97A8E">
              <w:rPr>
                <w:rFonts w:ascii="GHEA Grapalat" w:hAnsi="GHEA Grapalat"/>
                <w:sz w:val="20"/>
                <w:szCs w:val="20"/>
              </w:rPr>
              <w:t>19.</w:t>
            </w:r>
            <w:r w:rsidRPr="00B97A8E">
              <w:rPr>
                <w:rFonts w:ascii="GHEA Grapalat" w:hAnsi="GHEA Grapalat"/>
                <w:sz w:val="20"/>
                <w:szCs w:val="20"/>
                <w:lang w:val="en-US"/>
              </w:rPr>
              <w:tab/>
            </w:r>
            <w:r w:rsidRPr="00B97A8E">
              <w:rPr>
                <w:rFonts w:ascii="GHEA Grapalat" w:hAnsi="GHEA Grapalat"/>
                <w:sz w:val="20"/>
                <w:szCs w:val="20"/>
              </w:rPr>
              <w:t>Условия оплаты: &lt;акцептованный платеж&gt;</w:t>
            </w:r>
          </w:p>
        </w:tc>
      </w:tr>
      <w:tr w:rsidR="00B97A8E" w:rsidRPr="00B97A8E" w14:paraId="20465E86" w14:textId="77777777" w:rsidTr="009542AF">
        <w:trPr>
          <w:trHeight w:val="96"/>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14:paraId="7A2CB5C6" w14:textId="77777777" w:rsidR="00C3421C" w:rsidRPr="00B97A8E" w:rsidRDefault="00C3421C" w:rsidP="00A73B1B">
            <w:pPr>
              <w:widowControl w:val="0"/>
              <w:tabs>
                <w:tab w:val="left" w:pos="855"/>
              </w:tabs>
              <w:ind w:left="360"/>
              <w:rPr>
                <w:rFonts w:ascii="GHEA Grapalat" w:hAnsi="GHEA Grapalat"/>
                <w:sz w:val="20"/>
                <w:szCs w:val="20"/>
                <w:lang w:val="en-US"/>
              </w:rPr>
            </w:pPr>
            <w:r w:rsidRPr="00B97A8E">
              <w:rPr>
                <w:rFonts w:ascii="GHEA Grapalat" w:hAnsi="GHEA Grapalat"/>
                <w:sz w:val="20"/>
                <w:szCs w:val="20"/>
              </w:rPr>
              <w:t>20.</w:t>
            </w:r>
            <w:r w:rsidRPr="00B97A8E">
              <w:rPr>
                <w:rFonts w:ascii="GHEA Grapalat" w:hAnsi="GHEA Grapalat"/>
                <w:sz w:val="20"/>
                <w:szCs w:val="20"/>
                <w:lang w:val="en-US"/>
              </w:rPr>
              <w:tab/>
            </w:r>
            <w:r w:rsidRPr="00B97A8E">
              <w:rPr>
                <w:rFonts w:ascii="GHEA Grapalat" w:hAnsi="GHEA Grapalat"/>
                <w:sz w:val="20"/>
                <w:szCs w:val="20"/>
              </w:rPr>
              <w:t>Количество прилагаемых страниц: --- страниц</w:t>
            </w:r>
          </w:p>
        </w:tc>
      </w:tr>
      <w:tr w:rsidR="00B97A8E" w:rsidRPr="00B97A8E" w14:paraId="49EB91D7" w14:textId="77777777" w:rsidTr="009542AF">
        <w:trPr>
          <w:trHeight w:val="789"/>
        </w:trPr>
        <w:tc>
          <w:tcPr>
            <w:tcW w:w="5531" w:type="dxa"/>
            <w:tcBorders>
              <w:top w:val="nil"/>
              <w:left w:val="single" w:sz="4" w:space="0" w:color="auto"/>
              <w:bottom w:val="single" w:sz="4" w:space="0" w:color="auto"/>
              <w:right w:val="single" w:sz="4" w:space="0" w:color="auto"/>
            </w:tcBorders>
            <w:noWrap/>
            <w:vAlign w:val="bottom"/>
          </w:tcPr>
          <w:p w14:paraId="46A4FC3E" w14:textId="77777777" w:rsidR="00C3421C" w:rsidRPr="00B97A8E" w:rsidRDefault="00C3421C" w:rsidP="00A73B1B">
            <w:pPr>
              <w:widowControl w:val="0"/>
              <w:tabs>
                <w:tab w:val="left" w:pos="851"/>
              </w:tabs>
              <w:rPr>
                <w:rFonts w:ascii="GHEA Grapalat" w:hAnsi="GHEA Grapalat" w:cs="Sylfaen"/>
                <w:sz w:val="20"/>
                <w:szCs w:val="20"/>
              </w:rPr>
            </w:pPr>
            <w:r w:rsidRPr="00B97A8E">
              <w:rPr>
                <w:rFonts w:ascii="GHEA Grapalat" w:hAnsi="GHEA Grapalat"/>
                <w:sz w:val="20"/>
                <w:szCs w:val="20"/>
              </w:rPr>
              <w:t>22.а.</w:t>
            </w:r>
            <w:r w:rsidRPr="00B97A8E">
              <w:rPr>
                <w:rFonts w:ascii="GHEA Grapalat" w:hAnsi="GHEA Grapalat"/>
                <w:sz w:val="20"/>
                <w:szCs w:val="20"/>
              </w:rPr>
              <w:tab/>
              <w:t>Подписи бенефициара</w:t>
            </w:r>
          </w:p>
          <w:p w14:paraId="426DADE4" w14:textId="77777777" w:rsidR="00C3421C" w:rsidRPr="00B97A8E" w:rsidRDefault="00C3421C" w:rsidP="00A73B1B">
            <w:pPr>
              <w:widowControl w:val="0"/>
              <w:rPr>
                <w:rFonts w:ascii="GHEA Grapalat" w:hAnsi="GHEA Grapalat" w:cs="Sylfaen"/>
                <w:sz w:val="20"/>
                <w:szCs w:val="20"/>
              </w:rPr>
            </w:pPr>
          </w:p>
          <w:p w14:paraId="04B4D5BB" w14:textId="77777777" w:rsidR="00C3421C" w:rsidRPr="00B97A8E" w:rsidRDefault="00C3421C" w:rsidP="00A73B1B">
            <w:pPr>
              <w:widowControl w:val="0"/>
              <w:jc w:val="right"/>
              <w:rPr>
                <w:rFonts w:ascii="GHEA Grapalat" w:hAnsi="GHEA Grapalat" w:cs="Tahoma"/>
                <w:sz w:val="20"/>
                <w:szCs w:val="20"/>
              </w:rPr>
            </w:pPr>
            <w:r w:rsidRPr="00B97A8E">
              <w:rPr>
                <w:rFonts w:ascii="GHEA Grapalat" w:hAnsi="GHEA Grapalat"/>
                <w:sz w:val="20"/>
                <w:szCs w:val="20"/>
              </w:rPr>
              <w:t>/____________________/</w:t>
            </w:r>
          </w:p>
          <w:p w14:paraId="28780881" w14:textId="77777777" w:rsidR="00C3421C" w:rsidRPr="00B97A8E" w:rsidRDefault="00C3421C" w:rsidP="00A73B1B">
            <w:pPr>
              <w:widowControl w:val="0"/>
              <w:rPr>
                <w:rFonts w:ascii="GHEA Grapalat" w:hAnsi="GHEA Grapalat" w:cs="Sylfaen"/>
                <w:sz w:val="20"/>
                <w:szCs w:val="20"/>
              </w:rPr>
            </w:pPr>
          </w:p>
          <w:p w14:paraId="1FEAFEBA" w14:textId="77777777" w:rsidR="00C3421C" w:rsidRPr="00B97A8E" w:rsidRDefault="00C3421C" w:rsidP="00A73B1B">
            <w:pPr>
              <w:widowControl w:val="0"/>
              <w:jc w:val="right"/>
              <w:rPr>
                <w:rFonts w:ascii="GHEA Grapalat" w:hAnsi="GHEA Grapalat" w:cs="Sylfaen"/>
                <w:sz w:val="20"/>
                <w:szCs w:val="20"/>
              </w:rPr>
            </w:pPr>
            <w:r w:rsidRPr="00B97A8E">
              <w:rPr>
                <w:rFonts w:ascii="GHEA Grapalat" w:hAnsi="GHEA Grapalat"/>
                <w:sz w:val="20"/>
                <w:szCs w:val="20"/>
              </w:rPr>
              <w:t>/____________________/</w:t>
            </w:r>
          </w:p>
          <w:p w14:paraId="153AF273" w14:textId="77777777" w:rsidR="00C3421C" w:rsidRPr="00B97A8E" w:rsidRDefault="00C3421C" w:rsidP="00A73B1B">
            <w:pPr>
              <w:widowControl w:val="0"/>
              <w:rPr>
                <w:rFonts w:ascii="GHEA Grapalat" w:hAnsi="GHEA Grapalat" w:cs="Sylfaen"/>
                <w:sz w:val="20"/>
                <w:szCs w:val="20"/>
              </w:rPr>
            </w:pPr>
          </w:p>
          <w:p w14:paraId="1173E731" w14:textId="77777777" w:rsidR="00C3421C" w:rsidRPr="00B97A8E" w:rsidRDefault="00C3421C" w:rsidP="00A73B1B">
            <w:pPr>
              <w:widowControl w:val="0"/>
              <w:tabs>
                <w:tab w:val="left" w:pos="4545"/>
              </w:tabs>
              <w:rPr>
                <w:rFonts w:ascii="GHEA Grapalat" w:hAnsi="GHEA Grapalat" w:cs="Sylfaen"/>
                <w:sz w:val="20"/>
                <w:szCs w:val="20"/>
              </w:rPr>
            </w:pPr>
            <w:r w:rsidRPr="00B97A8E">
              <w:rPr>
                <w:rFonts w:ascii="GHEA Grapalat" w:hAnsi="GHEA Grapalat"/>
                <w:sz w:val="20"/>
                <w:szCs w:val="20"/>
              </w:rPr>
              <w:t>22.б.</w:t>
            </w:r>
            <w:r w:rsidRPr="00B97A8E">
              <w:rPr>
                <w:rFonts w:ascii="GHEA Grapalat" w:hAnsi="GHEA Grapalat"/>
                <w:sz w:val="20"/>
                <w:szCs w:val="20"/>
              </w:rPr>
              <w:tab/>
              <w:t>М. П.</w:t>
            </w:r>
          </w:p>
          <w:p w14:paraId="26790C3B" w14:textId="77777777" w:rsidR="00C3421C" w:rsidRPr="00B97A8E" w:rsidRDefault="00C3421C" w:rsidP="00A73B1B">
            <w:pPr>
              <w:widowControl w:val="0"/>
              <w:rPr>
                <w:rFonts w:ascii="GHEA Grapalat" w:hAnsi="GHEA Grapalat" w:cs="Sylfaen"/>
                <w:sz w:val="20"/>
                <w:szCs w:val="20"/>
              </w:rPr>
            </w:pPr>
          </w:p>
        </w:tc>
        <w:tc>
          <w:tcPr>
            <w:tcW w:w="4999" w:type="dxa"/>
            <w:tcBorders>
              <w:top w:val="nil"/>
              <w:left w:val="nil"/>
              <w:bottom w:val="single" w:sz="4" w:space="0" w:color="auto"/>
              <w:right w:val="single" w:sz="4" w:space="0" w:color="auto"/>
            </w:tcBorders>
            <w:noWrap/>
          </w:tcPr>
          <w:p w14:paraId="0CD70D93" w14:textId="77777777" w:rsidR="00C3421C" w:rsidRPr="00B97A8E" w:rsidRDefault="00C3421C" w:rsidP="00A73B1B">
            <w:pPr>
              <w:widowControl w:val="0"/>
              <w:tabs>
                <w:tab w:val="left" w:pos="905"/>
              </w:tabs>
              <w:rPr>
                <w:rFonts w:ascii="GHEA Grapalat" w:hAnsi="GHEA Grapalat" w:cs="Sylfaen"/>
                <w:sz w:val="20"/>
                <w:szCs w:val="20"/>
              </w:rPr>
            </w:pPr>
            <w:r w:rsidRPr="00B97A8E">
              <w:rPr>
                <w:rFonts w:ascii="GHEA Grapalat" w:hAnsi="GHEA Grapalat"/>
                <w:sz w:val="20"/>
                <w:szCs w:val="20"/>
              </w:rPr>
              <w:t>21.а.</w:t>
            </w:r>
            <w:r w:rsidRPr="00B97A8E">
              <w:rPr>
                <w:rFonts w:ascii="GHEA Grapalat" w:hAnsi="GHEA Grapalat"/>
                <w:sz w:val="20"/>
                <w:szCs w:val="20"/>
              </w:rPr>
              <w:tab/>
            </w:r>
            <w:r w:rsidRPr="00B97A8E">
              <w:rPr>
                <w:rFonts w:ascii="Calibri" w:hAnsi="Calibri" w:cs="Calibri"/>
                <w:sz w:val="20"/>
                <w:szCs w:val="20"/>
              </w:rPr>
              <w:t> </w:t>
            </w:r>
            <w:r w:rsidRPr="00B97A8E">
              <w:rPr>
                <w:rFonts w:ascii="GHEA Grapalat" w:hAnsi="GHEA Grapalat"/>
                <w:sz w:val="20"/>
                <w:szCs w:val="20"/>
              </w:rPr>
              <w:t>Подписи плательщика:</w:t>
            </w:r>
          </w:p>
          <w:p w14:paraId="31308796" w14:textId="77777777" w:rsidR="00C3421C" w:rsidRPr="00B97A8E" w:rsidRDefault="00C3421C" w:rsidP="00A73B1B">
            <w:pPr>
              <w:widowControl w:val="0"/>
              <w:rPr>
                <w:rFonts w:ascii="GHEA Grapalat" w:hAnsi="GHEA Grapalat" w:cs="Sylfaen"/>
                <w:sz w:val="20"/>
                <w:szCs w:val="20"/>
              </w:rPr>
            </w:pPr>
          </w:p>
          <w:p w14:paraId="2DCE4E66" w14:textId="77777777" w:rsidR="00C3421C" w:rsidRPr="00B97A8E" w:rsidRDefault="00C3421C" w:rsidP="00A73B1B">
            <w:pPr>
              <w:widowControl w:val="0"/>
              <w:jc w:val="right"/>
              <w:rPr>
                <w:rFonts w:ascii="GHEA Grapalat" w:hAnsi="GHEA Grapalat" w:cs="Sylfaen"/>
                <w:sz w:val="20"/>
                <w:szCs w:val="20"/>
              </w:rPr>
            </w:pPr>
            <w:r w:rsidRPr="00B97A8E">
              <w:rPr>
                <w:rFonts w:ascii="GHEA Grapalat" w:hAnsi="GHEA Grapalat"/>
                <w:sz w:val="20"/>
                <w:szCs w:val="20"/>
              </w:rPr>
              <w:t>/____________________/</w:t>
            </w:r>
          </w:p>
          <w:p w14:paraId="5EA26EC7" w14:textId="77777777" w:rsidR="00C3421C" w:rsidRPr="00B97A8E" w:rsidRDefault="00C3421C" w:rsidP="00A73B1B">
            <w:pPr>
              <w:widowControl w:val="0"/>
              <w:jc w:val="right"/>
              <w:rPr>
                <w:rFonts w:ascii="GHEA Grapalat" w:hAnsi="GHEA Grapalat" w:cs="Tahoma"/>
                <w:sz w:val="20"/>
                <w:szCs w:val="20"/>
              </w:rPr>
            </w:pPr>
          </w:p>
          <w:p w14:paraId="1880AC53" w14:textId="77777777" w:rsidR="00C3421C" w:rsidRPr="00B97A8E" w:rsidRDefault="00C3421C" w:rsidP="00A73B1B">
            <w:pPr>
              <w:widowControl w:val="0"/>
              <w:jc w:val="right"/>
              <w:rPr>
                <w:rFonts w:ascii="GHEA Grapalat" w:hAnsi="GHEA Grapalat" w:cs="Sylfaen"/>
                <w:sz w:val="20"/>
                <w:szCs w:val="20"/>
              </w:rPr>
            </w:pPr>
            <w:r w:rsidRPr="00B97A8E">
              <w:rPr>
                <w:rFonts w:ascii="GHEA Grapalat" w:hAnsi="GHEA Grapalat"/>
                <w:sz w:val="20"/>
                <w:szCs w:val="20"/>
              </w:rPr>
              <w:t>/____________________/</w:t>
            </w:r>
          </w:p>
          <w:p w14:paraId="1B5FB270" w14:textId="77777777" w:rsidR="00C3421C" w:rsidRPr="00B97A8E" w:rsidRDefault="00C3421C" w:rsidP="00A73B1B">
            <w:pPr>
              <w:widowControl w:val="0"/>
              <w:rPr>
                <w:rFonts w:ascii="GHEA Grapalat" w:hAnsi="GHEA Grapalat" w:cs="Sylfaen"/>
                <w:sz w:val="20"/>
                <w:szCs w:val="20"/>
              </w:rPr>
            </w:pPr>
          </w:p>
          <w:p w14:paraId="414D34B3" w14:textId="77777777" w:rsidR="00C3421C" w:rsidRPr="00B97A8E" w:rsidRDefault="00C3421C" w:rsidP="00A73B1B">
            <w:pPr>
              <w:widowControl w:val="0"/>
              <w:tabs>
                <w:tab w:val="left" w:pos="4539"/>
              </w:tabs>
              <w:rPr>
                <w:rFonts w:ascii="GHEA Grapalat" w:hAnsi="GHEA Grapalat" w:cs="Sylfaen"/>
                <w:sz w:val="20"/>
                <w:szCs w:val="20"/>
              </w:rPr>
            </w:pPr>
            <w:r w:rsidRPr="00B97A8E">
              <w:rPr>
                <w:rFonts w:ascii="GHEA Grapalat" w:hAnsi="GHEA Grapalat"/>
                <w:sz w:val="20"/>
                <w:szCs w:val="20"/>
              </w:rPr>
              <w:t>21.б.</w:t>
            </w:r>
            <w:r w:rsidRPr="00B97A8E">
              <w:rPr>
                <w:rFonts w:ascii="GHEA Grapalat" w:hAnsi="GHEA Grapalat"/>
                <w:sz w:val="20"/>
                <w:szCs w:val="20"/>
              </w:rPr>
              <w:tab/>
              <w:t>М. П.</w:t>
            </w:r>
          </w:p>
        </w:tc>
      </w:tr>
      <w:tr w:rsidR="00B97A8E" w:rsidRPr="00B97A8E" w14:paraId="27150FC0" w14:textId="77777777" w:rsidTr="009542AF">
        <w:trPr>
          <w:trHeight w:val="2194"/>
        </w:trPr>
        <w:tc>
          <w:tcPr>
            <w:tcW w:w="5531" w:type="dxa"/>
            <w:tcBorders>
              <w:top w:val="single" w:sz="4" w:space="0" w:color="auto"/>
              <w:left w:val="single" w:sz="4" w:space="0" w:color="auto"/>
              <w:right w:val="single" w:sz="4" w:space="0" w:color="auto"/>
            </w:tcBorders>
            <w:noWrap/>
            <w:vAlign w:val="bottom"/>
          </w:tcPr>
          <w:p w14:paraId="6D46C4A3" w14:textId="77777777" w:rsidR="00C3421C" w:rsidRPr="00B97A8E" w:rsidRDefault="00C3421C" w:rsidP="00A73B1B">
            <w:pPr>
              <w:widowControl w:val="0"/>
              <w:rPr>
                <w:rFonts w:ascii="GHEA Grapalat" w:hAnsi="GHEA Grapalat" w:cs="Tahoma"/>
                <w:sz w:val="20"/>
                <w:szCs w:val="20"/>
              </w:rPr>
            </w:pPr>
            <w:r w:rsidRPr="00B97A8E">
              <w:rPr>
                <w:rFonts w:ascii="GHEA Grapalat" w:hAnsi="GHEA Grapalat"/>
                <w:sz w:val="20"/>
                <w:szCs w:val="20"/>
              </w:rPr>
              <w:t>24.а.</w:t>
            </w:r>
            <w:r w:rsidRPr="00B97A8E">
              <w:rPr>
                <w:rFonts w:ascii="GHEA Grapalat" w:hAnsi="GHEA Grapalat"/>
                <w:sz w:val="20"/>
                <w:szCs w:val="20"/>
              </w:rPr>
              <w:tab/>
              <w:t xml:space="preserve"> Обслуживающая бенефициара финансовая организация </w:t>
            </w:r>
          </w:p>
          <w:p w14:paraId="4EF291C2" w14:textId="77777777" w:rsidR="00C3421C" w:rsidRPr="00B97A8E" w:rsidRDefault="00C3421C" w:rsidP="00A73B1B">
            <w:pPr>
              <w:widowControl w:val="0"/>
              <w:rPr>
                <w:rFonts w:ascii="GHEA Grapalat" w:hAnsi="GHEA Grapalat"/>
                <w:sz w:val="20"/>
                <w:szCs w:val="20"/>
              </w:rPr>
            </w:pPr>
          </w:p>
          <w:p w14:paraId="4ACE92B9" w14:textId="77777777" w:rsidR="00C3421C" w:rsidRPr="00B97A8E" w:rsidRDefault="00C3421C" w:rsidP="00A73B1B">
            <w:pPr>
              <w:widowControl w:val="0"/>
              <w:jc w:val="right"/>
              <w:rPr>
                <w:rFonts w:ascii="GHEA Grapalat" w:hAnsi="GHEA Grapalat" w:cs="Tahoma"/>
                <w:sz w:val="20"/>
                <w:szCs w:val="20"/>
              </w:rPr>
            </w:pPr>
            <w:r w:rsidRPr="00B97A8E">
              <w:rPr>
                <w:rFonts w:ascii="GHEA Grapalat" w:hAnsi="GHEA Grapalat"/>
                <w:sz w:val="20"/>
                <w:szCs w:val="20"/>
              </w:rPr>
              <w:t>/____________________/</w:t>
            </w:r>
          </w:p>
          <w:p w14:paraId="71DF957A" w14:textId="77777777" w:rsidR="00C3421C" w:rsidRPr="00B97A8E" w:rsidRDefault="00C3421C" w:rsidP="00A73B1B">
            <w:pPr>
              <w:widowControl w:val="0"/>
              <w:ind w:left="3828" w:right="13"/>
              <w:jc w:val="both"/>
              <w:rPr>
                <w:rFonts w:ascii="GHEA Grapalat" w:hAnsi="GHEA Grapalat" w:cs="Sylfaen"/>
                <w:sz w:val="20"/>
                <w:szCs w:val="20"/>
                <w:vertAlign w:val="superscript"/>
              </w:rPr>
            </w:pPr>
            <w:r w:rsidRPr="00B97A8E">
              <w:rPr>
                <w:rFonts w:ascii="GHEA Grapalat" w:hAnsi="GHEA Grapalat"/>
                <w:sz w:val="20"/>
                <w:szCs w:val="20"/>
                <w:vertAlign w:val="superscript"/>
              </w:rPr>
              <w:t>подпись/</w:t>
            </w:r>
          </w:p>
          <w:p w14:paraId="29765418" w14:textId="77777777" w:rsidR="00C3421C" w:rsidRPr="00B97A8E" w:rsidRDefault="00C3421C" w:rsidP="00A73B1B">
            <w:pPr>
              <w:widowControl w:val="0"/>
              <w:rPr>
                <w:rFonts w:ascii="GHEA Grapalat" w:hAnsi="GHEA Grapalat" w:cs="Tahoma"/>
                <w:sz w:val="20"/>
                <w:szCs w:val="20"/>
              </w:rPr>
            </w:pPr>
          </w:p>
          <w:p w14:paraId="3B84F06A" w14:textId="77777777" w:rsidR="00C3421C" w:rsidRPr="00B97A8E" w:rsidRDefault="00C3421C" w:rsidP="00A73B1B">
            <w:pPr>
              <w:widowControl w:val="0"/>
              <w:rPr>
                <w:rFonts w:ascii="GHEA Grapalat" w:hAnsi="GHEA Grapalat" w:cs="Arial"/>
                <w:sz w:val="20"/>
                <w:szCs w:val="20"/>
              </w:rPr>
            </w:pPr>
          </w:p>
        </w:tc>
        <w:tc>
          <w:tcPr>
            <w:tcW w:w="4999" w:type="dxa"/>
            <w:tcBorders>
              <w:top w:val="single" w:sz="4" w:space="0" w:color="auto"/>
              <w:left w:val="nil"/>
              <w:right w:val="single" w:sz="4" w:space="0" w:color="auto"/>
            </w:tcBorders>
            <w:noWrap/>
          </w:tcPr>
          <w:p w14:paraId="7607E839" w14:textId="77777777" w:rsidR="00C3421C" w:rsidRPr="00B97A8E" w:rsidRDefault="00C3421C" w:rsidP="00A73B1B">
            <w:pPr>
              <w:widowControl w:val="0"/>
              <w:rPr>
                <w:rFonts w:ascii="GHEA Grapalat" w:hAnsi="GHEA Grapalat" w:cs="Tahoma"/>
                <w:sz w:val="20"/>
                <w:szCs w:val="20"/>
              </w:rPr>
            </w:pPr>
            <w:r w:rsidRPr="00B97A8E">
              <w:rPr>
                <w:rFonts w:ascii="GHEA Grapalat" w:hAnsi="GHEA Grapalat"/>
                <w:sz w:val="20"/>
                <w:szCs w:val="20"/>
              </w:rPr>
              <w:t>23.а.</w:t>
            </w:r>
            <w:r w:rsidRPr="00B97A8E">
              <w:rPr>
                <w:rFonts w:ascii="GHEA Grapalat" w:hAnsi="GHEA Grapalat"/>
                <w:sz w:val="20"/>
                <w:szCs w:val="20"/>
              </w:rPr>
              <w:tab/>
              <w:t xml:space="preserve"> Обслуживающая плательщика финансовая организация </w:t>
            </w:r>
          </w:p>
          <w:p w14:paraId="2864CB1E" w14:textId="77777777" w:rsidR="00C3421C" w:rsidRPr="00B97A8E" w:rsidRDefault="00C3421C" w:rsidP="00A73B1B">
            <w:pPr>
              <w:widowControl w:val="0"/>
              <w:rPr>
                <w:rFonts w:ascii="GHEA Grapalat" w:hAnsi="GHEA Grapalat" w:cs="Tahoma"/>
                <w:sz w:val="20"/>
                <w:szCs w:val="20"/>
              </w:rPr>
            </w:pPr>
          </w:p>
          <w:p w14:paraId="3DD113D7" w14:textId="77777777" w:rsidR="00C3421C" w:rsidRPr="00B97A8E" w:rsidRDefault="00C3421C" w:rsidP="00A73B1B">
            <w:pPr>
              <w:widowControl w:val="0"/>
              <w:jc w:val="right"/>
              <w:rPr>
                <w:rFonts w:ascii="GHEA Grapalat" w:hAnsi="GHEA Grapalat" w:cs="Tahoma"/>
                <w:sz w:val="20"/>
                <w:szCs w:val="20"/>
              </w:rPr>
            </w:pPr>
            <w:r w:rsidRPr="00B97A8E">
              <w:rPr>
                <w:rFonts w:ascii="GHEA Grapalat" w:hAnsi="GHEA Grapalat"/>
                <w:sz w:val="20"/>
                <w:szCs w:val="20"/>
              </w:rPr>
              <w:t>/____________________/</w:t>
            </w:r>
          </w:p>
          <w:p w14:paraId="18F3060F" w14:textId="77777777" w:rsidR="00C3421C" w:rsidRPr="00B97A8E" w:rsidRDefault="00C3421C" w:rsidP="00A73B1B">
            <w:pPr>
              <w:widowControl w:val="0"/>
              <w:ind w:right="983"/>
              <w:jc w:val="right"/>
              <w:rPr>
                <w:rFonts w:ascii="GHEA Grapalat" w:hAnsi="GHEA Grapalat" w:cs="Sylfaen"/>
                <w:sz w:val="20"/>
                <w:szCs w:val="20"/>
                <w:vertAlign w:val="superscript"/>
              </w:rPr>
            </w:pPr>
            <w:r w:rsidRPr="00B97A8E">
              <w:rPr>
                <w:rFonts w:ascii="GHEA Grapalat" w:hAnsi="GHEA Grapalat"/>
                <w:sz w:val="20"/>
                <w:szCs w:val="20"/>
                <w:vertAlign w:val="superscript"/>
              </w:rPr>
              <w:t>/подпись/</w:t>
            </w:r>
          </w:p>
          <w:p w14:paraId="3E3C36F4" w14:textId="77777777" w:rsidR="00C3421C" w:rsidRPr="00B97A8E" w:rsidRDefault="00C3421C" w:rsidP="00A73B1B">
            <w:pPr>
              <w:widowControl w:val="0"/>
              <w:rPr>
                <w:rFonts w:ascii="GHEA Grapalat" w:hAnsi="GHEA Grapalat" w:cs="Arial"/>
                <w:sz w:val="20"/>
                <w:szCs w:val="20"/>
              </w:rPr>
            </w:pPr>
          </w:p>
        </w:tc>
      </w:tr>
      <w:tr w:rsidR="00B97A8E" w:rsidRPr="00B97A8E" w14:paraId="7AFA08C5" w14:textId="77777777" w:rsidTr="009542AF">
        <w:trPr>
          <w:trHeight w:val="106"/>
        </w:trPr>
        <w:tc>
          <w:tcPr>
            <w:tcW w:w="5531" w:type="dxa"/>
            <w:tcBorders>
              <w:top w:val="nil"/>
              <w:left w:val="single" w:sz="4" w:space="0" w:color="auto"/>
              <w:bottom w:val="single" w:sz="4" w:space="0" w:color="auto"/>
              <w:right w:val="single" w:sz="4" w:space="0" w:color="auto"/>
            </w:tcBorders>
            <w:noWrap/>
            <w:vAlign w:val="bottom"/>
          </w:tcPr>
          <w:p w14:paraId="6E09FBCF" w14:textId="77777777" w:rsidR="00C3421C" w:rsidRPr="00B97A8E" w:rsidRDefault="00C3421C" w:rsidP="00A73B1B">
            <w:pPr>
              <w:widowControl w:val="0"/>
              <w:tabs>
                <w:tab w:val="left" w:pos="4678"/>
              </w:tabs>
              <w:rPr>
                <w:rFonts w:ascii="GHEA Grapalat" w:hAnsi="GHEA Grapalat" w:cs="Sylfaen"/>
                <w:sz w:val="20"/>
                <w:szCs w:val="20"/>
              </w:rPr>
            </w:pPr>
            <w:r w:rsidRPr="00B97A8E">
              <w:rPr>
                <w:rFonts w:ascii="GHEA Grapalat" w:hAnsi="GHEA Grapalat"/>
                <w:sz w:val="20"/>
                <w:szCs w:val="20"/>
              </w:rPr>
              <w:t>24.б.</w:t>
            </w:r>
            <w:r w:rsidRPr="00B97A8E">
              <w:rPr>
                <w:rFonts w:ascii="GHEA Grapalat" w:hAnsi="GHEA Grapalat"/>
                <w:sz w:val="20"/>
                <w:szCs w:val="20"/>
              </w:rPr>
              <w:tab/>
              <w:t>М. П.</w:t>
            </w:r>
          </w:p>
          <w:p w14:paraId="100E23D8" w14:textId="77777777" w:rsidR="00C3421C" w:rsidRPr="00B97A8E" w:rsidRDefault="00C3421C" w:rsidP="00A73B1B">
            <w:pPr>
              <w:widowControl w:val="0"/>
              <w:rPr>
                <w:rFonts w:ascii="GHEA Grapalat" w:hAnsi="GHEA Grapalat" w:cs="Sylfaen"/>
                <w:sz w:val="20"/>
                <w:szCs w:val="20"/>
              </w:rPr>
            </w:pPr>
          </w:p>
          <w:p w14:paraId="0981E1D3" w14:textId="77777777" w:rsidR="00C3421C" w:rsidRPr="00B97A8E" w:rsidRDefault="00C3421C" w:rsidP="00A73B1B">
            <w:pPr>
              <w:widowControl w:val="0"/>
              <w:ind w:right="155"/>
              <w:jc w:val="right"/>
              <w:rPr>
                <w:rFonts w:ascii="GHEA Grapalat" w:hAnsi="GHEA Grapalat" w:cs="Sylfaen"/>
                <w:sz w:val="20"/>
                <w:szCs w:val="20"/>
                <w:lang w:val="en-US"/>
              </w:rPr>
            </w:pPr>
            <w:r w:rsidRPr="00B97A8E">
              <w:rPr>
                <w:rFonts w:ascii="GHEA Grapalat" w:hAnsi="GHEA Grapalat"/>
                <w:sz w:val="20"/>
                <w:szCs w:val="20"/>
              </w:rPr>
              <w:t xml:space="preserve">24.в"___" ___ 20___ г. </w:t>
            </w:r>
          </w:p>
        </w:tc>
        <w:tc>
          <w:tcPr>
            <w:tcW w:w="4999" w:type="dxa"/>
            <w:tcBorders>
              <w:top w:val="nil"/>
              <w:left w:val="nil"/>
              <w:bottom w:val="single" w:sz="4" w:space="0" w:color="auto"/>
              <w:right w:val="single" w:sz="4" w:space="0" w:color="auto"/>
            </w:tcBorders>
            <w:noWrap/>
            <w:vAlign w:val="bottom"/>
          </w:tcPr>
          <w:p w14:paraId="56C112A6" w14:textId="77777777" w:rsidR="00C3421C" w:rsidRPr="00B97A8E" w:rsidRDefault="00C3421C" w:rsidP="00A73B1B">
            <w:pPr>
              <w:widowControl w:val="0"/>
              <w:tabs>
                <w:tab w:val="left" w:pos="4554"/>
              </w:tabs>
              <w:rPr>
                <w:rFonts w:ascii="GHEA Grapalat" w:hAnsi="GHEA Grapalat" w:cs="Sylfaen"/>
                <w:sz w:val="20"/>
                <w:szCs w:val="20"/>
              </w:rPr>
            </w:pPr>
            <w:r w:rsidRPr="00B97A8E">
              <w:rPr>
                <w:rFonts w:ascii="GHEA Grapalat" w:hAnsi="GHEA Grapalat"/>
                <w:sz w:val="20"/>
                <w:szCs w:val="20"/>
              </w:rPr>
              <w:t>23.б.</w:t>
            </w:r>
            <w:r w:rsidRPr="00B97A8E">
              <w:rPr>
                <w:rFonts w:ascii="GHEA Grapalat" w:hAnsi="GHEA Grapalat"/>
                <w:sz w:val="20"/>
                <w:szCs w:val="20"/>
              </w:rPr>
              <w:tab/>
              <w:t>М. П.</w:t>
            </w:r>
          </w:p>
          <w:p w14:paraId="47F55095" w14:textId="77777777" w:rsidR="00C3421C" w:rsidRPr="00B97A8E" w:rsidRDefault="00C3421C" w:rsidP="00A73B1B">
            <w:pPr>
              <w:widowControl w:val="0"/>
              <w:rPr>
                <w:rFonts w:ascii="GHEA Grapalat" w:hAnsi="GHEA Grapalat"/>
                <w:sz w:val="20"/>
                <w:szCs w:val="20"/>
              </w:rPr>
            </w:pPr>
          </w:p>
          <w:p w14:paraId="29213BA6" w14:textId="77777777" w:rsidR="00C3421C" w:rsidRPr="00B97A8E" w:rsidRDefault="00C3421C" w:rsidP="00A73B1B">
            <w:pPr>
              <w:widowControl w:val="0"/>
              <w:jc w:val="right"/>
              <w:rPr>
                <w:rFonts w:ascii="GHEA Grapalat" w:hAnsi="GHEA Grapalat" w:cs="Sylfaen"/>
                <w:sz w:val="20"/>
                <w:szCs w:val="20"/>
              </w:rPr>
            </w:pPr>
            <w:r w:rsidRPr="00B97A8E">
              <w:rPr>
                <w:rFonts w:ascii="GHEA Grapalat" w:hAnsi="GHEA Grapalat"/>
                <w:sz w:val="20"/>
                <w:szCs w:val="20"/>
              </w:rPr>
              <w:t>23.в Дата исполнения: "___" ___ 20___г.</w:t>
            </w:r>
          </w:p>
        </w:tc>
      </w:tr>
    </w:tbl>
    <w:p w14:paraId="69677B4E" w14:textId="77777777" w:rsidR="00C3421C" w:rsidRPr="00B97A8E" w:rsidRDefault="00C3421C" w:rsidP="00C3421C">
      <w:pPr>
        <w:rPr>
          <w:rFonts w:ascii="GHEA Grapalat" w:hAnsi="GHEA Grapalat" w:cs="Sylfaen"/>
        </w:rPr>
      </w:pPr>
      <w:r w:rsidRPr="00B97A8E">
        <w:rPr>
          <w:rFonts w:ascii="GHEA Grapalat" w:hAnsi="GHEA Grapalat" w:cs="Sylfaen"/>
        </w:rPr>
        <w:t xml:space="preserve">*  </w:t>
      </w:r>
      <w:r w:rsidRPr="00B97A8E">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1F25978" w14:textId="77777777" w:rsidR="00C3421C" w:rsidRPr="00B97A8E" w:rsidRDefault="00C3421C" w:rsidP="00C3421C">
      <w:pPr>
        <w:rPr>
          <w:rFonts w:ascii="GHEA Grapalat" w:hAnsi="GHEA Grapalat" w:cs="Sylfaen"/>
        </w:rPr>
      </w:pPr>
      <w:r w:rsidRPr="00B97A8E">
        <w:rPr>
          <w:rFonts w:ascii="GHEA Grapalat" w:hAnsi="GHEA Grapalat" w:cs="Sylfaen"/>
        </w:rPr>
        <w:br w:type="page"/>
      </w:r>
    </w:p>
    <w:p w14:paraId="72842FAE" w14:textId="6321E242" w:rsidR="00A73B1B" w:rsidRPr="00B97A8E" w:rsidRDefault="00C3421C" w:rsidP="00C3421C">
      <w:pPr>
        <w:widowControl w:val="0"/>
        <w:spacing w:after="160"/>
        <w:ind w:left="567" w:right="565"/>
        <w:jc w:val="center"/>
        <w:rPr>
          <w:rFonts w:ascii="GHEA Grapalat" w:hAnsi="GHEA Grapalat"/>
          <w:b/>
          <w:sz w:val="20"/>
          <w:szCs w:val="20"/>
        </w:rPr>
      </w:pPr>
      <w:r w:rsidRPr="00B97A8E">
        <w:rPr>
          <w:rFonts w:ascii="GHEA Grapalat" w:hAnsi="GHEA Grapalat"/>
          <w:b/>
          <w:sz w:val="20"/>
          <w:szCs w:val="20"/>
        </w:rPr>
        <w:lastRenderedPageBreak/>
        <w:t xml:space="preserve">Обязательные реквизиты платежного требования </w:t>
      </w:r>
      <w:r w:rsidRPr="00B97A8E">
        <w:rPr>
          <w:rFonts w:ascii="GHEA Grapalat" w:hAnsi="GHEA Grapalat"/>
          <w:b/>
          <w:sz w:val="20"/>
          <w:szCs w:val="20"/>
        </w:rPr>
        <w:br/>
        <w:t>и руководство по его заполнению</w:t>
      </w:r>
    </w:p>
    <w:p w14:paraId="25F1DD36" w14:textId="77777777" w:rsidR="009542AF" w:rsidRPr="00B97A8E" w:rsidRDefault="009542AF" w:rsidP="00C3421C">
      <w:pPr>
        <w:widowControl w:val="0"/>
        <w:spacing w:after="160"/>
        <w:ind w:left="567" w:right="565"/>
        <w:jc w:val="center"/>
        <w:rPr>
          <w:rFonts w:ascii="GHEA Grapalat" w:hAnsi="GHEA Grapalat"/>
          <w:b/>
          <w:sz w:val="20"/>
          <w:szCs w:val="20"/>
        </w:rPr>
      </w:pPr>
    </w:p>
    <w:tbl>
      <w:tblPr>
        <w:tblpPr w:leftFromText="180" w:rightFromText="180" w:vertAnchor="text" w:tblpY="1"/>
        <w:tblOverlap w:val="neve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845"/>
        <w:gridCol w:w="1800"/>
        <w:gridCol w:w="3330"/>
        <w:gridCol w:w="2610"/>
      </w:tblGrid>
      <w:tr w:rsidR="00B97A8E" w:rsidRPr="00B97A8E" w14:paraId="7BCCD485" w14:textId="77777777" w:rsidTr="004A6E6F">
        <w:trPr>
          <w:trHeight w:val="77"/>
          <w:tblHeader/>
        </w:trPr>
        <w:tc>
          <w:tcPr>
            <w:tcW w:w="850" w:type="dxa"/>
            <w:tcBorders>
              <w:top w:val="single" w:sz="4" w:space="0" w:color="auto"/>
              <w:left w:val="single" w:sz="4" w:space="0" w:color="auto"/>
              <w:bottom w:val="single" w:sz="4" w:space="0" w:color="auto"/>
              <w:right w:val="single" w:sz="4" w:space="0" w:color="auto"/>
            </w:tcBorders>
            <w:vAlign w:val="center"/>
          </w:tcPr>
          <w:p w14:paraId="2358F11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П/Н</w:t>
            </w:r>
          </w:p>
        </w:tc>
        <w:tc>
          <w:tcPr>
            <w:tcW w:w="1845" w:type="dxa"/>
            <w:tcBorders>
              <w:top w:val="single" w:sz="4" w:space="0" w:color="auto"/>
              <w:left w:val="single" w:sz="4" w:space="0" w:color="auto"/>
              <w:bottom w:val="single" w:sz="4" w:space="0" w:color="auto"/>
              <w:right w:val="single" w:sz="4" w:space="0" w:color="auto"/>
            </w:tcBorders>
            <w:vAlign w:val="center"/>
          </w:tcPr>
          <w:p w14:paraId="262588E0"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Реквизиты документа "Платежное требование"</w:t>
            </w:r>
          </w:p>
        </w:tc>
        <w:tc>
          <w:tcPr>
            <w:tcW w:w="1800" w:type="dxa"/>
            <w:tcBorders>
              <w:top w:val="single" w:sz="4" w:space="0" w:color="auto"/>
              <w:left w:val="single" w:sz="4" w:space="0" w:color="auto"/>
              <w:bottom w:val="single" w:sz="4" w:space="0" w:color="auto"/>
              <w:right w:val="single" w:sz="4" w:space="0" w:color="auto"/>
            </w:tcBorders>
            <w:vAlign w:val="center"/>
          </w:tcPr>
          <w:p w14:paraId="0900AF7A"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Наличие указанного поля/</w:t>
            </w:r>
          </w:p>
          <w:p w14:paraId="7A589456"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реквизита в документе</w:t>
            </w:r>
          </w:p>
        </w:tc>
        <w:tc>
          <w:tcPr>
            <w:tcW w:w="3330" w:type="dxa"/>
            <w:tcBorders>
              <w:top w:val="single" w:sz="4" w:space="0" w:color="auto"/>
              <w:left w:val="single" w:sz="4" w:space="0" w:color="auto"/>
              <w:bottom w:val="single" w:sz="4" w:space="0" w:color="auto"/>
              <w:right w:val="single" w:sz="4" w:space="0" w:color="auto"/>
            </w:tcBorders>
            <w:vAlign w:val="center"/>
          </w:tcPr>
          <w:p w14:paraId="333FB036" w14:textId="0D3B7A43"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Требование о заполнении реквизита</w:t>
            </w:r>
          </w:p>
          <w:p w14:paraId="2D57E2F5"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(в связи с процессом закупки)</w:t>
            </w:r>
          </w:p>
        </w:tc>
        <w:tc>
          <w:tcPr>
            <w:tcW w:w="2610" w:type="dxa"/>
            <w:tcBorders>
              <w:top w:val="single" w:sz="4" w:space="0" w:color="auto"/>
              <w:left w:val="single" w:sz="4" w:space="0" w:color="auto"/>
              <w:bottom w:val="single" w:sz="4" w:space="0" w:color="auto"/>
              <w:right w:val="single" w:sz="4" w:space="0" w:color="auto"/>
            </w:tcBorders>
            <w:vAlign w:val="center"/>
          </w:tcPr>
          <w:p w14:paraId="1FAA9497"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Сторона,</w:t>
            </w:r>
          </w:p>
          <w:p w14:paraId="6E13388C" w14:textId="3DCE0D0B"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заполняющая реквизит</w:t>
            </w:r>
          </w:p>
          <w:p w14:paraId="726D4EF0"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бенефициар или плательщик</w:t>
            </w:r>
          </w:p>
          <w:p w14:paraId="667A4598"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(в связи с процессом закупки)</w:t>
            </w:r>
          </w:p>
        </w:tc>
      </w:tr>
      <w:tr w:rsidR="00B97A8E" w:rsidRPr="00B97A8E" w14:paraId="31654B98" w14:textId="77777777" w:rsidTr="004A6E6F">
        <w:trPr>
          <w:trHeight w:val="352"/>
          <w:tblHeader/>
        </w:trPr>
        <w:tc>
          <w:tcPr>
            <w:tcW w:w="850" w:type="dxa"/>
            <w:tcBorders>
              <w:top w:val="single" w:sz="4" w:space="0" w:color="auto"/>
              <w:left w:val="single" w:sz="4" w:space="0" w:color="auto"/>
              <w:bottom w:val="single" w:sz="4" w:space="0" w:color="auto"/>
              <w:right w:val="single" w:sz="4" w:space="0" w:color="auto"/>
            </w:tcBorders>
            <w:vAlign w:val="center"/>
          </w:tcPr>
          <w:p w14:paraId="7C01FFA1"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1</w:t>
            </w:r>
          </w:p>
        </w:tc>
        <w:tc>
          <w:tcPr>
            <w:tcW w:w="1845" w:type="dxa"/>
            <w:tcBorders>
              <w:top w:val="single" w:sz="4" w:space="0" w:color="auto"/>
              <w:left w:val="single" w:sz="4" w:space="0" w:color="auto"/>
              <w:bottom w:val="single" w:sz="4" w:space="0" w:color="auto"/>
              <w:right w:val="single" w:sz="4" w:space="0" w:color="auto"/>
            </w:tcBorders>
            <w:vAlign w:val="center"/>
          </w:tcPr>
          <w:p w14:paraId="73B8B381"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2</w:t>
            </w:r>
          </w:p>
        </w:tc>
        <w:tc>
          <w:tcPr>
            <w:tcW w:w="1800" w:type="dxa"/>
            <w:tcBorders>
              <w:top w:val="single" w:sz="4" w:space="0" w:color="auto"/>
              <w:left w:val="single" w:sz="4" w:space="0" w:color="auto"/>
              <w:bottom w:val="single" w:sz="4" w:space="0" w:color="auto"/>
              <w:right w:val="single" w:sz="4" w:space="0" w:color="auto"/>
            </w:tcBorders>
            <w:vAlign w:val="center"/>
          </w:tcPr>
          <w:p w14:paraId="0FCB4AFC"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3</w:t>
            </w:r>
          </w:p>
        </w:tc>
        <w:tc>
          <w:tcPr>
            <w:tcW w:w="3330" w:type="dxa"/>
            <w:tcBorders>
              <w:top w:val="single" w:sz="4" w:space="0" w:color="auto"/>
              <w:left w:val="single" w:sz="4" w:space="0" w:color="auto"/>
              <w:bottom w:val="single" w:sz="4" w:space="0" w:color="auto"/>
              <w:right w:val="single" w:sz="4" w:space="0" w:color="auto"/>
            </w:tcBorders>
            <w:vAlign w:val="center"/>
          </w:tcPr>
          <w:p w14:paraId="0508676A"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4</w:t>
            </w:r>
          </w:p>
        </w:tc>
        <w:tc>
          <w:tcPr>
            <w:tcW w:w="2610" w:type="dxa"/>
            <w:tcBorders>
              <w:top w:val="single" w:sz="4" w:space="0" w:color="auto"/>
              <w:left w:val="single" w:sz="4" w:space="0" w:color="auto"/>
              <w:bottom w:val="single" w:sz="4" w:space="0" w:color="auto"/>
              <w:right w:val="single" w:sz="4" w:space="0" w:color="auto"/>
            </w:tcBorders>
            <w:vAlign w:val="center"/>
          </w:tcPr>
          <w:p w14:paraId="2E73F406" w14:textId="77777777" w:rsidR="00C3421C" w:rsidRPr="00B97A8E" w:rsidRDefault="00C3421C" w:rsidP="009542AF">
            <w:pPr>
              <w:widowControl w:val="0"/>
              <w:jc w:val="center"/>
              <w:rPr>
                <w:rFonts w:ascii="GHEA Grapalat" w:hAnsi="GHEA Grapalat"/>
                <w:b/>
                <w:sz w:val="20"/>
                <w:szCs w:val="20"/>
              </w:rPr>
            </w:pPr>
            <w:r w:rsidRPr="00B97A8E">
              <w:rPr>
                <w:rFonts w:ascii="GHEA Grapalat" w:hAnsi="GHEA Grapalat"/>
                <w:b/>
                <w:sz w:val="20"/>
                <w:szCs w:val="20"/>
              </w:rPr>
              <w:t>5</w:t>
            </w:r>
          </w:p>
        </w:tc>
      </w:tr>
      <w:tr w:rsidR="00B97A8E" w:rsidRPr="00B97A8E" w14:paraId="162D0A41" w14:textId="77777777" w:rsidTr="004A6E6F">
        <w:trPr>
          <w:trHeight w:val="822"/>
        </w:trPr>
        <w:tc>
          <w:tcPr>
            <w:tcW w:w="850" w:type="dxa"/>
            <w:tcBorders>
              <w:top w:val="single" w:sz="4" w:space="0" w:color="auto"/>
              <w:left w:val="single" w:sz="4" w:space="0" w:color="auto"/>
              <w:bottom w:val="single" w:sz="4" w:space="0" w:color="auto"/>
              <w:right w:val="single" w:sz="4" w:space="0" w:color="auto"/>
            </w:tcBorders>
            <w:vAlign w:val="center"/>
          </w:tcPr>
          <w:p w14:paraId="1611CFA7"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1.</w:t>
            </w:r>
          </w:p>
        </w:tc>
        <w:tc>
          <w:tcPr>
            <w:tcW w:w="1845" w:type="dxa"/>
            <w:tcBorders>
              <w:top w:val="single" w:sz="4" w:space="0" w:color="auto"/>
              <w:left w:val="single" w:sz="4" w:space="0" w:color="auto"/>
              <w:bottom w:val="single" w:sz="4" w:space="0" w:color="auto"/>
              <w:right w:val="single" w:sz="4" w:space="0" w:color="auto"/>
            </w:tcBorders>
            <w:vAlign w:val="center"/>
          </w:tcPr>
          <w:p w14:paraId="4457ED72"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наименование документа</w:t>
            </w:r>
          </w:p>
        </w:tc>
        <w:tc>
          <w:tcPr>
            <w:tcW w:w="1800" w:type="dxa"/>
            <w:tcBorders>
              <w:top w:val="single" w:sz="4" w:space="0" w:color="auto"/>
              <w:left w:val="single" w:sz="4" w:space="0" w:color="auto"/>
              <w:bottom w:val="single" w:sz="4" w:space="0" w:color="auto"/>
              <w:right w:val="single" w:sz="4" w:space="0" w:color="auto"/>
            </w:tcBorders>
            <w:vAlign w:val="center"/>
          </w:tcPr>
          <w:p w14:paraId="7C3CF598"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49A6B77D"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2610" w:type="dxa"/>
            <w:tcBorders>
              <w:top w:val="single" w:sz="4" w:space="0" w:color="auto"/>
              <w:left w:val="single" w:sz="4" w:space="0" w:color="auto"/>
              <w:bottom w:val="single" w:sz="4" w:space="0" w:color="auto"/>
              <w:right w:val="single" w:sz="4" w:space="0" w:color="auto"/>
            </w:tcBorders>
            <w:vAlign w:val="center"/>
          </w:tcPr>
          <w:p w14:paraId="1BDA0636"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на документе заранее заполнено "Платежное требование"</w:t>
            </w:r>
          </w:p>
        </w:tc>
      </w:tr>
      <w:tr w:rsidR="00B97A8E" w:rsidRPr="00B97A8E" w14:paraId="03A2BEF7" w14:textId="77777777" w:rsidTr="004A6E6F">
        <w:trPr>
          <w:trHeight w:val="1058"/>
        </w:trPr>
        <w:tc>
          <w:tcPr>
            <w:tcW w:w="850" w:type="dxa"/>
            <w:tcBorders>
              <w:top w:val="single" w:sz="4" w:space="0" w:color="auto"/>
              <w:left w:val="single" w:sz="4" w:space="0" w:color="auto"/>
              <w:bottom w:val="single" w:sz="4" w:space="0" w:color="auto"/>
              <w:right w:val="single" w:sz="4" w:space="0" w:color="auto"/>
            </w:tcBorders>
            <w:vAlign w:val="center"/>
          </w:tcPr>
          <w:p w14:paraId="58EF21C6"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w:t>
            </w:r>
          </w:p>
        </w:tc>
        <w:tc>
          <w:tcPr>
            <w:tcW w:w="1845" w:type="dxa"/>
            <w:tcBorders>
              <w:top w:val="single" w:sz="4" w:space="0" w:color="auto"/>
              <w:left w:val="single" w:sz="4" w:space="0" w:color="auto"/>
              <w:bottom w:val="single" w:sz="4" w:space="0" w:color="auto"/>
              <w:right w:val="single" w:sz="4" w:space="0" w:color="auto"/>
            </w:tcBorders>
            <w:vAlign w:val="center"/>
          </w:tcPr>
          <w:p w14:paraId="68EF91AD"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номер платежного требования</w:t>
            </w:r>
          </w:p>
        </w:tc>
        <w:tc>
          <w:tcPr>
            <w:tcW w:w="1800" w:type="dxa"/>
            <w:tcBorders>
              <w:top w:val="single" w:sz="4" w:space="0" w:color="auto"/>
              <w:left w:val="single" w:sz="4" w:space="0" w:color="auto"/>
              <w:bottom w:val="single" w:sz="4" w:space="0" w:color="auto"/>
              <w:right w:val="single" w:sz="4" w:space="0" w:color="auto"/>
            </w:tcBorders>
            <w:vAlign w:val="center"/>
          </w:tcPr>
          <w:p w14:paraId="49B4978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3024FACB"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2610" w:type="dxa"/>
            <w:tcBorders>
              <w:top w:val="single" w:sz="4" w:space="0" w:color="auto"/>
              <w:left w:val="single" w:sz="4" w:space="0" w:color="auto"/>
              <w:bottom w:val="single" w:sz="4" w:space="0" w:color="auto"/>
              <w:right w:val="single" w:sz="4" w:space="0" w:color="auto"/>
            </w:tcBorders>
            <w:vAlign w:val="center"/>
          </w:tcPr>
          <w:p w14:paraId="15B609CD"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бенефициаром при представлении платежного требования в банк плательщика</w:t>
            </w:r>
          </w:p>
        </w:tc>
      </w:tr>
      <w:tr w:rsidR="00B97A8E" w:rsidRPr="00B97A8E" w14:paraId="13D6FEF6" w14:textId="77777777" w:rsidTr="004A6E6F">
        <w:trPr>
          <w:trHeight w:val="1058"/>
        </w:trPr>
        <w:tc>
          <w:tcPr>
            <w:tcW w:w="850" w:type="dxa"/>
            <w:tcBorders>
              <w:top w:val="single" w:sz="4" w:space="0" w:color="auto"/>
              <w:left w:val="single" w:sz="4" w:space="0" w:color="auto"/>
              <w:bottom w:val="single" w:sz="4" w:space="0" w:color="auto"/>
              <w:right w:val="single" w:sz="4" w:space="0" w:color="auto"/>
            </w:tcBorders>
            <w:vAlign w:val="center"/>
          </w:tcPr>
          <w:p w14:paraId="1584B3C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3.</w:t>
            </w:r>
          </w:p>
        </w:tc>
        <w:tc>
          <w:tcPr>
            <w:tcW w:w="1845" w:type="dxa"/>
            <w:tcBorders>
              <w:top w:val="single" w:sz="4" w:space="0" w:color="auto"/>
              <w:left w:val="single" w:sz="4" w:space="0" w:color="auto"/>
              <w:bottom w:val="single" w:sz="4" w:space="0" w:color="auto"/>
              <w:right w:val="single" w:sz="4" w:space="0" w:color="auto"/>
            </w:tcBorders>
            <w:vAlign w:val="center"/>
          </w:tcPr>
          <w:p w14:paraId="1EF13C39"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дата представления</w:t>
            </w:r>
          </w:p>
        </w:tc>
        <w:tc>
          <w:tcPr>
            <w:tcW w:w="1800" w:type="dxa"/>
            <w:tcBorders>
              <w:top w:val="single" w:sz="4" w:space="0" w:color="auto"/>
              <w:left w:val="single" w:sz="4" w:space="0" w:color="auto"/>
              <w:bottom w:val="single" w:sz="4" w:space="0" w:color="auto"/>
              <w:right w:val="single" w:sz="4" w:space="0" w:color="auto"/>
            </w:tcBorders>
            <w:vAlign w:val="center"/>
          </w:tcPr>
          <w:p w14:paraId="27A01E4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44B5DC16"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0FC9197A" w14:textId="77777777" w:rsidR="00C3421C" w:rsidRPr="00B97A8E" w:rsidRDefault="00C3421C" w:rsidP="009542AF">
            <w:pPr>
              <w:widowControl w:val="0"/>
              <w:jc w:val="center"/>
              <w:rPr>
                <w:rFonts w:ascii="GHEA Grapalat" w:hAnsi="GHEA Grapalat"/>
                <w:sz w:val="20"/>
                <w:szCs w:val="20"/>
              </w:rPr>
            </w:pPr>
          </w:p>
        </w:tc>
        <w:tc>
          <w:tcPr>
            <w:tcW w:w="2610" w:type="dxa"/>
            <w:tcBorders>
              <w:top w:val="single" w:sz="4" w:space="0" w:color="auto"/>
              <w:left w:val="single" w:sz="4" w:space="0" w:color="auto"/>
              <w:bottom w:val="single" w:sz="4" w:space="0" w:color="auto"/>
              <w:right w:val="single" w:sz="4" w:space="0" w:color="auto"/>
            </w:tcBorders>
            <w:vAlign w:val="center"/>
          </w:tcPr>
          <w:p w14:paraId="30E31CDC" w14:textId="24D73B62"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бенефициаром в день представления платежного требования в банк плательщика</w:t>
            </w:r>
          </w:p>
        </w:tc>
      </w:tr>
      <w:tr w:rsidR="00B97A8E" w:rsidRPr="00B97A8E" w14:paraId="205CFA2D" w14:textId="77777777" w:rsidTr="004A6E6F">
        <w:trPr>
          <w:trHeight w:val="3595"/>
        </w:trPr>
        <w:tc>
          <w:tcPr>
            <w:tcW w:w="850" w:type="dxa"/>
            <w:tcBorders>
              <w:top w:val="single" w:sz="4" w:space="0" w:color="auto"/>
              <w:left w:val="single" w:sz="4" w:space="0" w:color="auto"/>
              <w:bottom w:val="single" w:sz="4" w:space="0" w:color="auto"/>
              <w:right w:val="single" w:sz="4" w:space="0" w:color="auto"/>
            </w:tcBorders>
            <w:vAlign w:val="center"/>
          </w:tcPr>
          <w:p w14:paraId="39FFF17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4.</w:t>
            </w:r>
          </w:p>
        </w:tc>
        <w:tc>
          <w:tcPr>
            <w:tcW w:w="1845" w:type="dxa"/>
            <w:tcBorders>
              <w:top w:val="single" w:sz="4" w:space="0" w:color="auto"/>
              <w:left w:val="single" w:sz="4" w:space="0" w:color="auto"/>
              <w:bottom w:val="single" w:sz="4" w:space="0" w:color="auto"/>
              <w:right w:val="single" w:sz="4" w:space="0" w:color="auto"/>
            </w:tcBorders>
            <w:vAlign w:val="center"/>
          </w:tcPr>
          <w:p w14:paraId="2ADE603B"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Наименование или имя, фамилия плательщика</w:t>
            </w:r>
          </w:p>
        </w:tc>
        <w:tc>
          <w:tcPr>
            <w:tcW w:w="1800" w:type="dxa"/>
            <w:tcBorders>
              <w:top w:val="single" w:sz="4" w:space="0" w:color="auto"/>
              <w:left w:val="single" w:sz="4" w:space="0" w:color="auto"/>
              <w:bottom w:val="single" w:sz="4" w:space="0" w:color="auto"/>
              <w:right w:val="single" w:sz="4" w:space="0" w:color="auto"/>
            </w:tcBorders>
            <w:vAlign w:val="center"/>
          </w:tcPr>
          <w:p w14:paraId="301E8BA7"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1EE065C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21AE450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10" w:type="dxa"/>
            <w:tcBorders>
              <w:top w:val="single" w:sz="4" w:space="0" w:color="auto"/>
              <w:left w:val="single" w:sz="4" w:space="0" w:color="auto"/>
              <w:bottom w:val="single" w:sz="4" w:space="0" w:color="auto"/>
              <w:right w:val="single" w:sz="4" w:space="0" w:color="auto"/>
            </w:tcBorders>
            <w:vAlign w:val="center"/>
          </w:tcPr>
          <w:p w14:paraId="359B42C3"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плательщиком</w:t>
            </w:r>
          </w:p>
        </w:tc>
      </w:tr>
      <w:tr w:rsidR="00B97A8E" w:rsidRPr="00B97A8E" w14:paraId="6C973F16" w14:textId="77777777" w:rsidTr="004A6E6F">
        <w:trPr>
          <w:trHeight w:val="2016"/>
        </w:trPr>
        <w:tc>
          <w:tcPr>
            <w:tcW w:w="850" w:type="dxa"/>
            <w:tcBorders>
              <w:top w:val="single" w:sz="4" w:space="0" w:color="auto"/>
              <w:left w:val="single" w:sz="4" w:space="0" w:color="auto"/>
              <w:bottom w:val="single" w:sz="4" w:space="0" w:color="auto"/>
              <w:right w:val="single" w:sz="4" w:space="0" w:color="auto"/>
            </w:tcBorders>
            <w:vAlign w:val="center"/>
          </w:tcPr>
          <w:p w14:paraId="29F640D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5.</w:t>
            </w:r>
          </w:p>
        </w:tc>
        <w:tc>
          <w:tcPr>
            <w:tcW w:w="1845" w:type="dxa"/>
            <w:tcBorders>
              <w:top w:val="single" w:sz="4" w:space="0" w:color="auto"/>
              <w:left w:val="single" w:sz="4" w:space="0" w:color="auto"/>
              <w:bottom w:val="single" w:sz="4" w:space="0" w:color="auto"/>
              <w:right w:val="single" w:sz="4" w:space="0" w:color="auto"/>
            </w:tcBorders>
            <w:vAlign w:val="center"/>
          </w:tcPr>
          <w:p w14:paraId="6721CC7F"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1800" w:type="dxa"/>
            <w:tcBorders>
              <w:top w:val="single" w:sz="4" w:space="0" w:color="auto"/>
              <w:left w:val="single" w:sz="4" w:space="0" w:color="auto"/>
              <w:bottom w:val="single" w:sz="4" w:space="0" w:color="auto"/>
              <w:right w:val="single" w:sz="4" w:space="0" w:color="auto"/>
            </w:tcBorders>
            <w:vAlign w:val="center"/>
          </w:tcPr>
          <w:p w14:paraId="16AF08EB"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53F5DE9C" w14:textId="700DF704"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2610" w:type="dxa"/>
            <w:tcBorders>
              <w:top w:val="single" w:sz="4" w:space="0" w:color="auto"/>
              <w:left w:val="single" w:sz="4" w:space="0" w:color="auto"/>
              <w:bottom w:val="single" w:sz="4" w:space="0" w:color="auto"/>
              <w:right w:val="single" w:sz="4" w:space="0" w:color="auto"/>
            </w:tcBorders>
            <w:vAlign w:val="center"/>
          </w:tcPr>
          <w:p w14:paraId="1A69EC3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плательщиком</w:t>
            </w:r>
          </w:p>
        </w:tc>
      </w:tr>
      <w:tr w:rsidR="00B97A8E" w:rsidRPr="00B97A8E" w14:paraId="643B9912" w14:textId="77777777" w:rsidTr="004A6E6F">
        <w:trPr>
          <w:trHeight w:val="2133"/>
        </w:trPr>
        <w:tc>
          <w:tcPr>
            <w:tcW w:w="850" w:type="dxa"/>
            <w:tcBorders>
              <w:top w:val="single" w:sz="4" w:space="0" w:color="auto"/>
              <w:left w:val="single" w:sz="4" w:space="0" w:color="auto"/>
              <w:bottom w:val="single" w:sz="4" w:space="0" w:color="auto"/>
              <w:right w:val="single" w:sz="4" w:space="0" w:color="auto"/>
            </w:tcBorders>
            <w:vAlign w:val="center"/>
          </w:tcPr>
          <w:p w14:paraId="015C11AD"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6.</w:t>
            </w:r>
          </w:p>
        </w:tc>
        <w:tc>
          <w:tcPr>
            <w:tcW w:w="1845" w:type="dxa"/>
            <w:tcBorders>
              <w:top w:val="single" w:sz="4" w:space="0" w:color="auto"/>
              <w:left w:val="single" w:sz="4" w:space="0" w:color="auto"/>
              <w:bottom w:val="single" w:sz="4" w:space="0" w:color="auto"/>
              <w:right w:val="single" w:sz="4" w:space="0" w:color="auto"/>
            </w:tcBorders>
            <w:vAlign w:val="center"/>
          </w:tcPr>
          <w:p w14:paraId="441ED5D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номер счета плательщика</w:t>
            </w:r>
          </w:p>
        </w:tc>
        <w:tc>
          <w:tcPr>
            <w:tcW w:w="1800" w:type="dxa"/>
            <w:tcBorders>
              <w:top w:val="single" w:sz="4" w:space="0" w:color="auto"/>
              <w:left w:val="single" w:sz="4" w:space="0" w:color="auto"/>
              <w:bottom w:val="single" w:sz="4" w:space="0" w:color="auto"/>
              <w:right w:val="single" w:sz="4" w:space="0" w:color="auto"/>
            </w:tcBorders>
            <w:vAlign w:val="center"/>
          </w:tcPr>
          <w:p w14:paraId="6DFF6C1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7AE23D0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544C998D" w14:textId="62CA3B2E"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10" w:type="dxa"/>
            <w:tcBorders>
              <w:top w:val="single" w:sz="4" w:space="0" w:color="auto"/>
              <w:left w:val="single" w:sz="4" w:space="0" w:color="auto"/>
              <w:bottom w:val="single" w:sz="4" w:space="0" w:color="auto"/>
              <w:right w:val="single" w:sz="4" w:space="0" w:color="auto"/>
            </w:tcBorders>
            <w:vAlign w:val="center"/>
          </w:tcPr>
          <w:p w14:paraId="19AB85E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плательщиком</w:t>
            </w:r>
          </w:p>
        </w:tc>
      </w:tr>
      <w:tr w:rsidR="00B97A8E" w:rsidRPr="00B97A8E" w14:paraId="68B3C9FB" w14:textId="77777777" w:rsidTr="004A6E6F">
        <w:trPr>
          <w:trHeight w:val="878"/>
        </w:trPr>
        <w:tc>
          <w:tcPr>
            <w:tcW w:w="850" w:type="dxa"/>
            <w:tcBorders>
              <w:top w:val="single" w:sz="4" w:space="0" w:color="auto"/>
              <w:left w:val="single" w:sz="4" w:space="0" w:color="auto"/>
              <w:bottom w:val="single" w:sz="4" w:space="0" w:color="auto"/>
              <w:right w:val="single" w:sz="4" w:space="0" w:color="auto"/>
            </w:tcBorders>
            <w:vAlign w:val="center"/>
          </w:tcPr>
          <w:p w14:paraId="5D6C384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lastRenderedPageBreak/>
              <w:t>7.</w:t>
            </w:r>
          </w:p>
        </w:tc>
        <w:tc>
          <w:tcPr>
            <w:tcW w:w="1845" w:type="dxa"/>
            <w:tcBorders>
              <w:top w:val="single" w:sz="4" w:space="0" w:color="auto"/>
              <w:left w:val="single" w:sz="4" w:space="0" w:color="auto"/>
              <w:bottom w:val="single" w:sz="4" w:space="0" w:color="auto"/>
              <w:right w:val="single" w:sz="4" w:space="0" w:color="auto"/>
            </w:tcBorders>
            <w:vAlign w:val="center"/>
          </w:tcPr>
          <w:p w14:paraId="1BB8F057"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УНН плательщика</w:t>
            </w:r>
          </w:p>
        </w:tc>
        <w:tc>
          <w:tcPr>
            <w:tcW w:w="1800" w:type="dxa"/>
            <w:tcBorders>
              <w:top w:val="single" w:sz="4" w:space="0" w:color="auto"/>
              <w:left w:val="single" w:sz="4" w:space="0" w:color="auto"/>
              <w:bottom w:val="single" w:sz="4" w:space="0" w:color="auto"/>
              <w:right w:val="single" w:sz="4" w:space="0" w:color="auto"/>
            </w:tcBorders>
            <w:vAlign w:val="center"/>
          </w:tcPr>
          <w:p w14:paraId="20E8F19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2388888B"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необязательно</w:t>
            </w:r>
          </w:p>
          <w:p w14:paraId="47EB04CD"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10" w:type="dxa"/>
            <w:tcBorders>
              <w:top w:val="single" w:sz="4" w:space="0" w:color="auto"/>
              <w:left w:val="single" w:sz="4" w:space="0" w:color="auto"/>
              <w:bottom w:val="single" w:sz="4" w:space="0" w:color="auto"/>
              <w:right w:val="single" w:sz="4" w:space="0" w:color="auto"/>
            </w:tcBorders>
            <w:vAlign w:val="center"/>
          </w:tcPr>
          <w:p w14:paraId="1E24112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плательщиком</w:t>
            </w:r>
          </w:p>
        </w:tc>
      </w:tr>
      <w:tr w:rsidR="00B97A8E" w:rsidRPr="00B97A8E" w14:paraId="64BACF50" w14:textId="77777777" w:rsidTr="004A6E6F">
        <w:trPr>
          <w:trHeight w:val="1083"/>
        </w:trPr>
        <w:tc>
          <w:tcPr>
            <w:tcW w:w="850" w:type="dxa"/>
            <w:tcBorders>
              <w:top w:val="single" w:sz="4" w:space="0" w:color="auto"/>
              <w:left w:val="single" w:sz="4" w:space="0" w:color="auto"/>
              <w:bottom w:val="single" w:sz="4" w:space="0" w:color="auto"/>
              <w:right w:val="single" w:sz="4" w:space="0" w:color="auto"/>
            </w:tcBorders>
            <w:vAlign w:val="center"/>
          </w:tcPr>
          <w:p w14:paraId="54588BD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8.</w:t>
            </w:r>
          </w:p>
        </w:tc>
        <w:tc>
          <w:tcPr>
            <w:tcW w:w="1845" w:type="dxa"/>
            <w:tcBorders>
              <w:top w:val="single" w:sz="4" w:space="0" w:color="auto"/>
              <w:left w:val="single" w:sz="4" w:space="0" w:color="auto"/>
              <w:bottom w:val="single" w:sz="4" w:space="0" w:color="auto"/>
              <w:right w:val="single" w:sz="4" w:space="0" w:color="auto"/>
            </w:tcBorders>
            <w:vAlign w:val="center"/>
          </w:tcPr>
          <w:p w14:paraId="63F9489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НЗОУ плательщика</w:t>
            </w:r>
          </w:p>
        </w:tc>
        <w:tc>
          <w:tcPr>
            <w:tcW w:w="1800" w:type="dxa"/>
            <w:tcBorders>
              <w:top w:val="single" w:sz="4" w:space="0" w:color="auto"/>
              <w:left w:val="single" w:sz="4" w:space="0" w:color="auto"/>
              <w:bottom w:val="single" w:sz="4" w:space="0" w:color="auto"/>
              <w:right w:val="single" w:sz="4" w:space="0" w:color="auto"/>
            </w:tcBorders>
            <w:vAlign w:val="center"/>
          </w:tcPr>
          <w:p w14:paraId="6D61A283"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55A4728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необязательно</w:t>
            </w:r>
          </w:p>
          <w:p w14:paraId="20C97C88"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10" w:type="dxa"/>
            <w:tcBorders>
              <w:top w:val="single" w:sz="4" w:space="0" w:color="auto"/>
              <w:left w:val="single" w:sz="4" w:space="0" w:color="auto"/>
              <w:bottom w:val="single" w:sz="4" w:space="0" w:color="auto"/>
              <w:right w:val="single" w:sz="4" w:space="0" w:color="auto"/>
            </w:tcBorders>
            <w:vAlign w:val="center"/>
          </w:tcPr>
          <w:p w14:paraId="6CBB33B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плательщиком</w:t>
            </w:r>
          </w:p>
        </w:tc>
      </w:tr>
      <w:tr w:rsidR="00B97A8E" w:rsidRPr="00B97A8E" w14:paraId="5E3531F7" w14:textId="77777777" w:rsidTr="004A6E6F">
        <w:trPr>
          <w:trHeight w:val="114"/>
        </w:trPr>
        <w:tc>
          <w:tcPr>
            <w:tcW w:w="850" w:type="dxa"/>
            <w:tcBorders>
              <w:top w:val="single" w:sz="4" w:space="0" w:color="auto"/>
              <w:left w:val="single" w:sz="4" w:space="0" w:color="auto"/>
              <w:bottom w:val="single" w:sz="4" w:space="0" w:color="auto"/>
              <w:right w:val="single" w:sz="4" w:space="0" w:color="auto"/>
            </w:tcBorders>
            <w:vAlign w:val="center"/>
          </w:tcPr>
          <w:p w14:paraId="6DB00AF3"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9.</w:t>
            </w:r>
          </w:p>
        </w:tc>
        <w:tc>
          <w:tcPr>
            <w:tcW w:w="1845" w:type="dxa"/>
            <w:tcBorders>
              <w:top w:val="single" w:sz="4" w:space="0" w:color="auto"/>
              <w:left w:val="single" w:sz="4" w:space="0" w:color="auto"/>
              <w:bottom w:val="single" w:sz="4" w:space="0" w:color="auto"/>
              <w:right w:val="single" w:sz="4" w:space="0" w:color="auto"/>
            </w:tcBorders>
            <w:vAlign w:val="center"/>
          </w:tcPr>
          <w:p w14:paraId="15A0F2C8"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наименование, или имя, фамилия бенефициара</w:t>
            </w:r>
          </w:p>
        </w:tc>
        <w:tc>
          <w:tcPr>
            <w:tcW w:w="1800" w:type="dxa"/>
            <w:tcBorders>
              <w:top w:val="single" w:sz="4" w:space="0" w:color="auto"/>
              <w:left w:val="single" w:sz="4" w:space="0" w:color="auto"/>
              <w:bottom w:val="single" w:sz="4" w:space="0" w:color="auto"/>
              <w:right w:val="single" w:sz="4" w:space="0" w:color="auto"/>
            </w:tcBorders>
            <w:vAlign w:val="center"/>
          </w:tcPr>
          <w:p w14:paraId="5A8EA8B7"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2DEB47F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36341C7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10" w:type="dxa"/>
            <w:tcBorders>
              <w:top w:val="single" w:sz="4" w:space="0" w:color="auto"/>
              <w:left w:val="single" w:sz="4" w:space="0" w:color="auto"/>
              <w:bottom w:val="single" w:sz="4" w:space="0" w:color="auto"/>
              <w:right w:val="single" w:sz="4" w:space="0" w:color="auto"/>
            </w:tcBorders>
            <w:vAlign w:val="center"/>
          </w:tcPr>
          <w:p w14:paraId="08346C8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заранее заполняется бенефициаром — по приглашению</w:t>
            </w:r>
          </w:p>
        </w:tc>
      </w:tr>
      <w:tr w:rsidR="00B97A8E" w:rsidRPr="00B97A8E" w14:paraId="2B942B3F" w14:textId="77777777" w:rsidTr="004A6E6F">
        <w:trPr>
          <w:trHeight w:val="77"/>
        </w:trPr>
        <w:tc>
          <w:tcPr>
            <w:tcW w:w="850" w:type="dxa"/>
            <w:tcBorders>
              <w:top w:val="single" w:sz="4" w:space="0" w:color="auto"/>
              <w:left w:val="single" w:sz="4" w:space="0" w:color="auto"/>
              <w:bottom w:val="single" w:sz="4" w:space="0" w:color="auto"/>
              <w:right w:val="single" w:sz="4" w:space="0" w:color="auto"/>
            </w:tcBorders>
            <w:vAlign w:val="center"/>
          </w:tcPr>
          <w:p w14:paraId="39CABB47"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10.</w:t>
            </w:r>
          </w:p>
        </w:tc>
        <w:tc>
          <w:tcPr>
            <w:tcW w:w="1845" w:type="dxa"/>
            <w:tcBorders>
              <w:top w:val="single" w:sz="4" w:space="0" w:color="auto"/>
              <w:left w:val="single" w:sz="4" w:space="0" w:color="auto"/>
              <w:bottom w:val="single" w:sz="4" w:space="0" w:color="auto"/>
              <w:right w:val="single" w:sz="4" w:space="0" w:color="auto"/>
            </w:tcBorders>
            <w:vAlign w:val="center"/>
          </w:tcPr>
          <w:p w14:paraId="317F77DF"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НЗОУ бенефициара</w:t>
            </w:r>
          </w:p>
        </w:tc>
        <w:tc>
          <w:tcPr>
            <w:tcW w:w="1800" w:type="dxa"/>
            <w:tcBorders>
              <w:top w:val="single" w:sz="4" w:space="0" w:color="auto"/>
              <w:left w:val="single" w:sz="4" w:space="0" w:color="auto"/>
              <w:bottom w:val="single" w:sz="4" w:space="0" w:color="auto"/>
              <w:right w:val="single" w:sz="4" w:space="0" w:color="auto"/>
            </w:tcBorders>
            <w:vAlign w:val="center"/>
          </w:tcPr>
          <w:p w14:paraId="0226812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1A347DA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необязательно</w:t>
            </w:r>
          </w:p>
          <w:p w14:paraId="6AC5E92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 заполняется в процессе в связи с закупками)</w:t>
            </w:r>
          </w:p>
        </w:tc>
        <w:tc>
          <w:tcPr>
            <w:tcW w:w="2610" w:type="dxa"/>
            <w:tcBorders>
              <w:top w:val="single" w:sz="4" w:space="0" w:color="auto"/>
              <w:left w:val="single" w:sz="4" w:space="0" w:color="auto"/>
              <w:bottom w:val="single" w:sz="4" w:space="0" w:color="auto"/>
              <w:right w:val="single" w:sz="4" w:space="0" w:color="auto"/>
            </w:tcBorders>
            <w:vAlign w:val="center"/>
          </w:tcPr>
          <w:p w14:paraId="458F754F"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 заполняется)</w:t>
            </w:r>
          </w:p>
        </w:tc>
      </w:tr>
      <w:tr w:rsidR="00B97A8E" w:rsidRPr="00B97A8E" w14:paraId="702A3DD4" w14:textId="77777777" w:rsidTr="004A6E6F">
        <w:trPr>
          <w:trHeight w:val="1881"/>
        </w:trPr>
        <w:tc>
          <w:tcPr>
            <w:tcW w:w="850" w:type="dxa"/>
            <w:tcBorders>
              <w:top w:val="single" w:sz="4" w:space="0" w:color="auto"/>
              <w:left w:val="single" w:sz="4" w:space="0" w:color="auto"/>
              <w:bottom w:val="single" w:sz="4" w:space="0" w:color="auto"/>
              <w:right w:val="single" w:sz="4" w:space="0" w:color="auto"/>
            </w:tcBorders>
            <w:vAlign w:val="center"/>
          </w:tcPr>
          <w:p w14:paraId="6E4BD7A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11.</w:t>
            </w:r>
          </w:p>
        </w:tc>
        <w:tc>
          <w:tcPr>
            <w:tcW w:w="1845" w:type="dxa"/>
            <w:tcBorders>
              <w:top w:val="single" w:sz="4" w:space="0" w:color="auto"/>
              <w:left w:val="single" w:sz="4" w:space="0" w:color="auto"/>
              <w:bottom w:val="single" w:sz="4" w:space="0" w:color="auto"/>
              <w:right w:val="single" w:sz="4" w:space="0" w:color="auto"/>
            </w:tcBorders>
            <w:vAlign w:val="center"/>
          </w:tcPr>
          <w:p w14:paraId="6E9D9568"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УНН бенефициара</w:t>
            </w:r>
          </w:p>
        </w:tc>
        <w:tc>
          <w:tcPr>
            <w:tcW w:w="1800" w:type="dxa"/>
            <w:tcBorders>
              <w:top w:val="single" w:sz="4" w:space="0" w:color="auto"/>
              <w:left w:val="single" w:sz="4" w:space="0" w:color="auto"/>
              <w:bottom w:val="single" w:sz="4" w:space="0" w:color="auto"/>
              <w:right w:val="single" w:sz="4" w:space="0" w:color="auto"/>
            </w:tcBorders>
            <w:vAlign w:val="center"/>
          </w:tcPr>
          <w:p w14:paraId="2E79B257"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0DBB7B5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необязательно</w:t>
            </w:r>
          </w:p>
          <w:p w14:paraId="6C767F61" w14:textId="034D2EC1"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10" w:type="dxa"/>
            <w:tcBorders>
              <w:top w:val="single" w:sz="4" w:space="0" w:color="auto"/>
              <w:left w:val="single" w:sz="4" w:space="0" w:color="auto"/>
              <w:bottom w:val="single" w:sz="4" w:space="0" w:color="auto"/>
              <w:right w:val="single" w:sz="4" w:space="0" w:color="auto"/>
            </w:tcBorders>
            <w:vAlign w:val="center"/>
          </w:tcPr>
          <w:p w14:paraId="1901ABD8"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заранее заполняется бенефициаром — по приглашению</w:t>
            </w:r>
          </w:p>
        </w:tc>
      </w:tr>
      <w:tr w:rsidR="00B97A8E" w:rsidRPr="00B97A8E" w14:paraId="6CA3392E" w14:textId="77777777" w:rsidTr="004A6E6F">
        <w:trPr>
          <w:trHeight w:val="1545"/>
        </w:trPr>
        <w:tc>
          <w:tcPr>
            <w:tcW w:w="850" w:type="dxa"/>
            <w:tcBorders>
              <w:top w:val="single" w:sz="4" w:space="0" w:color="auto"/>
              <w:left w:val="single" w:sz="4" w:space="0" w:color="auto"/>
              <w:bottom w:val="single" w:sz="4" w:space="0" w:color="auto"/>
              <w:right w:val="single" w:sz="4" w:space="0" w:color="auto"/>
            </w:tcBorders>
            <w:vAlign w:val="center"/>
          </w:tcPr>
          <w:p w14:paraId="1F92EF58"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12.</w:t>
            </w:r>
          </w:p>
        </w:tc>
        <w:tc>
          <w:tcPr>
            <w:tcW w:w="1845" w:type="dxa"/>
            <w:tcBorders>
              <w:top w:val="single" w:sz="4" w:space="0" w:color="auto"/>
              <w:left w:val="single" w:sz="4" w:space="0" w:color="auto"/>
              <w:bottom w:val="single" w:sz="4" w:space="0" w:color="auto"/>
              <w:right w:val="single" w:sz="4" w:space="0" w:color="auto"/>
            </w:tcBorders>
            <w:vAlign w:val="center"/>
          </w:tcPr>
          <w:p w14:paraId="62F4CA39" w14:textId="430749D3"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наименование финансовой организации (филиала), обслуживающей бенефициара</w:t>
            </w:r>
          </w:p>
        </w:tc>
        <w:tc>
          <w:tcPr>
            <w:tcW w:w="1800" w:type="dxa"/>
            <w:tcBorders>
              <w:top w:val="single" w:sz="4" w:space="0" w:color="auto"/>
              <w:left w:val="single" w:sz="4" w:space="0" w:color="auto"/>
              <w:bottom w:val="single" w:sz="4" w:space="0" w:color="auto"/>
              <w:right w:val="single" w:sz="4" w:space="0" w:color="auto"/>
            </w:tcBorders>
            <w:vAlign w:val="center"/>
          </w:tcPr>
          <w:p w14:paraId="63FEE2F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4455298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2610" w:type="dxa"/>
            <w:tcBorders>
              <w:top w:val="single" w:sz="4" w:space="0" w:color="auto"/>
              <w:left w:val="single" w:sz="4" w:space="0" w:color="auto"/>
              <w:bottom w:val="single" w:sz="4" w:space="0" w:color="auto"/>
              <w:right w:val="single" w:sz="4" w:space="0" w:color="auto"/>
            </w:tcBorders>
            <w:vAlign w:val="center"/>
          </w:tcPr>
          <w:p w14:paraId="1226915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заранее заполняется бенефициаром — по приглашению</w:t>
            </w:r>
          </w:p>
        </w:tc>
      </w:tr>
      <w:tr w:rsidR="00B97A8E" w:rsidRPr="00B97A8E" w14:paraId="478AE966" w14:textId="77777777" w:rsidTr="004A6E6F">
        <w:trPr>
          <w:trHeight w:val="1898"/>
        </w:trPr>
        <w:tc>
          <w:tcPr>
            <w:tcW w:w="850" w:type="dxa"/>
            <w:tcBorders>
              <w:top w:val="single" w:sz="4" w:space="0" w:color="auto"/>
              <w:left w:val="single" w:sz="4" w:space="0" w:color="auto"/>
              <w:bottom w:val="single" w:sz="4" w:space="0" w:color="auto"/>
              <w:right w:val="single" w:sz="4" w:space="0" w:color="auto"/>
            </w:tcBorders>
            <w:vAlign w:val="center"/>
          </w:tcPr>
          <w:p w14:paraId="4CD593D8"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13.</w:t>
            </w:r>
          </w:p>
        </w:tc>
        <w:tc>
          <w:tcPr>
            <w:tcW w:w="1845" w:type="dxa"/>
            <w:tcBorders>
              <w:top w:val="single" w:sz="4" w:space="0" w:color="auto"/>
              <w:left w:val="single" w:sz="4" w:space="0" w:color="auto"/>
              <w:bottom w:val="single" w:sz="4" w:space="0" w:color="auto"/>
              <w:right w:val="single" w:sz="4" w:space="0" w:color="auto"/>
            </w:tcBorders>
            <w:vAlign w:val="center"/>
          </w:tcPr>
          <w:p w14:paraId="3895A24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номер счета бенефициара</w:t>
            </w:r>
          </w:p>
        </w:tc>
        <w:tc>
          <w:tcPr>
            <w:tcW w:w="1800" w:type="dxa"/>
            <w:tcBorders>
              <w:top w:val="single" w:sz="4" w:space="0" w:color="auto"/>
              <w:left w:val="single" w:sz="4" w:space="0" w:color="auto"/>
              <w:bottom w:val="single" w:sz="4" w:space="0" w:color="auto"/>
              <w:right w:val="single" w:sz="4" w:space="0" w:color="auto"/>
            </w:tcBorders>
            <w:vAlign w:val="center"/>
          </w:tcPr>
          <w:p w14:paraId="5F806632"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5BDD8087"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5B98984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10" w:type="dxa"/>
            <w:tcBorders>
              <w:top w:val="single" w:sz="4" w:space="0" w:color="auto"/>
              <w:left w:val="single" w:sz="4" w:space="0" w:color="auto"/>
              <w:bottom w:val="single" w:sz="4" w:space="0" w:color="auto"/>
              <w:right w:val="single" w:sz="4" w:space="0" w:color="auto"/>
            </w:tcBorders>
            <w:vAlign w:val="center"/>
          </w:tcPr>
          <w:p w14:paraId="0815CDF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заранее заполняется бенефициаром — по приглашению</w:t>
            </w:r>
          </w:p>
        </w:tc>
      </w:tr>
      <w:tr w:rsidR="00B97A8E" w:rsidRPr="00B97A8E" w14:paraId="2EDE286C" w14:textId="77777777" w:rsidTr="004A6E6F">
        <w:trPr>
          <w:trHeight w:val="940"/>
        </w:trPr>
        <w:tc>
          <w:tcPr>
            <w:tcW w:w="850" w:type="dxa"/>
            <w:tcBorders>
              <w:top w:val="single" w:sz="4" w:space="0" w:color="auto"/>
              <w:left w:val="single" w:sz="4" w:space="0" w:color="auto"/>
              <w:bottom w:val="single" w:sz="4" w:space="0" w:color="auto"/>
              <w:right w:val="single" w:sz="4" w:space="0" w:color="auto"/>
            </w:tcBorders>
            <w:vAlign w:val="center"/>
          </w:tcPr>
          <w:p w14:paraId="3728CD2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14.</w:t>
            </w:r>
          </w:p>
        </w:tc>
        <w:tc>
          <w:tcPr>
            <w:tcW w:w="1845" w:type="dxa"/>
            <w:tcBorders>
              <w:top w:val="single" w:sz="4" w:space="0" w:color="auto"/>
              <w:left w:val="single" w:sz="4" w:space="0" w:color="auto"/>
              <w:bottom w:val="single" w:sz="4" w:space="0" w:color="auto"/>
              <w:right w:val="single" w:sz="4" w:space="0" w:color="auto"/>
            </w:tcBorders>
            <w:vAlign w:val="center"/>
          </w:tcPr>
          <w:p w14:paraId="3352A4D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сумма (цифрами и прописью)</w:t>
            </w:r>
          </w:p>
        </w:tc>
        <w:tc>
          <w:tcPr>
            <w:tcW w:w="1800" w:type="dxa"/>
            <w:tcBorders>
              <w:top w:val="single" w:sz="4" w:space="0" w:color="auto"/>
              <w:left w:val="single" w:sz="4" w:space="0" w:color="auto"/>
              <w:bottom w:val="single" w:sz="4" w:space="0" w:color="auto"/>
              <w:right w:val="single" w:sz="4" w:space="0" w:color="auto"/>
            </w:tcBorders>
            <w:vAlign w:val="center"/>
          </w:tcPr>
          <w:p w14:paraId="04898506"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2AC0F94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4827877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сумма, подлежащая уплате бенефициару</w:t>
            </w:r>
          </w:p>
        </w:tc>
        <w:tc>
          <w:tcPr>
            <w:tcW w:w="2610" w:type="dxa"/>
            <w:tcBorders>
              <w:top w:val="single" w:sz="4" w:space="0" w:color="auto"/>
              <w:left w:val="single" w:sz="4" w:space="0" w:color="auto"/>
              <w:bottom w:val="single" w:sz="4" w:space="0" w:color="auto"/>
              <w:right w:val="single" w:sz="4" w:space="0" w:color="auto"/>
            </w:tcBorders>
            <w:vAlign w:val="center"/>
          </w:tcPr>
          <w:p w14:paraId="2F857B76" w14:textId="09A807D6"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плательщиком</w:t>
            </w:r>
          </w:p>
        </w:tc>
      </w:tr>
      <w:tr w:rsidR="00B97A8E" w:rsidRPr="00B97A8E" w14:paraId="4C5DCDF1" w14:textId="77777777" w:rsidTr="004A6E6F">
        <w:trPr>
          <w:trHeight w:val="806"/>
        </w:trPr>
        <w:tc>
          <w:tcPr>
            <w:tcW w:w="850" w:type="dxa"/>
            <w:tcBorders>
              <w:top w:val="single" w:sz="4" w:space="0" w:color="auto"/>
              <w:left w:val="single" w:sz="4" w:space="0" w:color="auto"/>
              <w:bottom w:val="single" w:sz="4" w:space="0" w:color="auto"/>
              <w:right w:val="single" w:sz="4" w:space="0" w:color="auto"/>
            </w:tcBorders>
            <w:vAlign w:val="center"/>
          </w:tcPr>
          <w:p w14:paraId="1BC186D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15.</w:t>
            </w:r>
          </w:p>
        </w:tc>
        <w:tc>
          <w:tcPr>
            <w:tcW w:w="1845" w:type="dxa"/>
            <w:tcBorders>
              <w:top w:val="single" w:sz="4" w:space="0" w:color="auto"/>
              <w:left w:val="single" w:sz="4" w:space="0" w:color="auto"/>
              <w:bottom w:val="single" w:sz="4" w:space="0" w:color="auto"/>
              <w:right w:val="single" w:sz="4" w:space="0" w:color="auto"/>
            </w:tcBorders>
            <w:vAlign w:val="center"/>
          </w:tcPr>
          <w:p w14:paraId="6A5D894A" w14:textId="0E41619B"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акцептованная сумма (цифрами и прописью)</w:t>
            </w:r>
          </w:p>
        </w:tc>
        <w:tc>
          <w:tcPr>
            <w:tcW w:w="1800" w:type="dxa"/>
            <w:tcBorders>
              <w:top w:val="single" w:sz="4" w:space="0" w:color="auto"/>
              <w:left w:val="single" w:sz="4" w:space="0" w:color="auto"/>
              <w:bottom w:val="single" w:sz="4" w:space="0" w:color="auto"/>
              <w:right w:val="single" w:sz="4" w:space="0" w:color="auto"/>
            </w:tcBorders>
            <w:vAlign w:val="center"/>
          </w:tcPr>
          <w:p w14:paraId="2168D0C6"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4D1DFD3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необязательно</w:t>
            </w:r>
          </w:p>
          <w:p w14:paraId="128722A9"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10" w:type="dxa"/>
            <w:tcBorders>
              <w:top w:val="single" w:sz="4" w:space="0" w:color="auto"/>
              <w:left w:val="single" w:sz="4" w:space="0" w:color="auto"/>
              <w:bottom w:val="single" w:sz="4" w:space="0" w:color="auto"/>
              <w:right w:val="single" w:sz="4" w:space="0" w:color="auto"/>
            </w:tcBorders>
            <w:vAlign w:val="center"/>
          </w:tcPr>
          <w:p w14:paraId="65496969"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 заполняется и не применяется)</w:t>
            </w:r>
          </w:p>
        </w:tc>
      </w:tr>
      <w:tr w:rsidR="00B97A8E" w:rsidRPr="00B97A8E" w14:paraId="6154F1EE" w14:textId="77777777" w:rsidTr="004A6E6F">
        <w:trPr>
          <w:trHeight w:val="822"/>
        </w:trPr>
        <w:tc>
          <w:tcPr>
            <w:tcW w:w="850" w:type="dxa"/>
            <w:tcBorders>
              <w:top w:val="single" w:sz="4" w:space="0" w:color="auto"/>
              <w:left w:val="single" w:sz="4" w:space="0" w:color="auto"/>
              <w:bottom w:val="single" w:sz="4" w:space="0" w:color="auto"/>
              <w:right w:val="single" w:sz="4" w:space="0" w:color="auto"/>
            </w:tcBorders>
            <w:vAlign w:val="center"/>
          </w:tcPr>
          <w:p w14:paraId="45B2668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16.</w:t>
            </w:r>
          </w:p>
        </w:tc>
        <w:tc>
          <w:tcPr>
            <w:tcW w:w="1845" w:type="dxa"/>
            <w:tcBorders>
              <w:top w:val="single" w:sz="4" w:space="0" w:color="auto"/>
              <w:left w:val="single" w:sz="4" w:space="0" w:color="auto"/>
              <w:bottom w:val="single" w:sz="4" w:space="0" w:color="auto"/>
              <w:right w:val="single" w:sz="4" w:space="0" w:color="auto"/>
            </w:tcBorders>
            <w:vAlign w:val="center"/>
          </w:tcPr>
          <w:p w14:paraId="68130F12"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валюта (прописью и по коду)</w:t>
            </w:r>
          </w:p>
        </w:tc>
        <w:tc>
          <w:tcPr>
            <w:tcW w:w="1800" w:type="dxa"/>
            <w:tcBorders>
              <w:top w:val="single" w:sz="4" w:space="0" w:color="auto"/>
              <w:left w:val="single" w:sz="4" w:space="0" w:color="auto"/>
              <w:bottom w:val="single" w:sz="4" w:space="0" w:color="auto"/>
              <w:right w:val="single" w:sz="4" w:space="0" w:color="auto"/>
            </w:tcBorders>
            <w:vAlign w:val="center"/>
          </w:tcPr>
          <w:p w14:paraId="3E3605D3"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398A32C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2610" w:type="dxa"/>
            <w:tcBorders>
              <w:top w:val="single" w:sz="4" w:space="0" w:color="auto"/>
              <w:left w:val="single" w:sz="4" w:space="0" w:color="auto"/>
              <w:bottom w:val="single" w:sz="4" w:space="0" w:color="auto"/>
              <w:right w:val="single" w:sz="4" w:space="0" w:color="auto"/>
            </w:tcBorders>
            <w:vAlign w:val="center"/>
          </w:tcPr>
          <w:p w14:paraId="05CB3FA3"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плательщиком</w:t>
            </w:r>
          </w:p>
        </w:tc>
      </w:tr>
      <w:tr w:rsidR="00B97A8E" w:rsidRPr="00B97A8E" w14:paraId="44E50FAA" w14:textId="77777777" w:rsidTr="004A6E6F">
        <w:trPr>
          <w:trHeight w:val="822"/>
        </w:trPr>
        <w:tc>
          <w:tcPr>
            <w:tcW w:w="850" w:type="dxa"/>
            <w:tcBorders>
              <w:top w:val="single" w:sz="4" w:space="0" w:color="auto"/>
              <w:left w:val="single" w:sz="4" w:space="0" w:color="auto"/>
              <w:bottom w:val="single" w:sz="4" w:space="0" w:color="auto"/>
              <w:right w:val="single" w:sz="4" w:space="0" w:color="auto"/>
            </w:tcBorders>
            <w:vAlign w:val="center"/>
          </w:tcPr>
          <w:p w14:paraId="12D22DA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lastRenderedPageBreak/>
              <w:t>17.</w:t>
            </w:r>
          </w:p>
        </w:tc>
        <w:tc>
          <w:tcPr>
            <w:tcW w:w="1845" w:type="dxa"/>
            <w:tcBorders>
              <w:top w:val="single" w:sz="4" w:space="0" w:color="auto"/>
              <w:left w:val="single" w:sz="4" w:space="0" w:color="auto"/>
              <w:bottom w:val="single" w:sz="4" w:space="0" w:color="auto"/>
              <w:right w:val="single" w:sz="4" w:space="0" w:color="auto"/>
            </w:tcBorders>
            <w:vAlign w:val="center"/>
          </w:tcPr>
          <w:p w14:paraId="242D17C3"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цель сделки</w:t>
            </w:r>
          </w:p>
        </w:tc>
        <w:tc>
          <w:tcPr>
            <w:tcW w:w="1800" w:type="dxa"/>
            <w:tcBorders>
              <w:top w:val="single" w:sz="4" w:space="0" w:color="auto"/>
              <w:left w:val="single" w:sz="4" w:space="0" w:color="auto"/>
              <w:bottom w:val="single" w:sz="4" w:space="0" w:color="auto"/>
              <w:right w:val="single" w:sz="4" w:space="0" w:color="auto"/>
            </w:tcBorders>
            <w:vAlign w:val="center"/>
          </w:tcPr>
          <w:p w14:paraId="70F5560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0EF126C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 xml:space="preserve">В обязательном порядке заполняются слова "для обеспечения </w:t>
            </w:r>
            <w:r w:rsidR="00040F6C" w:rsidRPr="00B97A8E">
              <w:rPr>
                <w:rFonts w:ascii="GHEA Grapalat" w:hAnsi="GHEA Grapalat"/>
                <w:sz w:val="20"/>
                <w:szCs w:val="20"/>
              </w:rPr>
              <w:t>квалификации</w:t>
            </w:r>
            <w:r w:rsidRPr="00B97A8E">
              <w:rPr>
                <w:rFonts w:ascii="GHEA Grapalat" w:hAnsi="GHEA Grapalat"/>
                <w:sz w:val="20"/>
                <w:szCs w:val="20"/>
              </w:rPr>
              <w:t>"</w:t>
            </w:r>
          </w:p>
        </w:tc>
        <w:tc>
          <w:tcPr>
            <w:tcW w:w="2610" w:type="dxa"/>
            <w:tcBorders>
              <w:top w:val="single" w:sz="4" w:space="0" w:color="auto"/>
              <w:left w:val="single" w:sz="4" w:space="0" w:color="auto"/>
              <w:bottom w:val="single" w:sz="4" w:space="0" w:color="auto"/>
              <w:right w:val="single" w:sz="4" w:space="0" w:color="auto"/>
            </w:tcBorders>
            <w:vAlign w:val="center"/>
          </w:tcPr>
          <w:p w14:paraId="54686B3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заранее заполняется бенефициаром — по приглашению</w:t>
            </w:r>
          </w:p>
        </w:tc>
      </w:tr>
      <w:tr w:rsidR="00B97A8E" w:rsidRPr="00B97A8E" w14:paraId="77143EBA" w14:textId="77777777" w:rsidTr="004A6E6F">
        <w:trPr>
          <w:trHeight w:val="4066"/>
        </w:trPr>
        <w:tc>
          <w:tcPr>
            <w:tcW w:w="850" w:type="dxa"/>
            <w:tcBorders>
              <w:top w:val="single" w:sz="4" w:space="0" w:color="auto"/>
              <w:left w:val="single" w:sz="4" w:space="0" w:color="auto"/>
              <w:bottom w:val="single" w:sz="4" w:space="0" w:color="auto"/>
              <w:right w:val="single" w:sz="4" w:space="0" w:color="auto"/>
            </w:tcBorders>
            <w:vAlign w:val="center"/>
          </w:tcPr>
          <w:p w14:paraId="2296D6EF"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18.</w:t>
            </w:r>
          </w:p>
        </w:tc>
        <w:tc>
          <w:tcPr>
            <w:tcW w:w="1845" w:type="dxa"/>
            <w:tcBorders>
              <w:top w:val="single" w:sz="4" w:space="0" w:color="auto"/>
              <w:left w:val="single" w:sz="4" w:space="0" w:color="auto"/>
              <w:bottom w:val="single" w:sz="4" w:space="0" w:color="auto"/>
              <w:right w:val="single" w:sz="4" w:space="0" w:color="auto"/>
            </w:tcBorders>
            <w:vAlign w:val="center"/>
          </w:tcPr>
          <w:p w14:paraId="0FC05110" w14:textId="7D4A2802"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основания для совершения платежа:</w:t>
            </w:r>
          </w:p>
        </w:tc>
        <w:tc>
          <w:tcPr>
            <w:tcW w:w="1800" w:type="dxa"/>
            <w:tcBorders>
              <w:top w:val="single" w:sz="4" w:space="0" w:color="auto"/>
              <w:left w:val="single" w:sz="4" w:space="0" w:color="auto"/>
              <w:bottom w:val="single" w:sz="4" w:space="0" w:color="auto"/>
              <w:right w:val="single" w:sz="4" w:space="0" w:color="auto"/>
            </w:tcBorders>
            <w:vAlign w:val="center"/>
          </w:tcPr>
          <w:p w14:paraId="5FF29C2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795DF0C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23EB670D"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10" w:type="dxa"/>
            <w:tcBorders>
              <w:top w:val="single" w:sz="4" w:space="0" w:color="auto"/>
              <w:left w:val="single" w:sz="4" w:space="0" w:color="auto"/>
              <w:bottom w:val="single" w:sz="4" w:space="0" w:color="auto"/>
              <w:right w:val="single" w:sz="4" w:space="0" w:color="auto"/>
            </w:tcBorders>
            <w:vAlign w:val="center"/>
          </w:tcPr>
          <w:p w14:paraId="18DD265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бенефициаром</w:t>
            </w:r>
          </w:p>
        </w:tc>
      </w:tr>
      <w:tr w:rsidR="00B97A8E" w:rsidRPr="00B97A8E" w14:paraId="0DEB00CD" w14:textId="77777777" w:rsidTr="004A6E6F">
        <w:trPr>
          <w:trHeight w:val="2234"/>
        </w:trPr>
        <w:tc>
          <w:tcPr>
            <w:tcW w:w="850" w:type="dxa"/>
            <w:tcBorders>
              <w:top w:val="single" w:sz="4" w:space="0" w:color="auto"/>
              <w:left w:val="single" w:sz="4" w:space="0" w:color="auto"/>
              <w:bottom w:val="single" w:sz="4" w:space="0" w:color="auto"/>
              <w:right w:val="single" w:sz="4" w:space="0" w:color="auto"/>
            </w:tcBorders>
            <w:vAlign w:val="center"/>
          </w:tcPr>
          <w:p w14:paraId="5EB75A15" w14:textId="77777777" w:rsidR="00C3421C" w:rsidRPr="00B97A8E" w:rsidDel="0010680B" w:rsidRDefault="00C3421C" w:rsidP="009542AF">
            <w:pPr>
              <w:widowControl w:val="0"/>
              <w:jc w:val="center"/>
              <w:rPr>
                <w:rFonts w:ascii="GHEA Grapalat" w:hAnsi="GHEA Grapalat"/>
                <w:sz w:val="20"/>
                <w:szCs w:val="20"/>
              </w:rPr>
            </w:pPr>
            <w:r w:rsidRPr="00B97A8E">
              <w:rPr>
                <w:rFonts w:ascii="GHEA Grapalat" w:hAnsi="GHEA Grapalat"/>
                <w:sz w:val="20"/>
                <w:szCs w:val="20"/>
              </w:rPr>
              <w:t>19.</w:t>
            </w:r>
          </w:p>
        </w:tc>
        <w:tc>
          <w:tcPr>
            <w:tcW w:w="1845" w:type="dxa"/>
            <w:tcBorders>
              <w:top w:val="single" w:sz="4" w:space="0" w:color="auto"/>
              <w:left w:val="single" w:sz="4" w:space="0" w:color="auto"/>
              <w:bottom w:val="single" w:sz="4" w:space="0" w:color="auto"/>
              <w:right w:val="single" w:sz="4" w:space="0" w:color="auto"/>
            </w:tcBorders>
            <w:vAlign w:val="center"/>
          </w:tcPr>
          <w:p w14:paraId="3B07C2DA" w14:textId="20EDD77B"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условия оплаты:</w:t>
            </w:r>
          </w:p>
        </w:tc>
        <w:tc>
          <w:tcPr>
            <w:tcW w:w="1800" w:type="dxa"/>
            <w:tcBorders>
              <w:top w:val="single" w:sz="4" w:space="0" w:color="auto"/>
              <w:left w:val="single" w:sz="4" w:space="0" w:color="auto"/>
              <w:bottom w:val="single" w:sz="4" w:space="0" w:color="auto"/>
              <w:right w:val="single" w:sz="4" w:space="0" w:color="auto"/>
            </w:tcBorders>
            <w:vAlign w:val="center"/>
          </w:tcPr>
          <w:p w14:paraId="33CAFC43"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0D3C72BB" w14:textId="5F703BCF" w:rsidR="00C3421C" w:rsidRPr="00B97A8E" w:rsidRDefault="00C3421C" w:rsidP="009542AF">
            <w:pPr>
              <w:widowControl w:val="0"/>
              <w:jc w:val="center"/>
              <w:rPr>
                <w:rFonts w:ascii="GHEA Grapalat" w:hAnsi="GHEA Grapalat" w:cs="Sylfaen"/>
                <w:sz w:val="20"/>
                <w:szCs w:val="20"/>
              </w:rPr>
            </w:pPr>
            <w:r w:rsidRPr="00B97A8E">
              <w:rPr>
                <w:rFonts w:ascii="GHEA Grapalat" w:hAnsi="GHEA Grapalat"/>
                <w:sz w:val="20"/>
                <w:szCs w:val="20"/>
              </w:rPr>
              <w:t>обязательно</w:t>
            </w:r>
          </w:p>
          <w:p w14:paraId="630A21FC" w14:textId="6FB361E4" w:rsidR="00C3421C" w:rsidRPr="00B97A8E" w:rsidRDefault="00C3421C" w:rsidP="009542AF">
            <w:pPr>
              <w:widowControl w:val="0"/>
              <w:jc w:val="center"/>
              <w:rPr>
                <w:rFonts w:ascii="GHEA Grapalat" w:hAnsi="GHEA Grapalat" w:cs="Sylfaen"/>
                <w:sz w:val="20"/>
                <w:szCs w:val="20"/>
              </w:rPr>
            </w:pPr>
            <w:r w:rsidRPr="00B97A8E">
              <w:rPr>
                <w:rFonts w:ascii="GHEA Grapalat" w:hAnsi="GHEA Grapalat"/>
                <w:sz w:val="20"/>
                <w:szCs w:val="20"/>
              </w:rPr>
              <w:t>заполняются слова "акцептованный платеж",</w:t>
            </w:r>
          </w:p>
          <w:p w14:paraId="16C6A747" w14:textId="4FBF6508"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10" w:type="dxa"/>
            <w:tcBorders>
              <w:top w:val="single" w:sz="4" w:space="0" w:color="auto"/>
              <w:left w:val="single" w:sz="4" w:space="0" w:color="auto"/>
              <w:bottom w:val="single" w:sz="4" w:space="0" w:color="auto"/>
              <w:right w:val="single" w:sz="4" w:space="0" w:color="auto"/>
            </w:tcBorders>
            <w:vAlign w:val="center"/>
          </w:tcPr>
          <w:p w14:paraId="5E0C0364" w14:textId="7C93D1D3"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заранее заполняется бенефициаром</w:t>
            </w:r>
          </w:p>
        </w:tc>
      </w:tr>
      <w:tr w:rsidR="00B97A8E" w:rsidRPr="00B97A8E" w14:paraId="7EEF435E" w14:textId="77777777" w:rsidTr="004A6E6F">
        <w:trPr>
          <w:trHeight w:val="2974"/>
        </w:trPr>
        <w:tc>
          <w:tcPr>
            <w:tcW w:w="850" w:type="dxa"/>
            <w:tcBorders>
              <w:top w:val="single" w:sz="4" w:space="0" w:color="auto"/>
              <w:left w:val="single" w:sz="4" w:space="0" w:color="auto"/>
              <w:bottom w:val="single" w:sz="4" w:space="0" w:color="auto"/>
              <w:right w:val="single" w:sz="4" w:space="0" w:color="auto"/>
            </w:tcBorders>
            <w:vAlign w:val="center"/>
          </w:tcPr>
          <w:p w14:paraId="0B8A7A6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20.</w:t>
            </w:r>
          </w:p>
        </w:tc>
        <w:tc>
          <w:tcPr>
            <w:tcW w:w="1845" w:type="dxa"/>
            <w:tcBorders>
              <w:top w:val="single" w:sz="4" w:space="0" w:color="auto"/>
              <w:left w:val="single" w:sz="4" w:space="0" w:color="auto"/>
              <w:bottom w:val="single" w:sz="4" w:space="0" w:color="auto"/>
              <w:right w:val="single" w:sz="4" w:space="0" w:color="auto"/>
            </w:tcBorders>
            <w:vAlign w:val="center"/>
          </w:tcPr>
          <w:p w14:paraId="5A86E1FD"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количество прилагаемых страниц</w:t>
            </w:r>
          </w:p>
        </w:tc>
        <w:tc>
          <w:tcPr>
            <w:tcW w:w="1800" w:type="dxa"/>
            <w:tcBorders>
              <w:top w:val="single" w:sz="4" w:space="0" w:color="auto"/>
              <w:left w:val="single" w:sz="4" w:space="0" w:color="auto"/>
              <w:bottom w:val="single" w:sz="4" w:space="0" w:color="auto"/>
              <w:right w:val="single" w:sz="4" w:space="0" w:color="auto"/>
            </w:tcBorders>
            <w:vAlign w:val="center"/>
          </w:tcPr>
          <w:p w14:paraId="03988A92"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0E08A67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необязательно</w:t>
            </w:r>
          </w:p>
          <w:p w14:paraId="7CE7934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B0AC9E9"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10" w:type="dxa"/>
            <w:tcBorders>
              <w:top w:val="single" w:sz="4" w:space="0" w:color="auto"/>
              <w:left w:val="single" w:sz="4" w:space="0" w:color="auto"/>
              <w:bottom w:val="single" w:sz="4" w:space="0" w:color="auto"/>
              <w:right w:val="single" w:sz="4" w:space="0" w:color="auto"/>
            </w:tcBorders>
            <w:vAlign w:val="center"/>
          </w:tcPr>
          <w:p w14:paraId="47F0E0D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бенефициаром</w:t>
            </w:r>
          </w:p>
        </w:tc>
      </w:tr>
      <w:tr w:rsidR="00B97A8E" w:rsidRPr="00B97A8E" w14:paraId="569C4AB4" w14:textId="77777777" w:rsidTr="004A6E6F">
        <w:trPr>
          <w:trHeight w:val="2016"/>
        </w:trPr>
        <w:tc>
          <w:tcPr>
            <w:tcW w:w="850" w:type="dxa"/>
            <w:tcBorders>
              <w:top w:val="single" w:sz="4" w:space="0" w:color="auto"/>
              <w:left w:val="single" w:sz="4" w:space="0" w:color="auto"/>
              <w:bottom w:val="single" w:sz="4" w:space="0" w:color="auto"/>
              <w:right w:val="single" w:sz="4" w:space="0" w:color="auto"/>
            </w:tcBorders>
            <w:vAlign w:val="center"/>
          </w:tcPr>
          <w:p w14:paraId="3BF8591F"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21.а.</w:t>
            </w:r>
          </w:p>
        </w:tc>
        <w:tc>
          <w:tcPr>
            <w:tcW w:w="1845" w:type="dxa"/>
            <w:tcBorders>
              <w:top w:val="single" w:sz="4" w:space="0" w:color="auto"/>
              <w:left w:val="single" w:sz="4" w:space="0" w:color="auto"/>
              <w:bottom w:val="single" w:sz="4" w:space="0" w:color="auto"/>
              <w:right w:val="single" w:sz="4" w:space="0" w:color="auto"/>
            </w:tcBorders>
            <w:vAlign w:val="center"/>
          </w:tcPr>
          <w:p w14:paraId="417FCA5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подпись плательщика</w:t>
            </w:r>
          </w:p>
        </w:tc>
        <w:tc>
          <w:tcPr>
            <w:tcW w:w="1800" w:type="dxa"/>
            <w:tcBorders>
              <w:top w:val="single" w:sz="4" w:space="0" w:color="auto"/>
              <w:left w:val="single" w:sz="4" w:space="0" w:color="auto"/>
              <w:bottom w:val="single" w:sz="4" w:space="0" w:color="auto"/>
              <w:right w:val="single" w:sz="4" w:space="0" w:color="auto"/>
            </w:tcBorders>
            <w:vAlign w:val="center"/>
          </w:tcPr>
          <w:p w14:paraId="5E830BE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646D818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580DF5BF"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10" w:type="dxa"/>
            <w:tcBorders>
              <w:top w:val="single" w:sz="4" w:space="0" w:color="auto"/>
              <w:left w:val="single" w:sz="4" w:space="0" w:color="auto"/>
              <w:bottom w:val="single" w:sz="4" w:space="0" w:color="auto"/>
              <w:right w:val="single" w:sz="4" w:space="0" w:color="auto"/>
            </w:tcBorders>
            <w:vAlign w:val="center"/>
          </w:tcPr>
          <w:p w14:paraId="2A998FF5" w14:textId="4DE57766"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подписывается плательщиком или</w:t>
            </w:r>
          </w:p>
          <w:p w14:paraId="60346F3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проставляется электронная подпись плательщика</w:t>
            </w:r>
          </w:p>
        </w:tc>
      </w:tr>
      <w:tr w:rsidR="00B97A8E" w:rsidRPr="00B97A8E" w14:paraId="3F6AC9BE" w14:textId="77777777" w:rsidTr="004A6E6F">
        <w:trPr>
          <w:trHeight w:val="1511"/>
        </w:trPr>
        <w:tc>
          <w:tcPr>
            <w:tcW w:w="850" w:type="dxa"/>
            <w:tcBorders>
              <w:top w:val="single" w:sz="4" w:space="0" w:color="auto"/>
              <w:left w:val="single" w:sz="4" w:space="0" w:color="auto"/>
              <w:bottom w:val="single" w:sz="4" w:space="0" w:color="auto"/>
              <w:right w:val="single" w:sz="4" w:space="0" w:color="auto"/>
            </w:tcBorders>
            <w:vAlign w:val="center"/>
          </w:tcPr>
          <w:p w14:paraId="44EAC989"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lastRenderedPageBreak/>
              <w:t>21.б.</w:t>
            </w:r>
          </w:p>
        </w:tc>
        <w:tc>
          <w:tcPr>
            <w:tcW w:w="1845" w:type="dxa"/>
            <w:tcBorders>
              <w:top w:val="single" w:sz="4" w:space="0" w:color="auto"/>
              <w:left w:val="single" w:sz="4" w:space="0" w:color="auto"/>
              <w:bottom w:val="single" w:sz="4" w:space="0" w:color="auto"/>
              <w:right w:val="single" w:sz="4" w:space="0" w:color="auto"/>
            </w:tcBorders>
            <w:vAlign w:val="center"/>
          </w:tcPr>
          <w:p w14:paraId="7E42670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печать плательщика</w:t>
            </w:r>
          </w:p>
        </w:tc>
        <w:tc>
          <w:tcPr>
            <w:tcW w:w="1800" w:type="dxa"/>
            <w:tcBorders>
              <w:top w:val="single" w:sz="4" w:space="0" w:color="auto"/>
              <w:left w:val="single" w:sz="4" w:space="0" w:color="auto"/>
              <w:bottom w:val="single" w:sz="4" w:space="0" w:color="auto"/>
              <w:right w:val="single" w:sz="4" w:space="0" w:color="auto"/>
            </w:tcBorders>
            <w:vAlign w:val="center"/>
          </w:tcPr>
          <w:p w14:paraId="54787F9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2DC2C4B4" w14:textId="772265AF"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2400FDD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при наличии печати, когда плательщик представляет Требование в бумажной форме</w:t>
            </w:r>
          </w:p>
          <w:p w14:paraId="5517E445" w14:textId="77777777" w:rsidR="00C3421C" w:rsidRPr="00B97A8E" w:rsidRDefault="00C3421C" w:rsidP="009542AF">
            <w:pPr>
              <w:widowControl w:val="0"/>
              <w:jc w:val="center"/>
              <w:rPr>
                <w:rFonts w:ascii="GHEA Grapalat" w:hAnsi="GHEA Grapalat"/>
                <w:sz w:val="20"/>
                <w:szCs w:val="20"/>
              </w:rPr>
            </w:pPr>
          </w:p>
        </w:tc>
        <w:tc>
          <w:tcPr>
            <w:tcW w:w="2610" w:type="dxa"/>
            <w:tcBorders>
              <w:top w:val="single" w:sz="4" w:space="0" w:color="auto"/>
              <w:left w:val="single" w:sz="4" w:space="0" w:color="auto"/>
              <w:bottom w:val="single" w:sz="4" w:space="0" w:color="auto"/>
              <w:right w:val="single" w:sz="4" w:space="0" w:color="auto"/>
            </w:tcBorders>
            <w:vAlign w:val="center"/>
          </w:tcPr>
          <w:p w14:paraId="109D14DE" w14:textId="7DA3DE69"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скрепляется печатью плательщика</w:t>
            </w:r>
          </w:p>
          <w:p w14:paraId="75364E67"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при представлении в бумажной форме</w:t>
            </w:r>
          </w:p>
        </w:tc>
      </w:tr>
      <w:tr w:rsidR="00B97A8E" w:rsidRPr="00B97A8E" w14:paraId="6AF7CA44" w14:textId="77777777" w:rsidTr="004A6E6F">
        <w:trPr>
          <w:trHeight w:val="940"/>
        </w:trPr>
        <w:tc>
          <w:tcPr>
            <w:tcW w:w="850" w:type="dxa"/>
            <w:tcBorders>
              <w:top w:val="single" w:sz="4" w:space="0" w:color="auto"/>
              <w:left w:val="single" w:sz="4" w:space="0" w:color="auto"/>
              <w:bottom w:val="single" w:sz="4" w:space="0" w:color="auto"/>
              <w:right w:val="single" w:sz="4" w:space="0" w:color="auto"/>
            </w:tcBorders>
            <w:vAlign w:val="center"/>
          </w:tcPr>
          <w:p w14:paraId="7ECA4F78"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22.а.</w:t>
            </w:r>
          </w:p>
        </w:tc>
        <w:tc>
          <w:tcPr>
            <w:tcW w:w="1845" w:type="dxa"/>
            <w:tcBorders>
              <w:top w:val="single" w:sz="4" w:space="0" w:color="auto"/>
              <w:left w:val="single" w:sz="4" w:space="0" w:color="auto"/>
              <w:bottom w:val="single" w:sz="4" w:space="0" w:color="auto"/>
              <w:right w:val="single" w:sz="4" w:space="0" w:color="auto"/>
            </w:tcBorders>
            <w:vAlign w:val="center"/>
          </w:tcPr>
          <w:p w14:paraId="3257997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подпись бенефициара</w:t>
            </w:r>
          </w:p>
        </w:tc>
        <w:tc>
          <w:tcPr>
            <w:tcW w:w="1800" w:type="dxa"/>
            <w:tcBorders>
              <w:top w:val="single" w:sz="4" w:space="0" w:color="auto"/>
              <w:left w:val="single" w:sz="4" w:space="0" w:color="auto"/>
              <w:bottom w:val="single" w:sz="4" w:space="0" w:color="auto"/>
              <w:right w:val="single" w:sz="4" w:space="0" w:color="auto"/>
            </w:tcBorders>
            <w:vAlign w:val="center"/>
          </w:tcPr>
          <w:p w14:paraId="65A65EC9"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3A8F43F3" w14:textId="12985B75"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252E8F9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при представлении в банк</w:t>
            </w:r>
          </w:p>
        </w:tc>
        <w:tc>
          <w:tcPr>
            <w:tcW w:w="2610" w:type="dxa"/>
            <w:tcBorders>
              <w:top w:val="single" w:sz="4" w:space="0" w:color="auto"/>
              <w:left w:val="single" w:sz="4" w:space="0" w:color="auto"/>
              <w:bottom w:val="single" w:sz="4" w:space="0" w:color="auto"/>
              <w:right w:val="single" w:sz="4" w:space="0" w:color="auto"/>
            </w:tcBorders>
            <w:vAlign w:val="center"/>
          </w:tcPr>
          <w:p w14:paraId="0646F37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подписывается бенефициаром</w:t>
            </w:r>
          </w:p>
        </w:tc>
      </w:tr>
      <w:tr w:rsidR="00B97A8E" w:rsidRPr="00B97A8E" w14:paraId="2CFCF8C7" w14:textId="77777777" w:rsidTr="004A6E6F">
        <w:trPr>
          <w:trHeight w:val="1176"/>
        </w:trPr>
        <w:tc>
          <w:tcPr>
            <w:tcW w:w="850" w:type="dxa"/>
            <w:tcBorders>
              <w:top w:val="single" w:sz="4" w:space="0" w:color="auto"/>
              <w:left w:val="single" w:sz="4" w:space="0" w:color="auto"/>
              <w:bottom w:val="single" w:sz="4" w:space="0" w:color="auto"/>
              <w:right w:val="single" w:sz="4" w:space="0" w:color="auto"/>
            </w:tcBorders>
            <w:vAlign w:val="center"/>
          </w:tcPr>
          <w:p w14:paraId="3F1773F6"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22.б.</w:t>
            </w:r>
          </w:p>
        </w:tc>
        <w:tc>
          <w:tcPr>
            <w:tcW w:w="1845" w:type="dxa"/>
            <w:tcBorders>
              <w:top w:val="single" w:sz="4" w:space="0" w:color="auto"/>
              <w:left w:val="single" w:sz="4" w:space="0" w:color="auto"/>
              <w:bottom w:val="single" w:sz="4" w:space="0" w:color="auto"/>
              <w:right w:val="single" w:sz="4" w:space="0" w:color="auto"/>
            </w:tcBorders>
            <w:vAlign w:val="center"/>
          </w:tcPr>
          <w:p w14:paraId="01C8758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печать бенефициара</w:t>
            </w:r>
          </w:p>
        </w:tc>
        <w:tc>
          <w:tcPr>
            <w:tcW w:w="1800" w:type="dxa"/>
            <w:tcBorders>
              <w:top w:val="single" w:sz="4" w:space="0" w:color="auto"/>
              <w:left w:val="single" w:sz="4" w:space="0" w:color="auto"/>
              <w:bottom w:val="single" w:sz="4" w:space="0" w:color="auto"/>
              <w:right w:val="single" w:sz="4" w:space="0" w:color="auto"/>
            </w:tcBorders>
            <w:vAlign w:val="center"/>
          </w:tcPr>
          <w:p w14:paraId="025117E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7C0FCA2B" w14:textId="79F94DF9"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04CBDA1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при наличии печати</w:t>
            </w:r>
          </w:p>
        </w:tc>
        <w:tc>
          <w:tcPr>
            <w:tcW w:w="2610" w:type="dxa"/>
            <w:tcBorders>
              <w:top w:val="single" w:sz="4" w:space="0" w:color="auto"/>
              <w:left w:val="single" w:sz="4" w:space="0" w:color="auto"/>
              <w:bottom w:val="single" w:sz="4" w:space="0" w:color="auto"/>
              <w:right w:val="single" w:sz="4" w:space="0" w:color="auto"/>
            </w:tcBorders>
            <w:vAlign w:val="center"/>
          </w:tcPr>
          <w:p w14:paraId="1B7B5E88" w14:textId="6C314BAE"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скрепляется печатью бенефициара</w:t>
            </w:r>
          </w:p>
          <w:p w14:paraId="66E652A2"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при представлении в банк в бумажной форме</w:t>
            </w:r>
          </w:p>
        </w:tc>
      </w:tr>
      <w:tr w:rsidR="00B97A8E" w:rsidRPr="00B97A8E" w14:paraId="60529BEE" w14:textId="77777777" w:rsidTr="004A6E6F">
        <w:trPr>
          <w:trHeight w:val="1780"/>
        </w:trPr>
        <w:tc>
          <w:tcPr>
            <w:tcW w:w="850" w:type="dxa"/>
            <w:tcBorders>
              <w:top w:val="single" w:sz="4" w:space="0" w:color="auto"/>
              <w:left w:val="single" w:sz="4" w:space="0" w:color="auto"/>
              <w:bottom w:val="single" w:sz="4" w:space="0" w:color="auto"/>
              <w:right w:val="single" w:sz="4" w:space="0" w:color="auto"/>
            </w:tcBorders>
            <w:vAlign w:val="center"/>
          </w:tcPr>
          <w:p w14:paraId="7FE0C1A8"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23.а.</w:t>
            </w:r>
          </w:p>
        </w:tc>
        <w:tc>
          <w:tcPr>
            <w:tcW w:w="1845" w:type="dxa"/>
            <w:tcBorders>
              <w:top w:val="single" w:sz="4" w:space="0" w:color="auto"/>
              <w:left w:val="single" w:sz="4" w:space="0" w:color="auto"/>
              <w:bottom w:val="single" w:sz="4" w:space="0" w:color="auto"/>
              <w:right w:val="single" w:sz="4" w:space="0" w:color="auto"/>
            </w:tcBorders>
            <w:vAlign w:val="center"/>
          </w:tcPr>
          <w:p w14:paraId="6C72424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подпись сотрудника обслуживающей плательщика финансовой организации (филиала)</w:t>
            </w:r>
          </w:p>
        </w:tc>
        <w:tc>
          <w:tcPr>
            <w:tcW w:w="1800" w:type="dxa"/>
            <w:tcBorders>
              <w:top w:val="single" w:sz="4" w:space="0" w:color="auto"/>
              <w:left w:val="single" w:sz="4" w:space="0" w:color="auto"/>
              <w:bottom w:val="single" w:sz="4" w:space="0" w:color="auto"/>
              <w:right w:val="single" w:sz="4" w:space="0" w:color="auto"/>
            </w:tcBorders>
            <w:vAlign w:val="center"/>
          </w:tcPr>
          <w:p w14:paraId="7665FF4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41FE298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4E8BA31D"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10" w:type="dxa"/>
            <w:tcBorders>
              <w:top w:val="single" w:sz="4" w:space="0" w:color="auto"/>
              <w:left w:val="single" w:sz="4" w:space="0" w:color="auto"/>
              <w:bottom w:val="single" w:sz="4" w:space="0" w:color="auto"/>
              <w:right w:val="single" w:sz="4" w:space="0" w:color="auto"/>
            </w:tcBorders>
            <w:vAlign w:val="center"/>
          </w:tcPr>
          <w:p w14:paraId="5DFD7A88" w14:textId="77777777" w:rsidR="00C3421C" w:rsidRPr="00B97A8E" w:rsidRDefault="00C3421C" w:rsidP="009542AF">
            <w:pPr>
              <w:widowControl w:val="0"/>
              <w:jc w:val="center"/>
              <w:rPr>
                <w:rFonts w:ascii="GHEA Grapalat" w:hAnsi="GHEA Grapalat"/>
                <w:sz w:val="20"/>
                <w:szCs w:val="20"/>
              </w:rPr>
            </w:pPr>
          </w:p>
        </w:tc>
      </w:tr>
      <w:tr w:rsidR="00B97A8E" w:rsidRPr="00B97A8E" w14:paraId="68CC9980" w14:textId="77777777" w:rsidTr="004A6E6F">
        <w:trPr>
          <w:trHeight w:val="1646"/>
        </w:trPr>
        <w:tc>
          <w:tcPr>
            <w:tcW w:w="850" w:type="dxa"/>
            <w:tcBorders>
              <w:top w:val="single" w:sz="4" w:space="0" w:color="auto"/>
              <w:left w:val="single" w:sz="4" w:space="0" w:color="auto"/>
              <w:bottom w:val="single" w:sz="4" w:space="0" w:color="auto"/>
              <w:right w:val="single" w:sz="4" w:space="0" w:color="auto"/>
            </w:tcBorders>
            <w:vAlign w:val="center"/>
          </w:tcPr>
          <w:p w14:paraId="5C34E236"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23.б.</w:t>
            </w:r>
          </w:p>
        </w:tc>
        <w:tc>
          <w:tcPr>
            <w:tcW w:w="1845" w:type="dxa"/>
            <w:tcBorders>
              <w:top w:val="single" w:sz="4" w:space="0" w:color="auto"/>
              <w:left w:val="single" w:sz="4" w:space="0" w:color="auto"/>
              <w:bottom w:val="single" w:sz="4" w:space="0" w:color="auto"/>
              <w:right w:val="single" w:sz="4" w:space="0" w:color="auto"/>
            </w:tcBorders>
            <w:vAlign w:val="center"/>
          </w:tcPr>
          <w:p w14:paraId="73D708E8" w14:textId="3A3146BA"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штамп обслуживающей плательщика финансовой организации (филиала)</w:t>
            </w:r>
          </w:p>
        </w:tc>
        <w:tc>
          <w:tcPr>
            <w:tcW w:w="1800" w:type="dxa"/>
            <w:tcBorders>
              <w:top w:val="single" w:sz="4" w:space="0" w:color="auto"/>
              <w:left w:val="single" w:sz="4" w:space="0" w:color="auto"/>
              <w:bottom w:val="single" w:sz="4" w:space="0" w:color="auto"/>
              <w:right w:val="single" w:sz="4" w:space="0" w:color="auto"/>
            </w:tcBorders>
            <w:vAlign w:val="center"/>
          </w:tcPr>
          <w:p w14:paraId="1B7D9D93"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3D12DC7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17A035F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10" w:type="dxa"/>
            <w:tcBorders>
              <w:top w:val="single" w:sz="4" w:space="0" w:color="auto"/>
              <w:left w:val="single" w:sz="4" w:space="0" w:color="auto"/>
              <w:bottom w:val="single" w:sz="4" w:space="0" w:color="auto"/>
              <w:right w:val="single" w:sz="4" w:space="0" w:color="auto"/>
            </w:tcBorders>
            <w:vAlign w:val="center"/>
          </w:tcPr>
          <w:p w14:paraId="784421AB" w14:textId="77777777" w:rsidR="00C3421C" w:rsidRPr="00B97A8E" w:rsidRDefault="00C3421C" w:rsidP="009542AF">
            <w:pPr>
              <w:widowControl w:val="0"/>
              <w:jc w:val="center"/>
              <w:rPr>
                <w:rFonts w:ascii="GHEA Grapalat" w:hAnsi="GHEA Grapalat"/>
                <w:sz w:val="20"/>
                <w:szCs w:val="20"/>
              </w:rPr>
            </w:pPr>
          </w:p>
        </w:tc>
      </w:tr>
      <w:tr w:rsidR="00B97A8E" w:rsidRPr="00B97A8E" w14:paraId="17A63F24" w14:textId="77777777" w:rsidTr="004A6E6F">
        <w:trPr>
          <w:trHeight w:val="2032"/>
        </w:trPr>
        <w:tc>
          <w:tcPr>
            <w:tcW w:w="850" w:type="dxa"/>
            <w:tcBorders>
              <w:top w:val="single" w:sz="4" w:space="0" w:color="auto"/>
              <w:left w:val="single" w:sz="4" w:space="0" w:color="auto"/>
              <w:bottom w:val="single" w:sz="4" w:space="0" w:color="auto"/>
              <w:right w:val="single" w:sz="4" w:space="0" w:color="auto"/>
            </w:tcBorders>
            <w:vAlign w:val="center"/>
          </w:tcPr>
          <w:p w14:paraId="0C29B16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23.в</w:t>
            </w:r>
          </w:p>
        </w:tc>
        <w:tc>
          <w:tcPr>
            <w:tcW w:w="1845" w:type="dxa"/>
            <w:tcBorders>
              <w:top w:val="single" w:sz="4" w:space="0" w:color="auto"/>
              <w:left w:val="single" w:sz="4" w:space="0" w:color="auto"/>
              <w:bottom w:val="single" w:sz="4" w:space="0" w:color="auto"/>
              <w:right w:val="single" w:sz="4" w:space="0" w:color="auto"/>
            </w:tcBorders>
            <w:vAlign w:val="center"/>
          </w:tcPr>
          <w:p w14:paraId="3688419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1800" w:type="dxa"/>
            <w:tcBorders>
              <w:top w:val="single" w:sz="4" w:space="0" w:color="auto"/>
              <w:left w:val="single" w:sz="4" w:space="0" w:color="auto"/>
              <w:bottom w:val="single" w:sz="4" w:space="0" w:color="auto"/>
              <w:right w:val="single" w:sz="4" w:space="0" w:color="auto"/>
            </w:tcBorders>
            <w:vAlign w:val="center"/>
          </w:tcPr>
          <w:p w14:paraId="244A2BE2"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4C823CA4"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p w14:paraId="3B5D3A9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10" w:type="dxa"/>
            <w:tcBorders>
              <w:top w:val="single" w:sz="4" w:space="0" w:color="auto"/>
              <w:left w:val="single" w:sz="4" w:space="0" w:color="auto"/>
              <w:bottom w:val="single" w:sz="4" w:space="0" w:color="auto"/>
              <w:right w:val="single" w:sz="4" w:space="0" w:color="auto"/>
            </w:tcBorders>
            <w:vAlign w:val="center"/>
          </w:tcPr>
          <w:p w14:paraId="029E8D7A" w14:textId="77777777" w:rsidR="00C3421C" w:rsidRPr="00B97A8E" w:rsidRDefault="00C3421C" w:rsidP="009542AF">
            <w:pPr>
              <w:widowControl w:val="0"/>
              <w:jc w:val="center"/>
              <w:rPr>
                <w:rFonts w:ascii="GHEA Grapalat" w:hAnsi="GHEA Grapalat"/>
                <w:sz w:val="20"/>
                <w:szCs w:val="20"/>
              </w:rPr>
            </w:pPr>
          </w:p>
        </w:tc>
      </w:tr>
      <w:tr w:rsidR="00B97A8E" w:rsidRPr="00B97A8E" w14:paraId="733F3A15" w14:textId="77777777" w:rsidTr="004A6E6F">
        <w:trPr>
          <w:trHeight w:val="2368"/>
        </w:trPr>
        <w:tc>
          <w:tcPr>
            <w:tcW w:w="850" w:type="dxa"/>
            <w:tcBorders>
              <w:top w:val="single" w:sz="4" w:space="0" w:color="auto"/>
              <w:left w:val="single" w:sz="4" w:space="0" w:color="auto"/>
              <w:bottom w:val="single" w:sz="4" w:space="0" w:color="auto"/>
              <w:right w:val="single" w:sz="4" w:space="0" w:color="auto"/>
            </w:tcBorders>
            <w:vAlign w:val="center"/>
          </w:tcPr>
          <w:p w14:paraId="5FD0F5EF"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24.а.</w:t>
            </w:r>
          </w:p>
        </w:tc>
        <w:tc>
          <w:tcPr>
            <w:tcW w:w="1845" w:type="dxa"/>
            <w:tcBorders>
              <w:top w:val="single" w:sz="4" w:space="0" w:color="auto"/>
              <w:left w:val="single" w:sz="4" w:space="0" w:color="auto"/>
              <w:bottom w:val="single" w:sz="4" w:space="0" w:color="auto"/>
              <w:right w:val="single" w:sz="4" w:space="0" w:color="auto"/>
            </w:tcBorders>
            <w:vAlign w:val="center"/>
          </w:tcPr>
          <w:p w14:paraId="6E77C8F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подпись сотрудника финансовой организации (филиала), обслуживающей бенефициара</w:t>
            </w:r>
          </w:p>
        </w:tc>
        <w:tc>
          <w:tcPr>
            <w:tcW w:w="1800" w:type="dxa"/>
            <w:tcBorders>
              <w:top w:val="single" w:sz="4" w:space="0" w:color="auto"/>
              <w:left w:val="single" w:sz="4" w:space="0" w:color="auto"/>
              <w:bottom w:val="single" w:sz="4" w:space="0" w:color="auto"/>
              <w:right w:val="single" w:sz="4" w:space="0" w:color="auto"/>
            </w:tcBorders>
            <w:vAlign w:val="center"/>
          </w:tcPr>
          <w:p w14:paraId="046557DE"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3EE892AD"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необязательно</w:t>
            </w:r>
          </w:p>
          <w:p w14:paraId="7B4FC512"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10" w:type="dxa"/>
            <w:tcBorders>
              <w:top w:val="single" w:sz="4" w:space="0" w:color="auto"/>
              <w:left w:val="single" w:sz="4" w:space="0" w:color="auto"/>
              <w:bottom w:val="single" w:sz="4" w:space="0" w:color="auto"/>
              <w:right w:val="single" w:sz="4" w:space="0" w:color="auto"/>
            </w:tcBorders>
            <w:vAlign w:val="center"/>
          </w:tcPr>
          <w:p w14:paraId="3E4835A8" w14:textId="77777777" w:rsidR="00C3421C" w:rsidRPr="00B97A8E" w:rsidRDefault="00C3421C" w:rsidP="009542AF">
            <w:pPr>
              <w:widowControl w:val="0"/>
              <w:jc w:val="center"/>
              <w:rPr>
                <w:rFonts w:ascii="GHEA Grapalat" w:hAnsi="GHEA Grapalat"/>
                <w:sz w:val="20"/>
                <w:szCs w:val="20"/>
              </w:rPr>
            </w:pPr>
          </w:p>
        </w:tc>
      </w:tr>
      <w:tr w:rsidR="00B97A8E" w:rsidRPr="00B97A8E" w14:paraId="19571FBD" w14:textId="77777777" w:rsidTr="004A6E6F">
        <w:trPr>
          <w:trHeight w:val="2386"/>
        </w:trPr>
        <w:tc>
          <w:tcPr>
            <w:tcW w:w="850" w:type="dxa"/>
            <w:tcBorders>
              <w:top w:val="single" w:sz="4" w:space="0" w:color="auto"/>
              <w:left w:val="single" w:sz="4" w:space="0" w:color="auto"/>
              <w:bottom w:val="single" w:sz="4" w:space="0" w:color="auto"/>
              <w:right w:val="single" w:sz="4" w:space="0" w:color="auto"/>
            </w:tcBorders>
            <w:vAlign w:val="center"/>
          </w:tcPr>
          <w:p w14:paraId="5BA41F7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24.б.</w:t>
            </w:r>
          </w:p>
        </w:tc>
        <w:tc>
          <w:tcPr>
            <w:tcW w:w="1845" w:type="dxa"/>
            <w:tcBorders>
              <w:top w:val="single" w:sz="4" w:space="0" w:color="auto"/>
              <w:left w:val="single" w:sz="4" w:space="0" w:color="auto"/>
              <w:bottom w:val="single" w:sz="4" w:space="0" w:color="auto"/>
              <w:right w:val="single" w:sz="4" w:space="0" w:color="auto"/>
            </w:tcBorders>
            <w:vAlign w:val="center"/>
          </w:tcPr>
          <w:p w14:paraId="4258823B"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штамп обслуживающей бенефициара финансовой организации (филиала)</w:t>
            </w:r>
          </w:p>
        </w:tc>
        <w:tc>
          <w:tcPr>
            <w:tcW w:w="1800" w:type="dxa"/>
            <w:tcBorders>
              <w:top w:val="single" w:sz="4" w:space="0" w:color="auto"/>
              <w:left w:val="single" w:sz="4" w:space="0" w:color="auto"/>
              <w:bottom w:val="single" w:sz="4" w:space="0" w:color="auto"/>
              <w:right w:val="single" w:sz="4" w:space="0" w:color="auto"/>
            </w:tcBorders>
            <w:vAlign w:val="center"/>
          </w:tcPr>
          <w:p w14:paraId="5888F563"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193ABCA5"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необязательно</w:t>
            </w:r>
          </w:p>
          <w:p w14:paraId="7D63CC12"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10" w:type="dxa"/>
            <w:tcBorders>
              <w:top w:val="single" w:sz="4" w:space="0" w:color="auto"/>
              <w:left w:val="single" w:sz="4" w:space="0" w:color="auto"/>
              <w:bottom w:val="single" w:sz="4" w:space="0" w:color="auto"/>
              <w:right w:val="single" w:sz="4" w:space="0" w:color="auto"/>
            </w:tcBorders>
            <w:vAlign w:val="center"/>
          </w:tcPr>
          <w:p w14:paraId="7898CF56" w14:textId="77777777" w:rsidR="00C3421C" w:rsidRPr="00B97A8E" w:rsidRDefault="00C3421C" w:rsidP="009542AF">
            <w:pPr>
              <w:widowControl w:val="0"/>
              <w:jc w:val="center"/>
              <w:rPr>
                <w:rFonts w:ascii="GHEA Grapalat" w:hAnsi="GHEA Grapalat"/>
                <w:sz w:val="20"/>
                <w:szCs w:val="20"/>
              </w:rPr>
            </w:pPr>
          </w:p>
        </w:tc>
      </w:tr>
      <w:tr w:rsidR="00B97A8E" w:rsidRPr="00B97A8E" w14:paraId="1FAEB561" w14:textId="77777777" w:rsidTr="004A6E6F">
        <w:trPr>
          <w:trHeight w:val="1405"/>
        </w:trPr>
        <w:tc>
          <w:tcPr>
            <w:tcW w:w="850" w:type="dxa"/>
            <w:tcBorders>
              <w:top w:val="single" w:sz="4" w:space="0" w:color="auto"/>
              <w:left w:val="single" w:sz="4" w:space="0" w:color="auto"/>
              <w:bottom w:val="single" w:sz="4" w:space="0" w:color="auto"/>
              <w:right w:val="single" w:sz="4" w:space="0" w:color="auto"/>
            </w:tcBorders>
            <w:vAlign w:val="center"/>
          </w:tcPr>
          <w:p w14:paraId="3E69552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lastRenderedPageBreak/>
              <w:t>24.в</w:t>
            </w:r>
          </w:p>
        </w:tc>
        <w:tc>
          <w:tcPr>
            <w:tcW w:w="1845" w:type="dxa"/>
            <w:tcBorders>
              <w:top w:val="single" w:sz="4" w:space="0" w:color="auto"/>
              <w:left w:val="single" w:sz="4" w:space="0" w:color="auto"/>
              <w:bottom w:val="single" w:sz="4" w:space="0" w:color="auto"/>
              <w:right w:val="single" w:sz="4" w:space="0" w:color="auto"/>
            </w:tcBorders>
            <w:vAlign w:val="center"/>
          </w:tcPr>
          <w:p w14:paraId="69F380B1"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1800" w:type="dxa"/>
            <w:tcBorders>
              <w:top w:val="single" w:sz="4" w:space="0" w:color="auto"/>
              <w:left w:val="single" w:sz="4" w:space="0" w:color="auto"/>
              <w:bottom w:val="single" w:sz="4" w:space="0" w:color="auto"/>
              <w:right w:val="single" w:sz="4" w:space="0" w:color="auto"/>
            </w:tcBorders>
            <w:vAlign w:val="center"/>
          </w:tcPr>
          <w:p w14:paraId="3D9CFEDC"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обязательно</w:t>
            </w:r>
          </w:p>
        </w:tc>
        <w:tc>
          <w:tcPr>
            <w:tcW w:w="3330" w:type="dxa"/>
            <w:tcBorders>
              <w:top w:val="single" w:sz="4" w:space="0" w:color="auto"/>
              <w:left w:val="single" w:sz="4" w:space="0" w:color="auto"/>
              <w:bottom w:val="single" w:sz="4" w:space="0" w:color="auto"/>
              <w:right w:val="single" w:sz="4" w:space="0" w:color="auto"/>
            </w:tcBorders>
            <w:vAlign w:val="center"/>
          </w:tcPr>
          <w:p w14:paraId="4AEA21BA"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необязательно</w:t>
            </w:r>
          </w:p>
          <w:p w14:paraId="131CB450" w14:textId="77777777" w:rsidR="00C3421C" w:rsidRPr="00B97A8E" w:rsidRDefault="00C3421C" w:rsidP="009542AF">
            <w:pPr>
              <w:widowControl w:val="0"/>
              <w:jc w:val="center"/>
              <w:rPr>
                <w:rFonts w:ascii="GHEA Grapalat" w:hAnsi="GHEA Grapalat"/>
                <w:sz w:val="20"/>
                <w:szCs w:val="20"/>
              </w:rPr>
            </w:pPr>
            <w:r w:rsidRPr="00B97A8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10" w:type="dxa"/>
            <w:tcBorders>
              <w:top w:val="single" w:sz="4" w:space="0" w:color="auto"/>
              <w:left w:val="single" w:sz="4" w:space="0" w:color="auto"/>
              <w:bottom w:val="single" w:sz="4" w:space="0" w:color="auto"/>
              <w:right w:val="single" w:sz="4" w:space="0" w:color="auto"/>
            </w:tcBorders>
            <w:vAlign w:val="center"/>
          </w:tcPr>
          <w:p w14:paraId="4F3E2F70" w14:textId="77777777" w:rsidR="00C3421C" w:rsidRPr="00B97A8E" w:rsidRDefault="00C3421C" w:rsidP="009542AF">
            <w:pPr>
              <w:widowControl w:val="0"/>
              <w:jc w:val="center"/>
              <w:rPr>
                <w:rFonts w:ascii="GHEA Grapalat" w:hAnsi="GHEA Grapalat"/>
                <w:sz w:val="20"/>
                <w:szCs w:val="20"/>
              </w:rPr>
            </w:pPr>
          </w:p>
        </w:tc>
      </w:tr>
    </w:tbl>
    <w:p w14:paraId="66D1901F" w14:textId="77777777" w:rsidR="009B3BF8" w:rsidRPr="00B97A8E" w:rsidRDefault="009B3BF8" w:rsidP="00264E34">
      <w:pPr>
        <w:widowControl w:val="0"/>
        <w:jc w:val="right"/>
        <w:rPr>
          <w:rFonts w:ascii="GHEA Grapalat" w:hAnsi="GHEA Grapalat"/>
          <w:b/>
          <w:bCs/>
          <w:i/>
          <w:sz w:val="20"/>
          <w:szCs w:val="20"/>
        </w:rPr>
      </w:pPr>
    </w:p>
    <w:p w14:paraId="6E3C264B" w14:textId="77777777" w:rsidR="009B3BF8" w:rsidRPr="00B97A8E" w:rsidRDefault="009B3BF8">
      <w:pPr>
        <w:rPr>
          <w:rFonts w:ascii="GHEA Grapalat" w:hAnsi="GHEA Grapalat"/>
          <w:b/>
          <w:bCs/>
          <w:i/>
          <w:sz w:val="20"/>
          <w:szCs w:val="20"/>
        </w:rPr>
      </w:pPr>
      <w:r w:rsidRPr="00B97A8E">
        <w:rPr>
          <w:rFonts w:ascii="GHEA Grapalat" w:hAnsi="GHEA Grapalat"/>
          <w:b/>
          <w:bCs/>
          <w:i/>
          <w:sz w:val="20"/>
          <w:szCs w:val="20"/>
        </w:rPr>
        <w:br w:type="page"/>
      </w:r>
    </w:p>
    <w:p w14:paraId="7AB57E67" w14:textId="1092E3DC" w:rsidR="00A73B1B" w:rsidRPr="00B97A8E" w:rsidRDefault="00A73B1B" w:rsidP="00264E34">
      <w:pPr>
        <w:widowControl w:val="0"/>
        <w:jc w:val="right"/>
        <w:rPr>
          <w:rFonts w:ascii="GHEA Grapalat" w:hAnsi="GHEA Grapalat" w:cs="GHEA Grapalat"/>
          <w:b/>
          <w:bCs/>
          <w:i/>
          <w:sz w:val="20"/>
          <w:szCs w:val="20"/>
        </w:rPr>
      </w:pPr>
      <w:r w:rsidRPr="00B97A8E">
        <w:rPr>
          <w:rFonts w:ascii="GHEA Grapalat" w:hAnsi="GHEA Grapalat"/>
          <w:b/>
          <w:bCs/>
          <w:i/>
          <w:sz w:val="20"/>
          <w:szCs w:val="20"/>
        </w:rPr>
        <w:lastRenderedPageBreak/>
        <w:t>Приложение № 5.1</w:t>
      </w:r>
    </w:p>
    <w:p w14:paraId="1FBF377F" w14:textId="08358C0F" w:rsidR="00A73B1B" w:rsidRPr="00B97A8E" w:rsidRDefault="00A73B1B" w:rsidP="00264E34">
      <w:pPr>
        <w:widowControl w:val="0"/>
        <w:jc w:val="right"/>
        <w:rPr>
          <w:rFonts w:ascii="GHEA Grapalat" w:hAnsi="GHEA Grapalat" w:cs="GHEA Grapalat"/>
          <w:b/>
          <w:bCs/>
          <w:i/>
          <w:sz w:val="20"/>
          <w:szCs w:val="20"/>
        </w:rPr>
      </w:pPr>
      <w:r w:rsidRPr="00B97A8E">
        <w:rPr>
          <w:rFonts w:ascii="GHEA Grapalat" w:hAnsi="GHEA Grapalat"/>
          <w:b/>
          <w:bCs/>
          <w:i/>
          <w:sz w:val="20"/>
          <w:szCs w:val="20"/>
        </w:rPr>
        <w:t xml:space="preserve">к Приглашению на </w:t>
      </w:r>
      <w:r w:rsidR="00E94C06" w:rsidRPr="00B97A8E">
        <w:rPr>
          <w:rFonts w:ascii="GHEA Grapalat" w:hAnsi="GHEA Grapalat"/>
          <w:b/>
          <w:bCs/>
          <w:i/>
          <w:sz w:val="20"/>
          <w:szCs w:val="20"/>
        </w:rPr>
        <w:t>запрос катировки</w:t>
      </w:r>
      <w:r w:rsidRPr="00B97A8E">
        <w:rPr>
          <w:rFonts w:ascii="GHEA Grapalat" w:hAnsi="GHEA Grapalat"/>
          <w:b/>
          <w:bCs/>
          <w:i/>
          <w:sz w:val="20"/>
          <w:szCs w:val="20"/>
        </w:rPr>
        <w:br/>
        <w:t xml:space="preserve">под кодом </w:t>
      </w:r>
      <w:r w:rsidR="00287585" w:rsidRPr="00B97A8E">
        <w:rPr>
          <w:rFonts w:ascii="GHEA Grapalat" w:hAnsi="GHEA Grapalat"/>
          <w:b/>
          <w:bCs/>
          <w:iCs/>
          <w:sz w:val="20"/>
          <w:szCs w:val="20"/>
        </w:rPr>
        <w:t>ԿՀԳԿ-ԳՀԱՊՁԲ-25/22</w:t>
      </w:r>
    </w:p>
    <w:p w14:paraId="05C0C334" w14:textId="77777777" w:rsidR="00A73B1B" w:rsidRPr="00B97A8E" w:rsidRDefault="00A73B1B" w:rsidP="00264E34">
      <w:pPr>
        <w:widowControl w:val="0"/>
        <w:jc w:val="center"/>
        <w:rPr>
          <w:rFonts w:ascii="GHEA Grapalat" w:hAnsi="GHEA Grapalat"/>
          <w:b/>
          <w:bCs/>
          <w:sz w:val="20"/>
          <w:szCs w:val="20"/>
        </w:rPr>
      </w:pPr>
    </w:p>
    <w:p w14:paraId="4F0D60FB" w14:textId="77777777" w:rsidR="00A73B1B" w:rsidRPr="00B97A8E" w:rsidRDefault="00A73B1B" w:rsidP="00264E34">
      <w:pPr>
        <w:widowControl w:val="0"/>
        <w:jc w:val="center"/>
        <w:rPr>
          <w:rFonts w:ascii="GHEA Grapalat" w:hAnsi="GHEA Grapalat" w:cs="GHEA Grapalat"/>
          <w:b/>
          <w:sz w:val="20"/>
          <w:szCs w:val="20"/>
        </w:rPr>
      </w:pPr>
      <w:r w:rsidRPr="00B97A8E">
        <w:rPr>
          <w:rFonts w:ascii="GHEA Grapalat" w:hAnsi="GHEA Grapalat"/>
          <w:b/>
          <w:sz w:val="20"/>
          <w:szCs w:val="20"/>
        </w:rPr>
        <w:t xml:space="preserve">СОГЛАШЕНИЕ О НЕУСТОЙКЕ </w:t>
      </w:r>
    </w:p>
    <w:p w14:paraId="4F4E54C6" w14:textId="77777777" w:rsidR="00A73B1B" w:rsidRPr="00B97A8E" w:rsidRDefault="00A73B1B" w:rsidP="00264E34">
      <w:pPr>
        <w:widowControl w:val="0"/>
        <w:jc w:val="center"/>
        <w:rPr>
          <w:rFonts w:ascii="GHEA Grapalat" w:hAnsi="GHEA Grapalat"/>
          <w:b/>
          <w:sz w:val="20"/>
          <w:szCs w:val="20"/>
        </w:rPr>
      </w:pPr>
      <w:r w:rsidRPr="00B97A8E">
        <w:rPr>
          <w:rFonts w:ascii="GHEA Grapalat" w:hAnsi="GHEA Grapalat"/>
          <w:b/>
          <w:sz w:val="20"/>
          <w:szCs w:val="20"/>
        </w:rPr>
        <w:t>(обеспечение договора)</w:t>
      </w:r>
    </w:p>
    <w:p w14:paraId="0B1716BC" w14:textId="77777777" w:rsidR="00A73B1B" w:rsidRPr="00B97A8E" w:rsidRDefault="00A73B1B" w:rsidP="00264E34">
      <w:pPr>
        <w:widowControl w:val="0"/>
        <w:jc w:val="center"/>
        <w:rPr>
          <w:rFonts w:ascii="GHEA Grapalat" w:hAnsi="GHEA Grapalat" w:cs="GHEA Grapalat"/>
          <w:b/>
          <w:sz w:val="22"/>
        </w:rPr>
      </w:pPr>
    </w:p>
    <w:tbl>
      <w:tblPr>
        <w:tblStyle w:val="TableGrid"/>
        <w:tblW w:w="10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0"/>
        <w:gridCol w:w="5209"/>
      </w:tblGrid>
      <w:tr w:rsidR="00B97A8E" w:rsidRPr="00B97A8E" w14:paraId="11338788" w14:textId="77777777" w:rsidTr="00A73B1B">
        <w:trPr>
          <w:trHeight w:val="600"/>
        </w:trPr>
        <w:tc>
          <w:tcPr>
            <w:tcW w:w="5540" w:type="dxa"/>
          </w:tcPr>
          <w:p w14:paraId="0FCFE5DE" w14:textId="77777777" w:rsidR="00A73B1B" w:rsidRPr="00B97A8E" w:rsidRDefault="00A73B1B" w:rsidP="00A73B1B">
            <w:pPr>
              <w:widowControl w:val="0"/>
              <w:ind w:firstLine="540"/>
              <w:rPr>
                <w:rFonts w:ascii="GHEA Grapalat" w:hAnsi="GHEA Grapalat" w:cs="GHEA Grapalat"/>
                <w:b/>
                <w:sz w:val="22"/>
                <w:lang w:val="en-US"/>
              </w:rPr>
            </w:pPr>
            <w:r w:rsidRPr="00B97A8E">
              <w:rPr>
                <w:rFonts w:ascii="GHEA Grapalat" w:hAnsi="GHEA Grapalat"/>
                <w:sz w:val="22"/>
              </w:rPr>
              <w:t>г.</w:t>
            </w:r>
            <w:r w:rsidRPr="00B97A8E">
              <w:rPr>
                <w:rFonts w:ascii="GHEA Grapalat" w:hAnsi="GHEA Grapalat"/>
                <w:sz w:val="22"/>
                <w:lang w:val="en-US"/>
              </w:rPr>
              <w:t>______</w:t>
            </w:r>
          </w:p>
        </w:tc>
        <w:tc>
          <w:tcPr>
            <w:tcW w:w="5209" w:type="dxa"/>
          </w:tcPr>
          <w:p w14:paraId="35B238A3" w14:textId="77777777" w:rsidR="00A73B1B" w:rsidRPr="00B97A8E" w:rsidRDefault="00A73B1B" w:rsidP="00A73B1B">
            <w:pPr>
              <w:widowControl w:val="0"/>
              <w:jc w:val="right"/>
              <w:rPr>
                <w:rFonts w:ascii="GHEA Grapalat" w:hAnsi="GHEA Grapalat" w:cs="GHEA Grapalat"/>
                <w:b/>
                <w:sz w:val="22"/>
              </w:rPr>
            </w:pPr>
            <w:r w:rsidRPr="00B97A8E">
              <w:rPr>
                <w:rFonts w:ascii="GHEA Grapalat" w:hAnsi="GHEA Grapalat"/>
                <w:sz w:val="22"/>
              </w:rPr>
              <w:t>"</w:t>
            </w:r>
            <w:r w:rsidRPr="00B97A8E">
              <w:rPr>
                <w:rFonts w:ascii="GHEA Grapalat" w:hAnsi="GHEA Grapalat"/>
                <w:sz w:val="22"/>
                <w:lang w:val="en-US"/>
              </w:rPr>
              <w:tab/>
            </w:r>
            <w:r w:rsidRPr="00B97A8E">
              <w:rPr>
                <w:rFonts w:ascii="GHEA Grapalat" w:hAnsi="GHEA Grapalat"/>
                <w:sz w:val="22"/>
              </w:rPr>
              <w:t xml:space="preserve">" </w:t>
            </w:r>
            <w:r w:rsidRPr="00B97A8E">
              <w:rPr>
                <w:rFonts w:ascii="GHEA Grapalat" w:hAnsi="GHEA Grapalat"/>
                <w:sz w:val="22"/>
                <w:lang w:val="en-US"/>
              </w:rPr>
              <w:tab/>
            </w:r>
            <w:r w:rsidRPr="00B97A8E">
              <w:rPr>
                <w:rFonts w:ascii="GHEA Grapalat" w:hAnsi="GHEA Grapalat"/>
                <w:sz w:val="22"/>
              </w:rPr>
              <w:t>20</w:t>
            </w:r>
            <w:r w:rsidRPr="00B97A8E">
              <w:rPr>
                <w:rFonts w:ascii="GHEA Grapalat" w:hAnsi="GHEA Grapalat"/>
                <w:sz w:val="22"/>
                <w:lang w:val="en-US"/>
              </w:rPr>
              <w:tab/>
            </w:r>
            <w:r w:rsidRPr="00B97A8E">
              <w:rPr>
                <w:rFonts w:ascii="GHEA Grapalat" w:hAnsi="GHEA Grapalat"/>
                <w:sz w:val="22"/>
              </w:rPr>
              <w:t>г.</w:t>
            </w:r>
            <w:r w:rsidRPr="00B97A8E">
              <w:rPr>
                <w:rStyle w:val="FootnoteReference"/>
                <w:rFonts w:ascii="GHEA Grapalat" w:hAnsi="GHEA Grapalat"/>
                <w:sz w:val="22"/>
              </w:rPr>
              <w:footnoteReference w:customMarkFollows="1" w:id="5"/>
              <w:t>**</w:t>
            </w:r>
          </w:p>
        </w:tc>
      </w:tr>
    </w:tbl>
    <w:p w14:paraId="22DDE333" w14:textId="77777777" w:rsidR="00A73B1B" w:rsidRPr="00B97A8E" w:rsidRDefault="00A73B1B" w:rsidP="00264E34">
      <w:pPr>
        <w:widowControl w:val="0"/>
        <w:ind w:firstLine="540"/>
        <w:jc w:val="both"/>
        <w:rPr>
          <w:rFonts w:ascii="GHEA Grapalat" w:hAnsi="GHEA Grapalat"/>
          <w:sz w:val="20"/>
          <w:szCs w:val="20"/>
        </w:rPr>
      </w:pPr>
      <w:r w:rsidRPr="00B97A8E">
        <w:rPr>
          <w:rFonts w:ascii="GHEA Grapalat" w:hAnsi="GHEA Grapalat"/>
          <w:sz w:val="22"/>
        </w:rPr>
        <w:t>___</w:t>
      </w:r>
      <w:r w:rsidRPr="00B97A8E">
        <w:rPr>
          <w:rFonts w:ascii="GHEA Grapalat" w:hAnsi="GHEA Grapalat"/>
          <w:sz w:val="22"/>
          <w:vertAlign w:val="superscript"/>
        </w:rPr>
        <w:t xml:space="preserve"> наименование Компании____</w:t>
      </w:r>
      <w:r w:rsidRPr="00B97A8E">
        <w:rPr>
          <w:rFonts w:ascii="GHEA Grapalat" w:hAnsi="GHEA Grapalat"/>
          <w:sz w:val="22"/>
        </w:rPr>
        <w:t xml:space="preserve">, </w:t>
      </w:r>
      <w:r w:rsidRPr="00B97A8E">
        <w:rPr>
          <w:rFonts w:ascii="GHEA Grapalat" w:hAnsi="GHEA Grapalat"/>
          <w:sz w:val="20"/>
          <w:szCs w:val="20"/>
        </w:rPr>
        <w:t>в лице директора Компании</w:t>
      </w:r>
      <w:r w:rsidRPr="00B97A8E">
        <w:rPr>
          <w:rFonts w:ascii="GHEA Grapalat" w:hAnsi="GHEA Grapalat"/>
          <w:sz w:val="22"/>
        </w:rPr>
        <w:t>,</w:t>
      </w:r>
      <w:r w:rsidRPr="00B97A8E">
        <w:rPr>
          <w:rFonts w:ascii="GHEA Grapalat" w:hAnsi="GHEA Grapalat"/>
          <w:sz w:val="22"/>
          <w:vertAlign w:val="superscript"/>
        </w:rPr>
        <w:t xml:space="preserve"> </w:t>
      </w:r>
      <w:r w:rsidRPr="00B97A8E">
        <w:rPr>
          <w:rFonts w:ascii="GHEA Grapalat" w:hAnsi="GHEA Grapalat"/>
          <w:sz w:val="22"/>
        </w:rPr>
        <w:t>_</w:t>
      </w:r>
      <w:r w:rsidRPr="00B97A8E">
        <w:rPr>
          <w:rFonts w:ascii="GHEA Grapalat" w:hAnsi="GHEA Grapalat"/>
          <w:sz w:val="22"/>
          <w:vertAlign w:val="superscript"/>
        </w:rPr>
        <w:t xml:space="preserve"> имя, фамилия, паспортные данные директора компании</w:t>
      </w:r>
      <w:r w:rsidRPr="00B97A8E">
        <w:rPr>
          <w:rFonts w:ascii="GHEA Grapalat" w:hAnsi="GHEA Grapalat"/>
          <w:sz w:val="22"/>
        </w:rPr>
        <w:t>__</w:t>
      </w:r>
      <w:r w:rsidRPr="00B97A8E">
        <w:rPr>
          <w:rFonts w:ascii="GHEA Grapalat" w:hAnsi="GHEA Grapalat"/>
          <w:sz w:val="22"/>
          <w:vertAlign w:val="superscript"/>
        </w:rPr>
        <w:t xml:space="preserve"> </w:t>
      </w:r>
      <w:r w:rsidRPr="00B97A8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61E735" w14:textId="77777777" w:rsidR="00A73B1B" w:rsidRPr="00B97A8E" w:rsidRDefault="00A73B1B" w:rsidP="00264E34">
      <w:pPr>
        <w:widowControl w:val="0"/>
        <w:ind w:firstLine="540"/>
        <w:jc w:val="both"/>
        <w:rPr>
          <w:rFonts w:ascii="GHEA Grapalat" w:hAnsi="GHEA Grapalat"/>
          <w:sz w:val="20"/>
          <w:szCs w:val="20"/>
          <w:vertAlign w:val="superscript"/>
        </w:rPr>
      </w:pPr>
    </w:p>
    <w:p w14:paraId="07EFACC5" w14:textId="77777777" w:rsidR="00A73B1B" w:rsidRPr="00B97A8E" w:rsidRDefault="00A73B1B" w:rsidP="00264E34">
      <w:pPr>
        <w:widowControl w:val="0"/>
        <w:jc w:val="center"/>
        <w:rPr>
          <w:rFonts w:ascii="GHEA Grapalat" w:hAnsi="GHEA Grapalat"/>
          <w:b/>
          <w:sz w:val="22"/>
        </w:rPr>
      </w:pPr>
      <w:r w:rsidRPr="00B97A8E">
        <w:rPr>
          <w:rFonts w:ascii="GHEA Grapalat" w:hAnsi="GHEA Grapalat"/>
          <w:b/>
          <w:sz w:val="22"/>
        </w:rPr>
        <w:t>1. Предмет соглашения</w:t>
      </w:r>
    </w:p>
    <w:p w14:paraId="10C3A888" w14:textId="77777777" w:rsidR="00A73B1B" w:rsidRPr="00B97A8E" w:rsidRDefault="00A73B1B" w:rsidP="00264E34">
      <w:pPr>
        <w:widowControl w:val="0"/>
        <w:jc w:val="center"/>
        <w:rPr>
          <w:rFonts w:ascii="GHEA Grapalat" w:hAnsi="GHEA Grapalat" w:cs="GHEA Grapalat"/>
          <w:b/>
          <w:bCs/>
          <w:sz w:val="22"/>
        </w:rPr>
      </w:pPr>
    </w:p>
    <w:p w14:paraId="3D252E44" w14:textId="189A6D1F" w:rsidR="00A73B1B" w:rsidRPr="00B97A8E" w:rsidRDefault="00A73B1B" w:rsidP="00264E34">
      <w:pPr>
        <w:widowControl w:val="0"/>
        <w:tabs>
          <w:tab w:val="left" w:pos="567"/>
        </w:tabs>
        <w:jc w:val="both"/>
        <w:rPr>
          <w:rFonts w:ascii="GHEA Grapalat" w:hAnsi="GHEA Grapalat" w:cs="GHEA Grapalat"/>
          <w:spacing w:val="-6"/>
          <w:sz w:val="20"/>
          <w:szCs w:val="20"/>
        </w:rPr>
      </w:pPr>
      <w:r w:rsidRPr="00B97A8E">
        <w:rPr>
          <w:rFonts w:ascii="GHEA Grapalat" w:hAnsi="GHEA Grapalat"/>
          <w:sz w:val="20"/>
          <w:szCs w:val="20"/>
        </w:rPr>
        <w:tab/>
        <w:t>1</w:t>
      </w:r>
      <w:r w:rsidRPr="00B97A8E">
        <w:rPr>
          <w:rFonts w:ascii="GHEA Grapalat" w:hAnsi="GHEA Grapalat"/>
          <w:spacing w:val="-6"/>
          <w:sz w:val="20"/>
          <w:szCs w:val="20"/>
        </w:rPr>
        <w:t>.1.</w:t>
      </w:r>
      <w:r w:rsidRPr="00B97A8E">
        <w:rPr>
          <w:rFonts w:ascii="GHEA Grapalat" w:hAnsi="GHEA Grapalat"/>
          <w:spacing w:val="-6"/>
          <w:sz w:val="20"/>
          <w:szCs w:val="20"/>
        </w:rPr>
        <w:tab/>
        <w:t xml:space="preserve">Компания участвует в организованной </w:t>
      </w:r>
      <w:r w:rsidR="002C7EE0" w:rsidRPr="00B97A8E">
        <w:rPr>
          <w:rFonts w:ascii="GHEA Grapalat" w:hAnsi="GHEA Grapalat"/>
          <w:sz w:val="20"/>
          <w:szCs w:val="20"/>
          <w:lang w:val="af-ZA"/>
        </w:rPr>
        <w:t>«Научный центр зоологии и гидроэкологии» ГНКО</w:t>
      </w:r>
      <w:r w:rsidRPr="00B97A8E">
        <w:rPr>
          <w:rFonts w:ascii="GHEA Grapalat" w:hAnsi="GHEA Grapalat"/>
          <w:spacing w:val="-6"/>
          <w:sz w:val="20"/>
          <w:szCs w:val="20"/>
        </w:rPr>
        <w:t xml:space="preserve"> (далее — Заказчик) </w:t>
      </w:r>
      <w:r w:rsidRPr="00B97A8E">
        <w:rPr>
          <w:rFonts w:ascii="GHEA Grapalat" w:hAnsi="GHEA Grapalat" w:cs="GHEA Grapalat"/>
          <w:spacing w:val="-6"/>
          <w:sz w:val="20"/>
          <w:szCs w:val="20"/>
        </w:rPr>
        <w:t xml:space="preserve"> </w:t>
      </w:r>
      <w:r w:rsidRPr="00B97A8E">
        <w:rPr>
          <w:rFonts w:ascii="GHEA Grapalat" w:hAnsi="GHEA Grapalat"/>
          <w:sz w:val="20"/>
          <w:szCs w:val="20"/>
        </w:rPr>
        <w:t xml:space="preserve">процедуре закупок под кодом </w:t>
      </w:r>
      <w:r w:rsidR="00287585" w:rsidRPr="00B97A8E">
        <w:rPr>
          <w:rFonts w:ascii="GHEA Grapalat" w:hAnsi="GHEA Grapalat"/>
          <w:sz w:val="20"/>
          <w:szCs w:val="20"/>
          <w:lang w:val="en-US"/>
        </w:rPr>
        <w:t>ԿՀԳԿ</w:t>
      </w:r>
      <w:r w:rsidR="00287585" w:rsidRPr="00B97A8E">
        <w:rPr>
          <w:rFonts w:ascii="GHEA Grapalat" w:hAnsi="GHEA Grapalat"/>
          <w:sz w:val="20"/>
          <w:szCs w:val="20"/>
        </w:rPr>
        <w:t>-</w:t>
      </w:r>
      <w:r w:rsidR="00287585" w:rsidRPr="00B97A8E">
        <w:rPr>
          <w:rFonts w:ascii="GHEA Grapalat" w:hAnsi="GHEA Grapalat"/>
          <w:sz w:val="20"/>
          <w:szCs w:val="20"/>
          <w:lang w:val="en-US"/>
        </w:rPr>
        <w:t>ԳՀԱՊՁԲ</w:t>
      </w:r>
      <w:r w:rsidR="00287585" w:rsidRPr="00B97A8E">
        <w:rPr>
          <w:rFonts w:ascii="GHEA Grapalat" w:hAnsi="GHEA Grapalat"/>
          <w:sz w:val="20"/>
          <w:szCs w:val="20"/>
        </w:rPr>
        <w:t>-25/22</w:t>
      </w:r>
      <w:r w:rsidRPr="00B97A8E">
        <w:rPr>
          <w:rFonts w:ascii="GHEA Grapalat" w:hAnsi="GHEA Grapalat"/>
          <w:sz w:val="20"/>
          <w:szCs w:val="20"/>
        </w:rPr>
        <w:t>.</w:t>
      </w:r>
    </w:p>
    <w:p w14:paraId="566CBDC5"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1.2.</w:t>
      </w:r>
      <w:r w:rsidRPr="00B97A8E">
        <w:rPr>
          <w:rFonts w:ascii="GHEA Grapalat" w:hAnsi="GHEA Grapalat"/>
          <w:sz w:val="20"/>
          <w:szCs w:val="20"/>
        </w:rPr>
        <w:tab/>
        <w:t>В качестве обеспечения исполнения договора, заключаемого в</w:t>
      </w:r>
      <w:r w:rsidRPr="00B97A8E">
        <w:rPr>
          <w:rFonts w:ascii="Calibri" w:hAnsi="Calibri" w:cs="Calibri"/>
          <w:sz w:val="20"/>
          <w:szCs w:val="20"/>
          <w:lang w:val="en-US"/>
        </w:rPr>
        <w:t> </w:t>
      </w:r>
      <w:r w:rsidRPr="00B97A8E">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4B90AF4"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1.3.</w:t>
      </w:r>
      <w:r w:rsidRPr="00B97A8E">
        <w:rPr>
          <w:rFonts w:ascii="GHEA Grapalat" w:hAnsi="GHEA Grapalat"/>
          <w:sz w:val="20"/>
          <w:szCs w:val="20"/>
        </w:rPr>
        <w:tab/>
        <w:t>Подписав платежное требование (далее — Требование), прилагаемое к</w:t>
      </w:r>
      <w:r w:rsidRPr="00B97A8E">
        <w:rPr>
          <w:rFonts w:ascii="Calibri" w:hAnsi="Calibri" w:cs="Calibri"/>
          <w:sz w:val="20"/>
          <w:szCs w:val="20"/>
          <w:lang w:val="en-US"/>
        </w:rPr>
        <w:t> </w:t>
      </w:r>
      <w:r w:rsidRPr="00B97A8E">
        <w:rPr>
          <w:rFonts w:ascii="GHEA Grapalat" w:hAnsi="GHEA Grapalat"/>
          <w:sz w:val="20"/>
          <w:szCs w:val="20"/>
        </w:rPr>
        <w:t xml:space="preserve">настоящему Соглашению о неустойке, Компания безотзывно соглашается, что: </w:t>
      </w:r>
    </w:p>
    <w:p w14:paraId="69E60B0E"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а)</w:t>
      </w:r>
      <w:r w:rsidRPr="00B97A8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942FED0"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б)</w:t>
      </w:r>
      <w:r w:rsidRPr="00B97A8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A364C86"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в)</w:t>
      </w:r>
      <w:r w:rsidRPr="00B97A8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0229E26"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г)</w:t>
      </w:r>
      <w:r w:rsidRPr="00B97A8E">
        <w:rPr>
          <w:rFonts w:ascii="GHEA Grapalat" w:hAnsi="GHEA Grapalat"/>
          <w:sz w:val="20"/>
          <w:szCs w:val="20"/>
        </w:rPr>
        <w:tab/>
        <w:t>Компания подтверждает, что акцептовала Требование в полном размере суммы неустойки.</w:t>
      </w:r>
    </w:p>
    <w:p w14:paraId="7B1A001A"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д)</w:t>
      </w:r>
      <w:r w:rsidRPr="00B97A8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F82DFA8"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1.4.</w:t>
      </w:r>
      <w:r w:rsidRPr="00B97A8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97A8E">
        <w:rPr>
          <w:rFonts w:ascii="Calibri" w:hAnsi="Calibri" w:cs="Calibri"/>
          <w:sz w:val="20"/>
          <w:szCs w:val="20"/>
          <w:lang w:val="en-US"/>
        </w:rPr>
        <w:t> </w:t>
      </w:r>
      <w:r w:rsidRPr="00B97A8E">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ACAED66"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1.5.</w:t>
      </w:r>
      <w:r w:rsidRPr="00B97A8E">
        <w:rPr>
          <w:rFonts w:ascii="GHEA Grapalat" w:hAnsi="GHEA Grapalat"/>
          <w:sz w:val="20"/>
          <w:szCs w:val="20"/>
        </w:rPr>
        <w:tab/>
        <w:t>Заказчик может представить в Банк-плательщик иные дополнительные документы.</w:t>
      </w:r>
    </w:p>
    <w:p w14:paraId="660232D3"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1.6. Банк не несет какой-либо ответственности за риски (понесенные</w:t>
      </w:r>
      <w:r w:rsidRPr="00B97A8E">
        <w:rPr>
          <w:rFonts w:ascii="Calibri" w:hAnsi="Calibri" w:cs="Calibri"/>
          <w:sz w:val="20"/>
          <w:szCs w:val="20"/>
          <w:lang w:val="en-US"/>
        </w:rPr>
        <w:t> </w:t>
      </w:r>
      <w:r w:rsidRPr="00B97A8E">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B97A8E">
        <w:rPr>
          <w:rFonts w:ascii="Calibri" w:hAnsi="Calibri" w:cs="Calibri"/>
          <w:sz w:val="20"/>
          <w:szCs w:val="20"/>
          <w:lang w:val="en-US"/>
        </w:rPr>
        <w:t> </w:t>
      </w:r>
      <w:r w:rsidRPr="00B97A8E">
        <w:rPr>
          <w:rFonts w:ascii="GHEA Grapalat" w:hAnsi="GHEA Grapalat"/>
          <w:sz w:val="20"/>
          <w:szCs w:val="20"/>
        </w:rPr>
        <w:t>Требовании. Банк не обязан проверять факты нарушения Компанией условий договора.</w:t>
      </w:r>
    </w:p>
    <w:p w14:paraId="7D64C182"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1.7.</w:t>
      </w:r>
      <w:r w:rsidRPr="00B97A8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D6097E8" w14:textId="77777777" w:rsidR="00A73B1B" w:rsidRPr="00B97A8E" w:rsidRDefault="00A73B1B" w:rsidP="00264E34">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1.8.</w:t>
      </w:r>
      <w:r w:rsidRPr="00B97A8E">
        <w:rPr>
          <w:rFonts w:ascii="GHEA Grapalat" w:hAnsi="GHEA Grapalat"/>
          <w:sz w:val="20"/>
          <w:szCs w:val="20"/>
        </w:rPr>
        <w:tab/>
        <w:t>В случае если в течение десяти рабочих дней после представления в</w:t>
      </w:r>
      <w:r w:rsidRPr="00B97A8E">
        <w:rPr>
          <w:rFonts w:ascii="Calibri" w:hAnsi="Calibri" w:cs="Calibri"/>
          <w:sz w:val="20"/>
          <w:szCs w:val="20"/>
          <w:lang w:val="en-US"/>
        </w:rPr>
        <w:t> </w:t>
      </w:r>
      <w:r w:rsidRPr="00B97A8E">
        <w:rPr>
          <w:rFonts w:ascii="GHEA Grapalat" w:hAnsi="GHEA Grapalat"/>
          <w:sz w:val="20"/>
          <w:szCs w:val="20"/>
        </w:rPr>
        <w:t>Банк настоящего Соглашения и прилагаемого Требования по независящим от</w:t>
      </w:r>
      <w:r w:rsidRPr="00B97A8E">
        <w:rPr>
          <w:rFonts w:ascii="Calibri" w:hAnsi="Calibri" w:cs="Calibri"/>
          <w:sz w:val="20"/>
          <w:szCs w:val="20"/>
          <w:lang w:val="en-US"/>
        </w:rPr>
        <w:t> </w:t>
      </w:r>
      <w:r w:rsidRPr="00B97A8E">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97A8E">
        <w:rPr>
          <w:rFonts w:ascii="Calibri" w:hAnsi="Calibri" w:cs="Calibri"/>
          <w:sz w:val="20"/>
          <w:szCs w:val="20"/>
          <w:lang w:val="en-US"/>
        </w:rPr>
        <w:t> </w:t>
      </w:r>
      <w:r w:rsidRPr="00B97A8E">
        <w:rPr>
          <w:rFonts w:ascii="GHEA Grapalat" w:hAnsi="GHEA Grapalat"/>
          <w:sz w:val="20"/>
          <w:szCs w:val="20"/>
        </w:rPr>
        <w:t>неуплатой.</w:t>
      </w:r>
    </w:p>
    <w:p w14:paraId="1DB0668A"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p>
    <w:p w14:paraId="135A8C02" w14:textId="77777777" w:rsidR="00A73B1B" w:rsidRPr="00B97A8E" w:rsidRDefault="00A73B1B" w:rsidP="00264E34">
      <w:pPr>
        <w:widowControl w:val="0"/>
        <w:jc w:val="center"/>
        <w:rPr>
          <w:rFonts w:ascii="GHEA Grapalat" w:hAnsi="GHEA Grapalat"/>
          <w:b/>
          <w:sz w:val="20"/>
          <w:szCs w:val="20"/>
        </w:rPr>
      </w:pPr>
      <w:r w:rsidRPr="00B97A8E">
        <w:rPr>
          <w:rFonts w:ascii="GHEA Grapalat" w:hAnsi="GHEA Grapalat"/>
          <w:b/>
          <w:sz w:val="20"/>
          <w:szCs w:val="20"/>
        </w:rPr>
        <w:t>2. Иные условия</w:t>
      </w:r>
    </w:p>
    <w:p w14:paraId="13B9F455" w14:textId="77777777" w:rsidR="00A73B1B" w:rsidRPr="00B97A8E" w:rsidRDefault="00A73B1B" w:rsidP="00264E34">
      <w:pPr>
        <w:widowControl w:val="0"/>
        <w:jc w:val="center"/>
        <w:rPr>
          <w:rFonts w:ascii="GHEA Grapalat" w:hAnsi="GHEA Grapalat" w:cs="GHEA Grapalat"/>
          <w:b/>
          <w:bCs/>
          <w:sz w:val="20"/>
          <w:szCs w:val="20"/>
        </w:rPr>
      </w:pPr>
    </w:p>
    <w:p w14:paraId="5FDF1EEB" w14:textId="77777777" w:rsidR="00A73B1B" w:rsidRPr="00B97A8E" w:rsidRDefault="00A73B1B" w:rsidP="00264E34">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2.1.</w:t>
      </w:r>
      <w:r w:rsidRPr="00B97A8E">
        <w:rPr>
          <w:rFonts w:ascii="GHEA Grapalat" w:hAnsi="GHEA Grapalat"/>
          <w:sz w:val="20"/>
          <w:szCs w:val="20"/>
        </w:rPr>
        <w:tab/>
        <w:t xml:space="preserve">Настоящее Соглашение и Требование являются безотзывными, вступают в силу с момента заверения </w:t>
      </w:r>
      <w:r w:rsidRPr="00B97A8E">
        <w:rPr>
          <w:rFonts w:ascii="GHEA Grapalat" w:hAnsi="GHEA Grapalat"/>
          <w:sz w:val="20"/>
          <w:szCs w:val="20"/>
        </w:rPr>
        <w:lastRenderedPageBreak/>
        <w:t>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0DB20680"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2.2.</w:t>
      </w:r>
      <w:r w:rsidRPr="00B97A8E">
        <w:rPr>
          <w:rFonts w:ascii="GHEA Grapalat" w:hAnsi="GHEA Grapalat"/>
          <w:sz w:val="20"/>
          <w:szCs w:val="20"/>
        </w:rPr>
        <w:tab/>
        <w:t xml:space="preserve">Представив настоящее Соглашение и прилагаемое Требование в Банк-плательщик: </w:t>
      </w:r>
    </w:p>
    <w:p w14:paraId="01B009E9" w14:textId="4868D115" w:rsidR="00A73B1B" w:rsidRPr="00B97A8E" w:rsidRDefault="00A73B1B" w:rsidP="00264E34">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2.2.1.</w:t>
      </w:r>
      <w:r w:rsidRPr="00B97A8E">
        <w:rPr>
          <w:rFonts w:ascii="GHEA Grapalat" w:hAnsi="GHEA Grapalat"/>
          <w:sz w:val="20"/>
          <w:szCs w:val="20"/>
        </w:rPr>
        <w:tab/>
        <w:t>Заказчик подтверждает, что Компания допустила нарушение договорных обязательств, а</w:t>
      </w:r>
    </w:p>
    <w:p w14:paraId="7829F5AE" w14:textId="7CC3195B" w:rsidR="009E7E76" w:rsidRPr="00B97A8E" w:rsidRDefault="009E7E76" w:rsidP="00264E34">
      <w:pPr>
        <w:widowControl w:val="0"/>
        <w:tabs>
          <w:tab w:val="left" w:pos="1134"/>
        </w:tabs>
        <w:ind w:firstLine="567"/>
        <w:jc w:val="both"/>
        <w:rPr>
          <w:rFonts w:ascii="GHEA Grapalat" w:hAnsi="GHEA Grapalat"/>
          <w:sz w:val="20"/>
          <w:szCs w:val="20"/>
        </w:rPr>
      </w:pPr>
    </w:p>
    <w:p w14:paraId="63B0AFB8" w14:textId="77777777" w:rsidR="009E7E76" w:rsidRPr="00B97A8E" w:rsidRDefault="009E7E76" w:rsidP="00264E34">
      <w:pPr>
        <w:widowControl w:val="0"/>
        <w:tabs>
          <w:tab w:val="left" w:pos="1134"/>
        </w:tabs>
        <w:ind w:firstLine="567"/>
        <w:jc w:val="both"/>
        <w:rPr>
          <w:rFonts w:ascii="GHEA Grapalat" w:hAnsi="GHEA Grapalat"/>
          <w:sz w:val="20"/>
          <w:szCs w:val="20"/>
        </w:rPr>
      </w:pPr>
    </w:p>
    <w:p w14:paraId="67FDA328" w14:textId="77777777" w:rsidR="00A73B1B" w:rsidRPr="00B97A8E" w:rsidRDefault="00A73B1B" w:rsidP="00264E34">
      <w:pPr>
        <w:widowControl w:val="0"/>
        <w:tabs>
          <w:tab w:val="left" w:pos="1134"/>
        </w:tabs>
        <w:ind w:firstLine="567"/>
        <w:jc w:val="both"/>
        <w:rPr>
          <w:rFonts w:ascii="GHEA Grapalat" w:hAnsi="GHEA Grapalat" w:cs="GHEA Grapalat"/>
          <w:sz w:val="20"/>
          <w:szCs w:val="20"/>
        </w:rPr>
      </w:pPr>
    </w:p>
    <w:p w14:paraId="5978E5F7" w14:textId="77777777" w:rsidR="00A73B1B" w:rsidRPr="00B97A8E" w:rsidDel="00A13215" w:rsidRDefault="00A73B1B" w:rsidP="00264E34">
      <w:pPr>
        <w:widowControl w:val="0"/>
        <w:tabs>
          <w:tab w:val="left" w:pos="1134"/>
        </w:tabs>
        <w:ind w:firstLine="567"/>
        <w:jc w:val="both"/>
        <w:rPr>
          <w:rFonts w:ascii="GHEA Grapalat" w:hAnsi="GHEA Grapalat" w:cs="GHEA Grapalat"/>
          <w:sz w:val="20"/>
          <w:szCs w:val="20"/>
        </w:rPr>
      </w:pPr>
      <w:r w:rsidRPr="00B97A8E">
        <w:rPr>
          <w:rFonts w:ascii="GHEA Grapalat" w:hAnsi="GHEA Grapalat"/>
          <w:sz w:val="20"/>
          <w:szCs w:val="20"/>
        </w:rPr>
        <w:t>2.2.2.</w:t>
      </w:r>
      <w:r w:rsidRPr="00B97A8E">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E1B2906" w14:textId="77777777" w:rsidR="00A73B1B" w:rsidRPr="00B97A8E" w:rsidRDefault="00A73B1B" w:rsidP="00264E34">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2.3.</w:t>
      </w:r>
      <w:r w:rsidRPr="00B97A8E">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3019210" w14:textId="77777777" w:rsidR="00A73B1B" w:rsidRPr="00B97A8E" w:rsidRDefault="00A73B1B" w:rsidP="00264E34">
      <w:pPr>
        <w:widowControl w:val="0"/>
        <w:tabs>
          <w:tab w:val="left" w:pos="1134"/>
        </w:tabs>
        <w:ind w:firstLine="567"/>
        <w:jc w:val="both"/>
        <w:rPr>
          <w:rFonts w:ascii="GHEA Grapalat" w:hAnsi="GHEA Grapalat"/>
          <w:sz w:val="20"/>
          <w:szCs w:val="20"/>
        </w:rPr>
      </w:pPr>
    </w:p>
    <w:p w14:paraId="2E4D4336" w14:textId="77777777" w:rsidR="00A73B1B" w:rsidRPr="00B97A8E" w:rsidRDefault="00A73B1B" w:rsidP="00264E34">
      <w:pPr>
        <w:widowControl w:val="0"/>
        <w:ind w:firstLine="567"/>
        <w:jc w:val="center"/>
        <w:rPr>
          <w:rFonts w:ascii="GHEA Grapalat" w:hAnsi="GHEA Grapalat"/>
          <w:b/>
          <w:sz w:val="20"/>
          <w:szCs w:val="20"/>
        </w:rPr>
      </w:pPr>
      <w:r w:rsidRPr="00B97A8E">
        <w:rPr>
          <w:rFonts w:ascii="GHEA Grapalat" w:hAnsi="GHEA Grapalat"/>
          <w:b/>
          <w:sz w:val="20"/>
          <w:szCs w:val="20"/>
        </w:rPr>
        <w:t>3. Адрес, банковские реквизиты Компании</w:t>
      </w:r>
    </w:p>
    <w:p w14:paraId="65182876" w14:textId="77777777" w:rsidR="00A73B1B" w:rsidRPr="00B97A8E" w:rsidRDefault="00A73B1B" w:rsidP="00264E34">
      <w:pPr>
        <w:widowControl w:val="0"/>
        <w:jc w:val="both"/>
        <w:rPr>
          <w:rFonts w:ascii="GHEA Grapalat" w:hAnsi="GHEA Grapalat"/>
          <w:sz w:val="22"/>
        </w:rPr>
      </w:pPr>
      <w:r w:rsidRPr="00B97A8E">
        <w:rPr>
          <w:rFonts w:ascii="GHEA Grapalat" w:hAnsi="GHEA Grapalat"/>
          <w:sz w:val="22"/>
        </w:rPr>
        <w:t>_______________________________________</w:t>
      </w:r>
    </w:p>
    <w:p w14:paraId="6AD51965" w14:textId="77777777" w:rsidR="00A73B1B" w:rsidRPr="00B97A8E" w:rsidRDefault="00A73B1B" w:rsidP="00264E34">
      <w:pPr>
        <w:widowControl w:val="0"/>
        <w:ind w:right="4250"/>
        <w:jc w:val="center"/>
        <w:rPr>
          <w:rFonts w:ascii="GHEA Grapalat" w:hAnsi="GHEA Grapalat"/>
          <w:sz w:val="22"/>
          <w:vertAlign w:val="superscript"/>
        </w:rPr>
      </w:pPr>
      <w:r w:rsidRPr="00B97A8E">
        <w:rPr>
          <w:rFonts w:ascii="GHEA Grapalat" w:hAnsi="GHEA Grapalat"/>
          <w:sz w:val="22"/>
          <w:vertAlign w:val="superscript"/>
        </w:rPr>
        <w:t>наименование компании</w:t>
      </w:r>
    </w:p>
    <w:p w14:paraId="0C3C326D" w14:textId="77777777" w:rsidR="00A73B1B" w:rsidRPr="00B97A8E" w:rsidRDefault="00A73B1B" w:rsidP="00264E34">
      <w:pPr>
        <w:widowControl w:val="0"/>
        <w:jc w:val="both"/>
        <w:rPr>
          <w:rFonts w:ascii="GHEA Grapalat" w:hAnsi="GHEA Grapalat"/>
          <w:sz w:val="22"/>
        </w:rPr>
      </w:pPr>
      <w:r w:rsidRPr="00B97A8E">
        <w:rPr>
          <w:rFonts w:ascii="GHEA Grapalat" w:hAnsi="GHEA Grapalat"/>
          <w:sz w:val="22"/>
        </w:rPr>
        <w:t>_______________________________________</w:t>
      </w:r>
    </w:p>
    <w:p w14:paraId="7C674773" w14:textId="77777777" w:rsidR="00A73B1B" w:rsidRPr="00B97A8E" w:rsidRDefault="00A73B1B" w:rsidP="00264E34">
      <w:pPr>
        <w:widowControl w:val="0"/>
        <w:ind w:right="4250"/>
        <w:jc w:val="center"/>
        <w:rPr>
          <w:rFonts w:ascii="GHEA Grapalat" w:hAnsi="GHEA Grapalat"/>
          <w:sz w:val="22"/>
          <w:vertAlign w:val="superscript"/>
        </w:rPr>
      </w:pPr>
      <w:r w:rsidRPr="00B97A8E">
        <w:rPr>
          <w:rFonts w:ascii="GHEA Grapalat" w:hAnsi="GHEA Grapalat"/>
          <w:sz w:val="22"/>
          <w:vertAlign w:val="superscript"/>
        </w:rPr>
        <w:t>адрес компании</w:t>
      </w:r>
    </w:p>
    <w:p w14:paraId="212D0E66" w14:textId="77777777" w:rsidR="00A73B1B" w:rsidRPr="00B97A8E" w:rsidRDefault="00A73B1B" w:rsidP="00264E34">
      <w:pPr>
        <w:widowControl w:val="0"/>
        <w:jc w:val="both"/>
        <w:rPr>
          <w:rFonts w:ascii="GHEA Grapalat" w:hAnsi="GHEA Grapalat"/>
          <w:sz w:val="22"/>
        </w:rPr>
      </w:pPr>
      <w:r w:rsidRPr="00B97A8E">
        <w:rPr>
          <w:rFonts w:ascii="GHEA Grapalat" w:hAnsi="GHEA Grapalat"/>
          <w:sz w:val="22"/>
        </w:rPr>
        <w:t>_______________________________________</w:t>
      </w:r>
    </w:p>
    <w:p w14:paraId="588E3033" w14:textId="77777777" w:rsidR="00A73B1B" w:rsidRPr="00B97A8E" w:rsidRDefault="00A73B1B" w:rsidP="00264E34">
      <w:pPr>
        <w:widowControl w:val="0"/>
        <w:ind w:right="4250"/>
        <w:jc w:val="center"/>
        <w:rPr>
          <w:rFonts w:ascii="GHEA Grapalat" w:hAnsi="GHEA Grapalat"/>
          <w:sz w:val="22"/>
          <w:vertAlign w:val="superscript"/>
        </w:rPr>
      </w:pPr>
      <w:r w:rsidRPr="00B97A8E">
        <w:rPr>
          <w:rFonts w:ascii="GHEA Grapalat" w:hAnsi="GHEA Grapalat"/>
          <w:sz w:val="22"/>
          <w:vertAlign w:val="superscript"/>
        </w:rPr>
        <w:t>наименование обслуживающего компанию банка</w:t>
      </w:r>
    </w:p>
    <w:p w14:paraId="61DC09DD" w14:textId="77777777" w:rsidR="00A73B1B" w:rsidRPr="00B97A8E" w:rsidRDefault="00A73B1B" w:rsidP="00264E34">
      <w:pPr>
        <w:widowControl w:val="0"/>
        <w:jc w:val="both"/>
        <w:rPr>
          <w:rFonts w:ascii="GHEA Grapalat" w:hAnsi="GHEA Grapalat"/>
          <w:sz w:val="22"/>
        </w:rPr>
      </w:pPr>
      <w:r w:rsidRPr="00B97A8E">
        <w:rPr>
          <w:rFonts w:ascii="GHEA Grapalat" w:hAnsi="GHEA Grapalat"/>
          <w:sz w:val="22"/>
        </w:rPr>
        <w:t>_______________________________________</w:t>
      </w:r>
    </w:p>
    <w:p w14:paraId="51734E5B" w14:textId="77777777" w:rsidR="00A73B1B" w:rsidRPr="00B97A8E" w:rsidRDefault="00A73B1B" w:rsidP="00264E34">
      <w:pPr>
        <w:widowControl w:val="0"/>
        <w:ind w:right="4250"/>
        <w:jc w:val="center"/>
        <w:rPr>
          <w:rFonts w:ascii="GHEA Grapalat" w:hAnsi="GHEA Grapalat"/>
          <w:sz w:val="22"/>
          <w:vertAlign w:val="superscript"/>
        </w:rPr>
      </w:pPr>
      <w:r w:rsidRPr="00B97A8E">
        <w:rPr>
          <w:rFonts w:ascii="GHEA Grapalat" w:hAnsi="GHEA Grapalat"/>
          <w:sz w:val="22"/>
          <w:vertAlign w:val="superscript"/>
        </w:rPr>
        <w:t>номер банковского счета компании</w:t>
      </w:r>
    </w:p>
    <w:p w14:paraId="4F91E88D" w14:textId="77777777" w:rsidR="00A73B1B" w:rsidRPr="00B97A8E" w:rsidRDefault="00A73B1B" w:rsidP="00264E34">
      <w:pPr>
        <w:widowControl w:val="0"/>
        <w:jc w:val="both"/>
        <w:rPr>
          <w:rFonts w:ascii="GHEA Grapalat" w:hAnsi="GHEA Grapalat"/>
          <w:sz w:val="22"/>
        </w:rPr>
      </w:pPr>
      <w:r w:rsidRPr="00B97A8E">
        <w:rPr>
          <w:rFonts w:ascii="GHEA Grapalat" w:hAnsi="GHEA Grapalat"/>
          <w:sz w:val="22"/>
        </w:rPr>
        <w:t>_______________________________________</w:t>
      </w:r>
    </w:p>
    <w:p w14:paraId="2B934DDA" w14:textId="77777777" w:rsidR="00A73B1B" w:rsidRPr="00B97A8E" w:rsidRDefault="00A73B1B" w:rsidP="00264E34">
      <w:pPr>
        <w:widowControl w:val="0"/>
        <w:ind w:right="4250"/>
        <w:jc w:val="center"/>
        <w:rPr>
          <w:rFonts w:ascii="GHEA Grapalat" w:hAnsi="GHEA Grapalat"/>
          <w:sz w:val="22"/>
          <w:vertAlign w:val="superscript"/>
        </w:rPr>
      </w:pPr>
      <w:r w:rsidRPr="00B97A8E">
        <w:rPr>
          <w:rFonts w:ascii="GHEA Grapalat" w:hAnsi="GHEA Grapalat"/>
          <w:sz w:val="22"/>
          <w:vertAlign w:val="superscript"/>
        </w:rPr>
        <w:t>учетный номер налогоплательщика компании</w:t>
      </w:r>
    </w:p>
    <w:p w14:paraId="4D1E7BDC" w14:textId="77777777" w:rsidR="00A73B1B" w:rsidRPr="00B97A8E" w:rsidRDefault="00A73B1B" w:rsidP="00264E34">
      <w:pPr>
        <w:widowControl w:val="0"/>
        <w:jc w:val="both"/>
        <w:rPr>
          <w:rFonts w:ascii="GHEA Grapalat" w:hAnsi="GHEA Grapalat"/>
          <w:sz w:val="22"/>
        </w:rPr>
      </w:pPr>
      <w:r w:rsidRPr="00B97A8E">
        <w:rPr>
          <w:rFonts w:ascii="GHEA Grapalat" w:hAnsi="GHEA Grapalat"/>
          <w:sz w:val="22"/>
        </w:rPr>
        <w:t>_______________________________________</w:t>
      </w:r>
    </w:p>
    <w:p w14:paraId="258294B2" w14:textId="77777777" w:rsidR="00A73B1B" w:rsidRPr="00B97A8E" w:rsidRDefault="00A73B1B" w:rsidP="00264E34">
      <w:pPr>
        <w:widowControl w:val="0"/>
        <w:ind w:right="4250"/>
        <w:jc w:val="center"/>
        <w:rPr>
          <w:rFonts w:ascii="GHEA Grapalat" w:hAnsi="GHEA Grapalat"/>
          <w:sz w:val="22"/>
        </w:rPr>
      </w:pPr>
      <w:r w:rsidRPr="00B97A8E">
        <w:rPr>
          <w:rFonts w:ascii="GHEA Grapalat" w:hAnsi="GHEA Grapalat"/>
          <w:sz w:val="22"/>
          <w:vertAlign w:val="superscript"/>
        </w:rPr>
        <w:t>имя, фамилия и подпись директора компании</w:t>
      </w:r>
    </w:p>
    <w:p w14:paraId="1D8F281D" w14:textId="3A943A0E" w:rsidR="00A73B1B" w:rsidRPr="00B97A8E" w:rsidRDefault="00A73B1B" w:rsidP="00A73B1B">
      <w:pPr>
        <w:widowControl w:val="0"/>
        <w:rPr>
          <w:rFonts w:ascii="GHEA Grapalat" w:hAnsi="GHEA Grapalat"/>
          <w:sz w:val="22"/>
        </w:rPr>
      </w:pPr>
      <w:r w:rsidRPr="00B97A8E">
        <w:rPr>
          <w:rFonts w:ascii="GHEA Grapalat" w:hAnsi="GHEA Grapalat"/>
          <w:sz w:val="22"/>
        </w:rPr>
        <w:t>День/месяц/год                                                                                    М. П.</w:t>
      </w:r>
    </w:p>
    <w:p w14:paraId="63840958" w14:textId="5B676223" w:rsidR="0051751B" w:rsidRPr="00B97A8E" w:rsidRDefault="0051751B">
      <w:pPr>
        <w:rPr>
          <w:rFonts w:ascii="GHEA Grapalat" w:hAnsi="GHEA Grapalat"/>
          <w:sz w:val="22"/>
        </w:rPr>
      </w:pPr>
      <w:r w:rsidRPr="00B97A8E">
        <w:rPr>
          <w:rFonts w:ascii="GHEA Grapalat" w:hAnsi="GHEA Grapalat"/>
          <w:sz w:val="22"/>
        </w:rPr>
        <w:br w:type="page"/>
      </w:r>
    </w:p>
    <w:p w14:paraId="282CCB82" w14:textId="77777777" w:rsidR="0051751B" w:rsidRPr="00B97A8E" w:rsidRDefault="0051751B" w:rsidP="00A73B1B">
      <w:pPr>
        <w:widowControl w:val="0"/>
        <w:rPr>
          <w:rFonts w:ascii="GHEA Grapalat" w:hAnsi="GHEA Grapalat"/>
          <w:sz w:val="22"/>
        </w:rPr>
      </w:pPr>
    </w:p>
    <w:tbl>
      <w:tblPr>
        <w:tblW w:w="10525" w:type="dxa"/>
        <w:jc w:val="center"/>
        <w:tblLook w:val="0000" w:firstRow="0" w:lastRow="0" w:firstColumn="0" w:lastColumn="0" w:noHBand="0" w:noVBand="0"/>
      </w:tblPr>
      <w:tblGrid>
        <w:gridCol w:w="5616"/>
        <w:gridCol w:w="4909"/>
      </w:tblGrid>
      <w:tr w:rsidR="00B97A8E" w:rsidRPr="00B97A8E" w14:paraId="5C6F68AB" w14:textId="77777777" w:rsidTr="0051751B">
        <w:trPr>
          <w:trHeight w:val="35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1417499B" w14:textId="77777777" w:rsidR="00BE2572" w:rsidRPr="00B97A8E" w:rsidRDefault="00BE2572" w:rsidP="0051751B">
            <w:pPr>
              <w:widowControl w:val="0"/>
              <w:tabs>
                <w:tab w:val="left" w:pos="3402"/>
              </w:tabs>
              <w:ind w:left="360"/>
              <w:rPr>
                <w:rFonts w:ascii="GHEA Grapalat" w:hAnsi="GHEA Grapalat" w:cs="Sylfaen"/>
                <w:b/>
                <w:bCs/>
                <w:sz w:val="20"/>
                <w:szCs w:val="20"/>
                <w:lang w:val="en-US"/>
              </w:rPr>
            </w:pPr>
            <w:r w:rsidRPr="00B97A8E">
              <w:rPr>
                <w:rFonts w:ascii="GHEA Grapalat" w:hAnsi="GHEA Grapalat"/>
                <w:b/>
                <w:sz w:val="20"/>
                <w:szCs w:val="20"/>
                <w:lang w:val="en-US"/>
              </w:rPr>
              <w:t>1.</w:t>
            </w:r>
            <w:r w:rsidRPr="00B97A8E">
              <w:rPr>
                <w:rFonts w:ascii="GHEA Grapalat" w:hAnsi="GHEA Grapalat"/>
                <w:b/>
                <w:sz w:val="20"/>
                <w:szCs w:val="20"/>
                <w:lang w:val="en-US"/>
              </w:rPr>
              <w:tab/>
            </w:r>
            <w:r w:rsidRPr="00B97A8E">
              <w:rPr>
                <w:rFonts w:ascii="GHEA Grapalat" w:hAnsi="GHEA Grapalat"/>
                <w:b/>
                <w:sz w:val="20"/>
                <w:szCs w:val="20"/>
              </w:rPr>
              <w:t xml:space="preserve">ПЛАТЕЖНОЕ ТРЕБОВАНИЕ </w:t>
            </w:r>
            <w:r w:rsidRPr="00B97A8E">
              <w:rPr>
                <w:rFonts w:ascii="GHEA Grapalat" w:hAnsi="GHEA Grapalat"/>
                <w:b/>
                <w:sz w:val="20"/>
                <w:szCs w:val="20"/>
                <w:lang w:val="en-US"/>
              </w:rPr>
              <w:t>*</w:t>
            </w:r>
          </w:p>
        </w:tc>
      </w:tr>
      <w:tr w:rsidR="00B97A8E" w:rsidRPr="00B97A8E" w14:paraId="1AE93A74" w14:textId="77777777" w:rsidTr="0051751B">
        <w:trPr>
          <w:trHeight w:val="35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390F4C27" w14:textId="77777777" w:rsidR="00BE2572" w:rsidRPr="00B97A8E" w:rsidRDefault="00BE2572" w:rsidP="0051751B">
            <w:pPr>
              <w:widowControl w:val="0"/>
              <w:tabs>
                <w:tab w:val="left" w:pos="855"/>
              </w:tabs>
              <w:ind w:left="360"/>
              <w:rPr>
                <w:rFonts w:ascii="GHEA Grapalat" w:hAnsi="GHEA Grapalat" w:cs="Sylfaen"/>
                <w:sz w:val="20"/>
                <w:szCs w:val="20"/>
              </w:rPr>
            </w:pPr>
            <w:r w:rsidRPr="00B97A8E">
              <w:rPr>
                <w:rFonts w:ascii="GHEA Grapalat" w:hAnsi="GHEA Grapalat"/>
                <w:sz w:val="20"/>
                <w:szCs w:val="20"/>
              </w:rPr>
              <w:t>2.</w:t>
            </w:r>
            <w:r w:rsidRPr="00B97A8E">
              <w:rPr>
                <w:rFonts w:ascii="GHEA Grapalat" w:hAnsi="GHEA Grapalat"/>
                <w:sz w:val="20"/>
                <w:szCs w:val="20"/>
              </w:rPr>
              <w:tab/>
              <w:t xml:space="preserve">Номер </w:t>
            </w:r>
          </w:p>
        </w:tc>
      </w:tr>
      <w:tr w:rsidR="00B97A8E" w:rsidRPr="00B97A8E" w14:paraId="054E50FC" w14:textId="77777777" w:rsidTr="0051751B">
        <w:trPr>
          <w:trHeight w:val="349"/>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0743628" w14:textId="77777777" w:rsidR="00BE2572" w:rsidRPr="00B97A8E" w:rsidRDefault="00BE2572" w:rsidP="0051751B">
            <w:pPr>
              <w:widowControl w:val="0"/>
              <w:tabs>
                <w:tab w:val="left" w:pos="3390"/>
              </w:tabs>
              <w:ind w:left="322"/>
              <w:rPr>
                <w:rFonts w:ascii="GHEA Grapalat" w:hAnsi="GHEA Grapalat" w:cs="Sylfaen"/>
                <w:sz w:val="20"/>
                <w:szCs w:val="20"/>
              </w:rPr>
            </w:pPr>
            <w:r w:rsidRPr="00B97A8E">
              <w:rPr>
                <w:rFonts w:ascii="GHEA Grapalat" w:hAnsi="GHEA Grapalat"/>
                <w:sz w:val="20"/>
                <w:szCs w:val="20"/>
              </w:rPr>
              <w:t>3</w:t>
            </w:r>
            <w:r w:rsidRPr="00B97A8E">
              <w:rPr>
                <w:rFonts w:ascii="GHEA Grapalat" w:hAnsi="GHEA Grapalat"/>
                <w:sz w:val="20"/>
                <w:szCs w:val="20"/>
              </w:rPr>
              <w:tab/>
              <w:t>Дата представления: "___" ___ 20___г.</w:t>
            </w:r>
          </w:p>
        </w:tc>
      </w:tr>
      <w:tr w:rsidR="00B97A8E" w:rsidRPr="00B97A8E" w14:paraId="26744485" w14:textId="77777777" w:rsidTr="0051751B">
        <w:trPr>
          <w:trHeight w:val="345"/>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28858CB8"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4.</w:t>
            </w:r>
            <w:r w:rsidRPr="00B97A8E">
              <w:rPr>
                <w:rFonts w:ascii="GHEA Grapalat" w:hAnsi="GHEA Grapalat"/>
                <w:sz w:val="20"/>
                <w:szCs w:val="20"/>
              </w:rPr>
              <w:tab/>
              <w:t>Наименование, или имя, фамилия плательщика (Компания:</w:t>
            </w:r>
          </w:p>
        </w:tc>
      </w:tr>
      <w:tr w:rsidR="00B97A8E" w:rsidRPr="00B97A8E" w14:paraId="1732EBC1" w14:textId="77777777" w:rsidTr="0051751B">
        <w:trPr>
          <w:trHeight w:val="361"/>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55757C6B"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5.</w:t>
            </w:r>
            <w:r w:rsidRPr="00B97A8E">
              <w:rPr>
                <w:rFonts w:ascii="GHEA Grapalat" w:hAnsi="GHEA Grapalat"/>
                <w:sz w:val="20"/>
                <w:szCs w:val="20"/>
              </w:rPr>
              <w:tab/>
              <w:t>Обслуживающая плательщика Финансовая организация (банк):</w:t>
            </w:r>
          </w:p>
        </w:tc>
      </w:tr>
      <w:tr w:rsidR="00B97A8E" w:rsidRPr="00B97A8E" w14:paraId="4AF99128" w14:textId="77777777" w:rsidTr="0051751B">
        <w:trPr>
          <w:trHeight w:val="433"/>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178B02DD"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6.</w:t>
            </w:r>
            <w:r w:rsidRPr="00B97A8E">
              <w:rPr>
                <w:rFonts w:ascii="GHEA Grapalat" w:hAnsi="GHEA Grapalat"/>
                <w:sz w:val="20"/>
                <w:szCs w:val="20"/>
              </w:rPr>
              <w:tab/>
              <w:t>Номер счета плательщика:</w:t>
            </w:r>
          </w:p>
        </w:tc>
      </w:tr>
      <w:tr w:rsidR="00B97A8E" w:rsidRPr="00B97A8E" w14:paraId="093D081C" w14:textId="77777777" w:rsidTr="0051751B">
        <w:trPr>
          <w:trHeight w:val="35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63428033"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7.</w:t>
            </w:r>
            <w:r w:rsidRPr="00B97A8E">
              <w:rPr>
                <w:rFonts w:ascii="GHEA Grapalat" w:hAnsi="GHEA Grapalat"/>
                <w:sz w:val="20"/>
                <w:szCs w:val="20"/>
              </w:rPr>
              <w:tab/>
              <w:t>УНН плательщика:</w:t>
            </w:r>
          </w:p>
        </w:tc>
      </w:tr>
      <w:tr w:rsidR="00B97A8E" w:rsidRPr="00B97A8E" w14:paraId="3C677077" w14:textId="77777777" w:rsidTr="0051751B">
        <w:trPr>
          <w:trHeight w:val="44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56CDD03"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8.</w:t>
            </w:r>
            <w:r w:rsidRPr="00B97A8E">
              <w:rPr>
                <w:rFonts w:ascii="GHEA Grapalat" w:hAnsi="GHEA Grapalat"/>
                <w:sz w:val="20"/>
                <w:szCs w:val="20"/>
              </w:rPr>
              <w:tab/>
              <w:t>НЗОУ плательщика:</w:t>
            </w:r>
          </w:p>
        </w:tc>
      </w:tr>
      <w:tr w:rsidR="00B97A8E" w:rsidRPr="00B97A8E" w14:paraId="5DE52968" w14:textId="77777777" w:rsidTr="0051751B">
        <w:trPr>
          <w:trHeight w:val="35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67525DCB"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9.</w:t>
            </w:r>
            <w:r w:rsidRPr="00B97A8E">
              <w:rPr>
                <w:rFonts w:ascii="GHEA Grapalat" w:hAnsi="GHEA Grapalat"/>
                <w:sz w:val="20"/>
                <w:szCs w:val="20"/>
              </w:rPr>
              <w:tab/>
              <w:t>Наименование, или имя, фамилия бенефициара:</w:t>
            </w:r>
          </w:p>
        </w:tc>
      </w:tr>
      <w:tr w:rsidR="00B97A8E" w:rsidRPr="00B97A8E" w14:paraId="30D3D382" w14:textId="77777777" w:rsidTr="0051751B">
        <w:trPr>
          <w:trHeight w:val="35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3B7273DE"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10.</w:t>
            </w:r>
            <w:r w:rsidRPr="00B97A8E">
              <w:rPr>
                <w:rFonts w:ascii="GHEA Grapalat" w:hAnsi="GHEA Grapalat"/>
                <w:sz w:val="20"/>
                <w:szCs w:val="20"/>
              </w:rPr>
              <w:tab/>
              <w:t>НЗОУ бенефициара (не заполняется)</w:t>
            </w:r>
          </w:p>
        </w:tc>
      </w:tr>
      <w:tr w:rsidR="00B97A8E" w:rsidRPr="00B97A8E" w14:paraId="63E0BF42" w14:textId="77777777" w:rsidTr="0051751B">
        <w:trPr>
          <w:trHeight w:val="343"/>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4965DD1F"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11.</w:t>
            </w:r>
            <w:r w:rsidRPr="00B97A8E">
              <w:rPr>
                <w:rFonts w:ascii="GHEA Grapalat" w:hAnsi="GHEA Grapalat"/>
                <w:sz w:val="20"/>
                <w:szCs w:val="20"/>
              </w:rPr>
              <w:tab/>
              <w:t>УНН бенефициара:</w:t>
            </w:r>
          </w:p>
        </w:tc>
      </w:tr>
      <w:tr w:rsidR="00B97A8E" w:rsidRPr="00B97A8E" w14:paraId="2DFE0C31" w14:textId="77777777" w:rsidTr="0051751B">
        <w:trPr>
          <w:trHeight w:val="361"/>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40162E61"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12.</w:t>
            </w:r>
            <w:r w:rsidRPr="00B97A8E">
              <w:rPr>
                <w:rFonts w:ascii="GHEA Grapalat" w:hAnsi="GHEA Grapalat"/>
                <w:sz w:val="20"/>
                <w:szCs w:val="20"/>
              </w:rPr>
              <w:tab/>
              <w:t>Обслуживающая бенефициара Финансовая организация (банк):</w:t>
            </w:r>
          </w:p>
        </w:tc>
      </w:tr>
      <w:tr w:rsidR="00B97A8E" w:rsidRPr="00B97A8E" w14:paraId="0D76DC63" w14:textId="77777777" w:rsidTr="0051751B">
        <w:trPr>
          <w:trHeight w:val="433"/>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6267C2F"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13.</w:t>
            </w:r>
            <w:r w:rsidRPr="00B97A8E">
              <w:rPr>
                <w:rFonts w:ascii="GHEA Grapalat" w:hAnsi="GHEA Grapalat"/>
                <w:sz w:val="20"/>
                <w:szCs w:val="20"/>
              </w:rPr>
              <w:tab/>
              <w:t>Номер счета бенефициара (сч.№)</w:t>
            </w:r>
          </w:p>
        </w:tc>
      </w:tr>
      <w:tr w:rsidR="00B97A8E" w:rsidRPr="00B97A8E" w14:paraId="014D2090" w14:textId="77777777" w:rsidTr="0051751B">
        <w:trPr>
          <w:trHeight w:val="44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23F1761E"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14.</w:t>
            </w:r>
            <w:r w:rsidRPr="00B97A8E">
              <w:rPr>
                <w:rFonts w:ascii="GHEA Grapalat" w:hAnsi="GHEA Grapalat"/>
                <w:sz w:val="20"/>
                <w:szCs w:val="20"/>
              </w:rPr>
              <w:tab/>
              <w:t>Сумма (цифрами и прописью):</w:t>
            </w:r>
          </w:p>
        </w:tc>
      </w:tr>
      <w:tr w:rsidR="00B97A8E" w:rsidRPr="00B97A8E" w14:paraId="6376A0A2" w14:textId="77777777" w:rsidTr="0051751B">
        <w:trPr>
          <w:trHeight w:val="44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6E6E89E"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15.</w:t>
            </w:r>
            <w:r w:rsidRPr="00B97A8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97A8E" w:rsidRPr="00B97A8E" w14:paraId="074440E4" w14:textId="77777777" w:rsidTr="0051751B">
        <w:trPr>
          <w:trHeight w:val="44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58FD44C6"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16.</w:t>
            </w:r>
            <w:r w:rsidRPr="00B97A8E">
              <w:rPr>
                <w:rFonts w:ascii="GHEA Grapalat" w:hAnsi="GHEA Grapalat"/>
                <w:sz w:val="20"/>
                <w:szCs w:val="20"/>
              </w:rPr>
              <w:tab/>
              <w:t>Валюта (прописью и по коду):</w:t>
            </w:r>
          </w:p>
        </w:tc>
      </w:tr>
      <w:tr w:rsidR="00B97A8E" w:rsidRPr="00B97A8E" w14:paraId="4828A52A" w14:textId="77777777" w:rsidTr="0051751B">
        <w:trPr>
          <w:trHeight w:val="442"/>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607A1FF3"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17.</w:t>
            </w:r>
            <w:r w:rsidRPr="00B97A8E">
              <w:rPr>
                <w:rFonts w:ascii="GHEA Grapalat" w:hAnsi="GHEA Grapalat"/>
                <w:sz w:val="20"/>
                <w:szCs w:val="20"/>
              </w:rPr>
              <w:tab/>
              <w:t>Цель сделки (уплаты): (для обеспечения исполнения договора)</w:t>
            </w:r>
          </w:p>
        </w:tc>
      </w:tr>
      <w:tr w:rsidR="00B97A8E" w:rsidRPr="00B97A8E" w14:paraId="0B15A797" w14:textId="77777777" w:rsidTr="0051751B">
        <w:trPr>
          <w:trHeight w:val="424"/>
          <w:jc w:val="center"/>
        </w:trPr>
        <w:tc>
          <w:tcPr>
            <w:tcW w:w="10525" w:type="dxa"/>
            <w:gridSpan w:val="2"/>
            <w:tcBorders>
              <w:top w:val="single" w:sz="4" w:space="0" w:color="auto"/>
              <w:left w:val="single" w:sz="4" w:space="0" w:color="auto"/>
              <w:right w:val="single" w:sz="4" w:space="0" w:color="000000"/>
            </w:tcBorders>
            <w:noWrap/>
            <w:vAlign w:val="bottom"/>
          </w:tcPr>
          <w:p w14:paraId="5A5507B6"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18.</w:t>
            </w:r>
            <w:r w:rsidRPr="00B97A8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97A8E" w:rsidRPr="00B97A8E" w14:paraId="7C790B27" w14:textId="77777777" w:rsidTr="0051751B">
        <w:trPr>
          <w:trHeight w:val="704"/>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58CAF07F" w14:textId="77777777" w:rsidR="00BE2572" w:rsidRPr="00B97A8E" w:rsidRDefault="00BE2572" w:rsidP="0051751B">
            <w:pPr>
              <w:widowControl w:val="0"/>
              <w:tabs>
                <w:tab w:val="left" w:pos="855"/>
              </w:tabs>
              <w:ind w:left="360"/>
              <w:rPr>
                <w:rFonts w:ascii="GHEA Grapalat" w:hAnsi="GHEA Grapalat"/>
                <w:sz w:val="20"/>
                <w:szCs w:val="20"/>
              </w:rPr>
            </w:pPr>
            <w:r w:rsidRPr="00B97A8E">
              <w:rPr>
                <w:rFonts w:ascii="GHEA Grapalat" w:hAnsi="GHEA Grapalat"/>
                <w:sz w:val="20"/>
                <w:szCs w:val="20"/>
              </w:rPr>
              <w:t>19.</w:t>
            </w:r>
            <w:r w:rsidRPr="00B97A8E">
              <w:rPr>
                <w:rFonts w:ascii="GHEA Grapalat" w:hAnsi="GHEA Grapalat"/>
                <w:sz w:val="20"/>
                <w:szCs w:val="20"/>
                <w:lang w:val="en-US"/>
              </w:rPr>
              <w:tab/>
            </w:r>
            <w:r w:rsidRPr="00B97A8E">
              <w:rPr>
                <w:rFonts w:ascii="GHEA Grapalat" w:hAnsi="GHEA Grapalat"/>
                <w:sz w:val="20"/>
                <w:szCs w:val="20"/>
              </w:rPr>
              <w:t>Условия оплаты: &lt;акцептованный платеж&gt;</w:t>
            </w:r>
          </w:p>
        </w:tc>
      </w:tr>
      <w:tr w:rsidR="00B97A8E" w:rsidRPr="00B97A8E" w14:paraId="0BA79831" w14:textId="77777777" w:rsidTr="0051751B">
        <w:trPr>
          <w:trHeight w:val="77"/>
          <w:jc w:val="center"/>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4AADE143" w14:textId="77777777" w:rsidR="00BE2572" w:rsidRPr="00B97A8E" w:rsidRDefault="00BE2572" w:rsidP="0051751B">
            <w:pPr>
              <w:widowControl w:val="0"/>
              <w:tabs>
                <w:tab w:val="left" w:pos="855"/>
              </w:tabs>
              <w:ind w:left="360"/>
              <w:rPr>
                <w:rFonts w:ascii="GHEA Grapalat" w:hAnsi="GHEA Grapalat"/>
                <w:sz w:val="20"/>
                <w:szCs w:val="20"/>
                <w:lang w:val="en-US"/>
              </w:rPr>
            </w:pPr>
            <w:r w:rsidRPr="00B97A8E">
              <w:rPr>
                <w:rFonts w:ascii="GHEA Grapalat" w:hAnsi="GHEA Grapalat"/>
                <w:sz w:val="20"/>
                <w:szCs w:val="20"/>
              </w:rPr>
              <w:t>20.</w:t>
            </w:r>
            <w:r w:rsidRPr="00B97A8E">
              <w:rPr>
                <w:rFonts w:ascii="GHEA Grapalat" w:hAnsi="GHEA Grapalat"/>
                <w:sz w:val="20"/>
                <w:szCs w:val="20"/>
                <w:lang w:val="en-US"/>
              </w:rPr>
              <w:tab/>
            </w:r>
            <w:r w:rsidRPr="00B97A8E">
              <w:rPr>
                <w:rFonts w:ascii="GHEA Grapalat" w:hAnsi="GHEA Grapalat"/>
                <w:sz w:val="20"/>
                <w:szCs w:val="20"/>
              </w:rPr>
              <w:t>Количество прилагаемых страниц: --- страниц</w:t>
            </w:r>
          </w:p>
        </w:tc>
      </w:tr>
      <w:tr w:rsidR="00B97A8E" w:rsidRPr="00B97A8E" w14:paraId="73A66590" w14:textId="77777777" w:rsidTr="0051751B">
        <w:trPr>
          <w:trHeight w:val="1226"/>
          <w:jc w:val="center"/>
        </w:trPr>
        <w:tc>
          <w:tcPr>
            <w:tcW w:w="5616" w:type="dxa"/>
            <w:tcBorders>
              <w:top w:val="nil"/>
              <w:left w:val="single" w:sz="4" w:space="0" w:color="auto"/>
              <w:bottom w:val="single" w:sz="4" w:space="0" w:color="auto"/>
              <w:right w:val="single" w:sz="4" w:space="0" w:color="auto"/>
            </w:tcBorders>
            <w:noWrap/>
            <w:vAlign w:val="bottom"/>
          </w:tcPr>
          <w:p w14:paraId="378642E7" w14:textId="77777777" w:rsidR="00BE2572" w:rsidRPr="00B97A8E" w:rsidRDefault="00BE2572" w:rsidP="0051751B">
            <w:pPr>
              <w:widowControl w:val="0"/>
              <w:tabs>
                <w:tab w:val="left" w:pos="851"/>
              </w:tabs>
              <w:rPr>
                <w:rFonts w:ascii="GHEA Grapalat" w:hAnsi="GHEA Grapalat" w:cs="Sylfaen"/>
                <w:sz w:val="20"/>
                <w:szCs w:val="20"/>
              </w:rPr>
            </w:pPr>
            <w:r w:rsidRPr="00B97A8E">
              <w:rPr>
                <w:rFonts w:ascii="GHEA Grapalat" w:hAnsi="GHEA Grapalat"/>
                <w:sz w:val="20"/>
                <w:szCs w:val="20"/>
              </w:rPr>
              <w:t>22.а.</w:t>
            </w:r>
            <w:r w:rsidRPr="00B97A8E">
              <w:rPr>
                <w:rFonts w:ascii="GHEA Grapalat" w:hAnsi="GHEA Grapalat"/>
                <w:sz w:val="20"/>
                <w:szCs w:val="20"/>
              </w:rPr>
              <w:tab/>
              <w:t>Подписи бенефициара</w:t>
            </w:r>
          </w:p>
          <w:p w14:paraId="34C16D1D" w14:textId="77777777" w:rsidR="00BE2572" w:rsidRPr="00B97A8E" w:rsidRDefault="00BE2572" w:rsidP="0051751B">
            <w:pPr>
              <w:widowControl w:val="0"/>
              <w:rPr>
                <w:rFonts w:ascii="GHEA Grapalat" w:hAnsi="GHEA Grapalat" w:cs="Sylfaen"/>
                <w:sz w:val="20"/>
                <w:szCs w:val="20"/>
              </w:rPr>
            </w:pPr>
          </w:p>
          <w:p w14:paraId="7B83B92A" w14:textId="77777777" w:rsidR="00BE2572" w:rsidRPr="00B97A8E" w:rsidRDefault="00BE2572" w:rsidP="0051751B">
            <w:pPr>
              <w:widowControl w:val="0"/>
              <w:jc w:val="right"/>
              <w:rPr>
                <w:rFonts w:ascii="GHEA Grapalat" w:hAnsi="GHEA Grapalat" w:cs="Tahoma"/>
                <w:sz w:val="20"/>
                <w:szCs w:val="20"/>
              </w:rPr>
            </w:pPr>
            <w:r w:rsidRPr="00B97A8E">
              <w:rPr>
                <w:rFonts w:ascii="GHEA Grapalat" w:hAnsi="GHEA Grapalat"/>
                <w:sz w:val="20"/>
                <w:szCs w:val="20"/>
              </w:rPr>
              <w:t>/____________________/</w:t>
            </w:r>
          </w:p>
          <w:p w14:paraId="0D3E97E5" w14:textId="77777777" w:rsidR="00BE2572" w:rsidRPr="00B97A8E" w:rsidRDefault="00BE2572" w:rsidP="0051751B">
            <w:pPr>
              <w:widowControl w:val="0"/>
              <w:jc w:val="right"/>
              <w:rPr>
                <w:rFonts w:ascii="GHEA Grapalat" w:hAnsi="GHEA Grapalat" w:cs="Sylfaen"/>
                <w:sz w:val="20"/>
                <w:szCs w:val="20"/>
              </w:rPr>
            </w:pPr>
            <w:r w:rsidRPr="00B97A8E">
              <w:rPr>
                <w:rFonts w:ascii="GHEA Grapalat" w:hAnsi="GHEA Grapalat"/>
                <w:sz w:val="20"/>
                <w:szCs w:val="20"/>
              </w:rPr>
              <w:t>/____________________/</w:t>
            </w:r>
          </w:p>
          <w:p w14:paraId="3555F313" w14:textId="77777777" w:rsidR="00BE2572" w:rsidRPr="00B97A8E" w:rsidRDefault="00BE2572" w:rsidP="0051751B">
            <w:pPr>
              <w:widowControl w:val="0"/>
              <w:rPr>
                <w:rFonts w:ascii="GHEA Grapalat" w:hAnsi="GHEA Grapalat" w:cs="Sylfaen"/>
                <w:sz w:val="20"/>
                <w:szCs w:val="20"/>
              </w:rPr>
            </w:pPr>
          </w:p>
          <w:p w14:paraId="3D5AF34C" w14:textId="77777777" w:rsidR="00BE2572" w:rsidRPr="00B97A8E" w:rsidRDefault="00BE2572" w:rsidP="0051751B">
            <w:pPr>
              <w:widowControl w:val="0"/>
              <w:tabs>
                <w:tab w:val="left" w:pos="4545"/>
              </w:tabs>
              <w:rPr>
                <w:rFonts w:ascii="GHEA Grapalat" w:hAnsi="GHEA Grapalat" w:cs="Sylfaen"/>
                <w:sz w:val="20"/>
                <w:szCs w:val="20"/>
              </w:rPr>
            </w:pPr>
            <w:r w:rsidRPr="00B97A8E">
              <w:rPr>
                <w:rFonts w:ascii="GHEA Grapalat" w:hAnsi="GHEA Grapalat"/>
                <w:sz w:val="20"/>
                <w:szCs w:val="20"/>
              </w:rPr>
              <w:t>22.б.</w:t>
            </w:r>
            <w:r w:rsidRPr="00B97A8E">
              <w:rPr>
                <w:rFonts w:ascii="GHEA Grapalat" w:hAnsi="GHEA Grapalat"/>
                <w:sz w:val="20"/>
                <w:szCs w:val="20"/>
              </w:rPr>
              <w:tab/>
              <w:t>М. П.</w:t>
            </w:r>
          </w:p>
          <w:p w14:paraId="65348AD1" w14:textId="77777777" w:rsidR="00BE2572" w:rsidRPr="00B97A8E" w:rsidRDefault="00BE2572" w:rsidP="0051751B">
            <w:pPr>
              <w:widowControl w:val="0"/>
              <w:rPr>
                <w:rFonts w:ascii="GHEA Grapalat" w:hAnsi="GHEA Grapalat" w:cs="Sylfaen"/>
                <w:sz w:val="20"/>
                <w:szCs w:val="20"/>
              </w:rPr>
            </w:pPr>
          </w:p>
        </w:tc>
        <w:tc>
          <w:tcPr>
            <w:tcW w:w="4909" w:type="dxa"/>
            <w:tcBorders>
              <w:top w:val="nil"/>
              <w:left w:val="nil"/>
              <w:bottom w:val="single" w:sz="4" w:space="0" w:color="auto"/>
              <w:right w:val="single" w:sz="4" w:space="0" w:color="auto"/>
            </w:tcBorders>
            <w:noWrap/>
          </w:tcPr>
          <w:p w14:paraId="2BBE5675" w14:textId="77777777" w:rsidR="00BE2572" w:rsidRPr="00B97A8E" w:rsidRDefault="00BE2572" w:rsidP="0051751B">
            <w:pPr>
              <w:widowControl w:val="0"/>
              <w:tabs>
                <w:tab w:val="left" w:pos="905"/>
              </w:tabs>
              <w:rPr>
                <w:rFonts w:ascii="GHEA Grapalat" w:hAnsi="GHEA Grapalat" w:cs="Sylfaen"/>
                <w:sz w:val="20"/>
                <w:szCs w:val="20"/>
              </w:rPr>
            </w:pPr>
            <w:r w:rsidRPr="00B97A8E">
              <w:rPr>
                <w:rFonts w:ascii="GHEA Grapalat" w:hAnsi="GHEA Grapalat"/>
                <w:sz w:val="20"/>
                <w:szCs w:val="20"/>
              </w:rPr>
              <w:t>21.а.</w:t>
            </w:r>
            <w:r w:rsidRPr="00B97A8E">
              <w:rPr>
                <w:rFonts w:ascii="GHEA Grapalat" w:hAnsi="GHEA Grapalat"/>
                <w:sz w:val="20"/>
                <w:szCs w:val="20"/>
              </w:rPr>
              <w:tab/>
            </w:r>
            <w:r w:rsidRPr="00B97A8E">
              <w:rPr>
                <w:rFonts w:ascii="Calibri" w:hAnsi="Calibri" w:cs="Calibri"/>
                <w:sz w:val="20"/>
                <w:szCs w:val="20"/>
              </w:rPr>
              <w:t> </w:t>
            </w:r>
            <w:r w:rsidRPr="00B97A8E">
              <w:rPr>
                <w:rFonts w:ascii="GHEA Grapalat" w:hAnsi="GHEA Grapalat"/>
                <w:sz w:val="20"/>
                <w:szCs w:val="20"/>
              </w:rPr>
              <w:t>Подписи плательщика:</w:t>
            </w:r>
          </w:p>
          <w:p w14:paraId="40079AE0" w14:textId="77777777" w:rsidR="00BE2572" w:rsidRPr="00B97A8E" w:rsidRDefault="00BE2572" w:rsidP="0051751B">
            <w:pPr>
              <w:widowControl w:val="0"/>
              <w:rPr>
                <w:rFonts w:ascii="GHEA Grapalat" w:hAnsi="GHEA Grapalat" w:cs="Sylfaen"/>
                <w:sz w:val="20"/>
                <w:szCs w:val="20"/>
              </w:rPr>
            </w:pPr>
          </w:p>
          <w:p w14:paraId="7ECD4B14" w14:textId="77777777" w:rsidR="00BE2572" w:rsidRPr="00B97A8E" w:rsidRDefault="00BE2572" w:rsidP="0051751B">
            <w:pPr>
              <w:widowControl w:val="0"/>
              <w:jc w:val="right"/>
              <w:rPr>
                <w:rFonts w:ascii="GHEA Grapalat" w:hAnsi="GHEA Grapalat" w:cs="Sylfaen"/>
                <w:sz w:val="20"/>
                <w:szCs w:val="20"/>
              </w:rPr>
            </w:pPr>
            <w:r w:rsidRPr="00B97A8E">
              <w:rPr>
                <w:rFonts w:ascii="GHEA Grapalat" w:hAnsi="GHEA Grapalat"/>
                <w:sz w:val="20"/>
                <w:szCs w:val="20"/>
              </w:rPr>
              <w:t>/____________________/</w:t>
            </w:r>
          </w:p>
          <w:p w14:paraId="635D3E84" w14:textId="77777777" w:rsidR="00BE2572" w:rsidRPr="00B97A8E" w:rsidRDefault="00BE2572" w:rsidP="0051751B">
            <w:pPr>
              <w:widowControl w:val="0"/>
              <w:jc w:val="right"/>
              <w:rPr>
                <w:rFonts w:ascii="GHEA Grapalat" w:hAnsi="GHEA Grapalat" w:cs="Sylfaen"/>
                <w:sz w:val="20"/>
                <w:szCs w:val="20"/>
              </w:rPr>
            </w:pPr>
            <w:r w:rsidRPr="00B97A8E">
              <w:rPr>
                <w:rFonts w:ascii="GHEA Grapalat" w:hAnsi="GHEA Grapalat"/>
                <w:sz w:val="20"/>
                <w:szCs w:val="20"/>
              </w:rPr>
              <w:t>/____________________/</w:t>
            </w:r>
          </w:p>
          <w:p w14:paraId="0B34349C" w14:textId="77777777" w:rsidR="00BE2572" w:rsidRPr="00B97A8E" w:rsidRDefault="00BE2572" w:rsidP="0051751B">
            <w:pPr>
              <w:widowControl w:val="0"/>
              <w:rPr>
                <w:rFonts w:ascii="GHEA Grapalat" w:hAnsi="GHEA Grapalat" w:cs="Sylfaen"/>
                <w:sz w:val="20"/>
                <w:szCs w:val="20"/>
              </w:rPr>
            </w:pPr>
          </w:p>
          <w:p w14:paraId="6CD2F24D" w14:textId="77777777" w:rsidR="00BE2572" w:rsidRPr="00B97A8E" w:rsidRDefault="00BE2572" w:rsidP="0051751B">
            <w:pPr>
              <w:widowControl w:val="0"/>
              <w:tabs>
                <w:tab w:val="left" w:pos="4539"/>
              </w:tabs>
              <w:rPr>
                <w:rFonts w:ascii="GHEA Grapalat" w:hAnsi="GHEA Grapalat" w:cs="Sylfaen"/>
                <w:sz w:val="20"/>
                <w:szCs w:val="20"/>
              </w:rPr>
            </w:pPr>
            <w:r w:rsidRPr="00B97A8E">
              <w:rPr>
                <w:rFonts w:ascii="GHEA Grapalat" w:hAnsi="GHEA Grapalat"/>
                <w:sz w:val="20"/>
                <w:szCs w:val="20"/>
              </w:rPr>
              <w:t>21.б.</w:t>
            </w:r>
            <w:r w:rsidRPr="00B97A8E">
              <w:rPr>
                <w:rFonts w:ascii="GHEA Grapalat" w:hAnsi="GHEA Grapalat"/>
                <w:sz w:val="20"/>
                <w:szCs w:val="20"/>
              </w:rPr>
              <w:tab/>
              <w:t>М. П.</w:t>
            </w:r>
          </w:p>
        </w:tc>
      </w:tr>
      <w:tr w:rsidR="00B97A8E" w:rsidRPr="00B97A8E" w14:paraId="5B3386A3" w14:textId="77777777" w:rsidTr="0051751B">
        <w:trPr>
          <w:trHeight w:val="2194"/>
          <w:jc w:val="center"/>
        </w:trPr>
        <w:tc>
          <w:tcPr>
            <w:tcW w:w="5616" w:type="dxa"/>
            <w:tcBorders>
              <w:top w:val="single" w:sz="4" w:space="0" w:color="auto"/>
              <w:left w:val="single" w:sz="4" w:space="0" w:color="auto"/>
              <w:right w:val="single" w:sz="4" w:space="0" w:color="auto"/>
            </w:tcBorders>
            <w:noWrap/>
            <w:vAlign w:val="bottom"/>
          </w:tcPr>
          <w:p w14:paraId="51932D3D" w14:textId="77777777" w:rsidR="00BE2572" w:rsidRPr="00B97A8E" w:rsidRDefault="00BE2572" w:rsidP="0051751B">
            <w:pPr>
              <w:widowControl w:val="0"/>
              <w:rPr>
                <w:rFonts w:ascii="GHEA Grapalat" w:hAnsi="GHEA Grapalat" w:cs="Tahoma"/>
                <w:sz w:val="20"/>
                <w:szCs w:val="20"/>
              </w:rPr>
            </w:pPr>
            <w:r w:rsidRPr="00B97A8E">
              <w:rPr>
                <w:rFonts w:ascii="GHEA Grapalat" w:hAnsi="GHEA Grapalat"/>
                <w:sz w:val="20"/>
                <w:szCs w:val="20"/>
              </w:rPr>
              <w:t>24.а.</w:t>
            </w:r>
            <w:r w:rsidRPr="00B97A8E">
              <w:rPr>
                <w:rFonts w:ascii="GHEA Grapalat" w:hAnsi="GHEA Grapalat"/>
                <w:sz w:val="20"/>
                <w:szCs w:val="20"/>
              </w:rPr>
              <w:tab/>
              <w:t xml:space="preserve"> Обслуживающая бенефициара финансовая организация </w:t>
            </w:r>
          </w:p>
          <w:p w14:paraId="163B549B" w14:textId="77777777" w:rsidR="00BE2572" w:rsidRPr="00B97A8E" w:rsidRDefault="00BE2572" w:rsidP="0051751B">
            <w:pPr>
              <w:widowControl w:val="0"/>
              <w:rPr>
                <w:rFonts w:ascii="GHEA Grapalat" w:hAnsi="GHEA Grapalat"/>
                <w:sz w:val="20"/>
                <w:szCs w:val="20"/>
              </w:rPr>
            </w:pPr>
          </w:p>
          <w:p w14:paraId="7D2970CF" w14:textId="77777777" w:rsidR="00BE2572" w:rsidRPr="00B97A8E" w:rsidRDefault="00BE2572" w:rsidP="0051751B">
            <w:pPr>
              <w:widowControl w:val="0"/>
              <w:jc w:val="right"/>
              <w:rPr>
                <w:rFonts w:ascii="GHEA Grapalat" w:hAnsi="GHEA Grapalat" w:cs="Tahoma"/>
                <w:sz w:val="20"/>
                <w:szCs w:val="20"/>
              </w:rPr>
            </w:pPr>
            <w:r w:rsidRPr="00B97A8E">
              <w:rPr>
                <w:rFonts w:ascii="GHEA Grapalat" w:hAnsi="GHEA Grapalat"/>
                <w:sz w:val="20"/>
                <w:szCs w:val="20"/>
              </w:rPr>
              <w:t>/____________________/</w:t>
            </w:r>
          </w:p>
          <w:p w14:paraId="39D99F60" w14:textId="77777777" w:rsidR="00BE2572" w:rsidRPr="00B97A8E" w:rsidRDefault="00BE2572" w:rsidP="0051751B">
            <w:pPr>
              <w:widowControl w:val="0"/>
              <w:ind w:left="3828" w:right="13"/>
              <w:jc w:val="both"/>
              <w:rPr>
                <w:rFonts w:ascii="GHEA Grapalat" w:hAnsi="GHEA Grapalat" w:cs="Sylfaen"/>
                <w:sz w:val="20"/>
                <w:szCs w:val="20"/>
                <w:vertAlign w:val="superscript"/>
              </w:rPr>
            </w:pPr>
            <w:r w:rsidRPr="00B97A8E">
              <w:rPr>
                <w:rFonts w:ascii="GHEA Grapalat" w:hAnsi="GHEA Grapalat"/>
                <w:sz w:val="20"/>
                <w:szCs w:val="20"/>
                <w:vertAlign w:val="superscript"/>
              </w:rPr>
              <w:t>подпись/</w:t>
            </w:r>
          </w:p>
          <w:p w14:paraId="32AF49C3" w14:textId="77777777" w:rsidR="00BE2572" w:rsidRPr="00B97A8E" w:rsidRDefault="00BE2572" w:rsidP="0051751B">
            <w:pPr>
              <w:widowControl w:val="0"/>
              <w:rPr>
                <w:rFonts w:ascii="GHEA Grapalat" w:hAnsi="GHEA Grapalat" w:cs="Arial"/>
                <w:sz w:val="20"/>
                <w:szCs w:val="20"/>
              </w:rPr>
            </w:pPr>
          </w:p>
        </w:tc>
        <w:tc>
          <w:tcPr>
            <w:tcW w:w="4909" w:type="dxa"/>
            <w:tcBorders>
              <w:top w:val="single" w:sz="4" w:space="0" w:color="auto"/>
              <w:left w:val="nil"/>
              <w:right w:val="single" w:sz="4" w:space="0" w:color="auto"/>
            </w:tcBorders>
            <w:noWrap/>
          </w:tcPr>
          <w:p w14:paraId="09AD8CE5" w14:textId="77777777" w:rsidR="00BE2572" w:rsidRPr="00B97A8E" w:rsidRDefault="00BE2572" w:rsidP="0051751B">
            <w:pPr>
              <w:widowControl w:val="0"/>
              <w:rPr>
                <w:rFonts w:ascii="GHEA Grapalat" w:hAnsi="GHEA Grapalat" w:cs="Tahoma"/>
                <w:sz w:val="20"/>
                <w:szCs w:val="20"/>
              </w:rPr>
            </w:pPr>
            <w:r w:rsidRPr="00B97A8E">
              <w:rPr>
                <w:rFonts w:ascii="GHEA Grapalat" w:hAnsi="GHEA Grapalat"/>
                <w:sz w:val="20"/>
                <w:szCs w:val="20"/>
              </w:rPr>
              <w:t>23.а.</w:t>
            </w:r>
            <w:r w:rsidRPr="00B97A8E">
              <w:rPr>
                <w:rFonts w:ascii="GHEA Grapalat" w:hAnsi="GHEA Grapalat"/>
                <w:sz w:val="20"/>
                <w:szCs w:val="20"/>
              </w:rPr>
              <w:tab/>
              <w:t xml:space="preserve"> Обслуживающая плательщика финансовая организация </w:t>
            </w:r>
          </w:p>
          <w:p w14:paraId="6202D281" w14:textId="77777777" w:rsidR="00BE2572" w:rsidRPr="00B97A8E" w:rsidRDefault="00BE2572" w:rsidP="0051751B">
            <w:pPr>
              <w:widowControl w:val="0"/>
              <w:rPr>
                <w:rFonts w:ascii="GHEA Grapalat" w:hAnsi="GHEA Grapalat" w:cs="Tahoma"/>
                <w:sz w:val="20"/>
                <w:szCs w:val="20"/>
              </w:rPr>
            </w:pPr>
          </w:p>
          <w:p w14:paraId="21528A3D" w14:textId="77777777" w:rsidR="00BE2572" w:rsidRPr="00B97A8E" w:rsidRDefault="00BE2572" w:rsidP="0051751B">
            <w:pPr>
              <w:widowControl w:val="0"/>
              <w:jc w:val="right"/>
              <w:rPr>
                <w:rFonts w:ascii="GHEA Grapalat" w:hAnsi="GHEA Grapalat" w:cs="Tahoma"/>
                <w:sz w:val="20"/>
                <w:szCs w:val="20"/>
              </w:rPr>
            </w:pPr>
            <w:r w:rsidRPr="00B97A8E">
              <w:rPr>
                <w:rFonts w:ascii="GHEA Grapalat" w:hAnsi="GHEA Grapalat"/>
                <w:sz w:val="20"/>
                <w:szCs w:val="20"/>
              </w:rPr>
              <w:t>/____________________/</w:t>
            </w:r>
          </w:p>
          <w:p w14:paraId="768E04CC" w14:textId="77777777" w:rsidR="00BE2572" w:rsidRPr="00B97A8E" w:rsidRDefault="00BE2572" w:rsidP="0051751B">
            <w:pPr>
              <w:widowControl w:val="0"/>
              <w:ind w:right="983"/>
              <w:jc w:val="right"/>
              <w:rPr>
                <w:rFonts w:ascii="GHEA Grapalat" w:hAnsi="GHEA Grapalat" w:cs="Sylfaen"/>
                <w:sz w:val="20"/>
                <w:szCs w:val="20"/>
                <w:vertAlign w:val="superscript"/>
              </w:rPr>
            </w:pPr>
            <w:r w:rsidRPr="00B97A8E">
              <w:rPr>
                <w:rFonts w:ascii="GHEA Grapalat" w:hAnsi="GHEA Grapalat"/>
                <w:sz w:val="20"/>
                <w:szCs w:val="20"/>
                <w:vertAlign w:val="superscript"/>
              </w:rPr>
              <w:t>/подпись/</w:t>
            </w:r>
          </w:p>
          <w:p w14:paraId="415B009E" w14:textId="77777777" w:rsidR="00BE2572" w:rsidRPr="00B97A8E" w:rsidRDefault="00BE2572" w:rsidP="0051751B">
            <w:pPr>
              <w:widowControl w:val="0"/>
              <w:rPr>
                <w:rFonts w:ascii="GHEA Grapalat" w:hAnsi="GHEA Grapalat" w:cs="Arial"/>
                <w:sz w:val="20"/>
                <w:szCs w:val="20"/>
              </w:rPr>
            </w:pPr>
          </w:p>
        </w:tc>
      </w:tr>
      <w:tr w:rsidR="00B97A8E" w:rsidRPr="00B97A8E" w14:paraId="46E8B106" w14:textId="77777777" w:rsidTr="0051751B">
        <w:trPr>
          <w:trHeight w:val="87"/>
          <w:jc w:val="center"/>
        </w:trPr>
        <w:tc>
          <w:tcPr>
            <w:tcW w:w="5616" w:type="dxa"/>
            <w:tcBorders>
              <w:top w:val="nil"/>
              <w:left w:val="single" w:sz="4" w:space="0" w:color="auto"/>
              <w:bottom w:val="single" w:sz="4" w:space="0" w:color="auto"/>
              <w:right w:val="single" w:sz="4" w:space="0" w:color="auto"/>
            </w:tcBorders>
            <w:noWrap/>
            <w:vAlign w:val="bottom"/>
          </w:tcPr>
          <w:p w14:paraId="62C101DD" w14:textId="77777777" w:rsidR="00BE2572" w:rsidRPr="00B97A8E" w:rsidRDefault="00BE2572" w:rsidP="0051751B">
            <w:pPr>
              <w:widowControl w:val="0"/>
              <w:tabs>
                <w:tab w:val="left" w:pos="4678"/>
              </w:tabs>
              <w:rPr>
                <w:rFonts w:ascii="GHEA Grapalat" w:hAnsi="GHEA Grapalat" w:cs="Sylfaen"/>
                <w:sz w:val="20"/>
                <w:szCs w:val="20"/>
              </w:rPr>
            </w:pPr>
            <w:r w:rsidRPr="00B97A8E">
              <w:rPr>
                <w:rFonts w:ascii="GHEA Grapalat" w:hAnsi="GHEA Grapalat"/>
                <w:sz w:val="20"/>
                <w:szCs w:val="20"/>
              </w:rPr>
              <w:t>24.б.</w:t>
            </w:r>
            <w:r w:rsidRPr="00B97A8E">
              <w:rPr>
                <w:rFonts w:ascii="GHEA Grapalat" w:hAnsi="GHEA Grapalat"/>
                <w:sz w:val="20"/>
                <w:szCs w:val="20"/>
              </w:rPr>
              <w:tab/>
              <w:t>М. П.</w:t>
            </w:r>
          </w:p>
          <w:p w14:paraId="217175A5" w14:textId="77777777" w:rsidR="00BE2572" w:rsidRPr="00B97A8E" w:rsidRDefault="00BE2572" w:rsidP="0051751B">
            <w:pPr>
              <w:widowControl w:val="0"/>
              <w:rPr>
                <w:rFonts w:ascii="GHEA Grapalat" w:hAnsi="GHEA Grapalat" w:cs="Sylfaen"/>
                <w:sz w:val="20"/>
                <w:szCs w:val="20"/>
              </w:rPr>
            </w:pPr>
          </w:p>
          <w:p w14:paraId="18BB062C" w14:textId="77777777" w:rsidR="00BE2572" w:rsidRPr="00B97A8E" w:rsidRDefault="00BE2572" w:rsidP="0051751B">
            <w:pPr>
              <w:widowControl w:val="0"/>
              <w:ind w:right="155"/>
              <w:jc w:val="right"/>
              <w:rPr>
                <w:rFonts w:ascii="GHEA Grapalat" w:hAnsi="GHEA Grapalat" w:cs="Sylfaen"/>
                <w:sz w:val="20"/>
                <w:szCs w:val="20"/>
                <w:lang w:val="en-US"/>
              </w:rPr>
            </w:pPr>
            <w:r w:rsidRPr="00B97A8E">
              <w:rPr>
                <w:rFonts w:ascii="GHEA Grapalat" w:hAnsi="GHEA Grapalat"/>
                <w:sz w:val="20"/>
                <w:szCs w:val="20"/>
              </w:rPr>
              <w:t xml:space="preserve">24.в"___" ___ 20___ г. </w:t>
            </w:r>
          </w:p>
        </w:tc>
        <w:tc>
          <w:tcPr>
            <w:tcW w:w="4909" w:type="dxa"/>
            <w:tcBorders>
              <w:top w:val="nil"/>
              <w:left w:val="nil"/>
              <w:bottom w:val="single" w:sz="4" w:space="0" w:color="auto"/>
              <w:right w:val="single" w:sz="4" w:space="0" w:color="auto"/>
            </w:tcBorders>
            <w:noWrap/>
            <w:vAlign w:val="bottom"/>
          </w:tcPr>
          <w:p w14:paraId="59E8878C" w14:textId="77777777" w:rsidR="00BE2572" w:rsidRPr="00B97A8E" w:rsidRDefault="00BE2572" w:rsidP="0051751B">
            <w:pPr>
              <w:widowControl w:val="0"/>
              <w:tabs>
                <w:tab w:val="left" w:pos="4554"/>
              </w:tabs>
              <w:rPr>
                <w:rFonts w:ascii="GHEA Grapalat" w:hAnsi="GHEA Grapalat" w:cs="Sylfaen"/>
                <w:sz w:val="20"/>
                <w:szCs w:val="20"/>
              </w:rPr>
            </w:pPr>
            <w:r w:rsidRPr="00B97A8E">
              <w:rPr>
                <w:rFonts w:ascii="GHEA Grapalat" w:hAnsi="GHEA Grapalat"/>
                <w:sz w:val="20"/>
                <w:szCs w:val="20"/>
              </w:rPr>
              <w:t>23.б.</w:t>
            </w:r>
            <w:r w:rsidRPr="00B97A8E">
              <w:rPr>
                <w:rFonts w:ascii="GHEA Grapalat" w:hAnsi="GHEA Grapalat"/>
                <w:sz w:val="20"/>
                <w:szCs w:val="20"/>
              </w:rPr>
              <w:tab/>
              <w:t>М. П.</w:t>
            </w:r>
          </w:p>
          <w:p w14:paraId="48A4DD3A" w14:textId="77777777" w:rsidR="00BE2572" w:rsidRPr="00B97A8E" w:rsidRDefault="00BE2572" w:rsidP="0051751B">
            <w:pPr>
              <w:widowControl w:val="0"/>
              <w:rPr>
                <w:rFonts w:ascii="GHEA Grapalat" w:hAnsi="GHEA Grapalat"/>
                <w:sz w:val="20"/>
                <w:szCs w:val="20"/>
              </w:rPr>
            </w:pPr>
          </w:p>
          <w:p w14:paraId="77C7CBF7" w14:textId="77777777" w:rsidR="00BE2572" w:rsidRPr="00B97A8E" w:rsidRDefault="00BE2572" w:rsidP="0051751B">
            <w:pPr>
              <w:widowControl w:val="0"/>
              <w:jc w:val="right"/>
              <w:rPr>
                <w:rFonts w:ascii="GHEA Grapalat" w:hAnsi="GHEA Grapalat" w:cs="Sylfaen"/>
                <w:sz w:val="20"/>
                <w:szCs w:val="20"/>
              </w:rPr>
            </w:pPr>
            <w:r w:rsidRPr="00B97A8E">
              <w:rPr>
                <w:rFonts w:ascii="GHEA Grapalat" w:hAnsi="GHEA Grapalat"/>
                <w:sz w:val="20"/>
                <w:szCs w:val="20"/>
              </w:rPr>
              <w:t>23.в Дата исполнения: "___" ___ 20___г.</w:t>
            </w:r>
          </w:p>
        </w:tc>
      </w:tr>
    </w:tbl>
    <w:p w14:paraId="021431A9" w14:textId="77777777" w:rsidR="00BE2572" w:rsidRPr="00B97A8E" w:rsidRDefault="00BE2572" w:rsidP="00BE2572">
      <w:pPr>
        <w:rPr>
          <w:rFonts w:ascii="GHEA Grapalat" w:hAnsi="GHEA Grapalat" w:cs="Sylfaen"/>
        </w:rPr>
      </w:pPr>
      <w:r w:rsidRPr="00B97A8E">
        <w:rPr>
          <w:rFonts w:ascii="GHEA Grapalat" w:hAnsi="GHEA Grapalat" w:cs="Sylfaen"/>
        </w:rPr>
        <w:lastRenderedPageBreak/>
        <w:t xml:space="preserve">*  </w:t>
      </w:r>
      <w:r w:rsidRPr="00B97A8E">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008BA2" w14:textId="4B87AF65" w:rsidR="00BE2572" w:rsidRPr="00B97A8E" w:rsidRDefault="00BE2572" w:rsidP="004A6E6F">
      <w:pPr>
        <w:jc w:val="center"/>
        <w:rPr>
          <w:rFonts w:ascii="GHEA Grapalat" w:hAnsi="GHEA Grapalat"/>
          <w:b/>
          <w:sz w:val="20"/>
          <w:szCs w:val="20"/>
        </w:rPr>
      </w:pPr>
      <w:r w:rsidRPr="00B97A8E">
        <w:rPr>
          <w:rFonts w:ascii="GHEA Grapalat" w:hAnsi="GHEA Grapalat" w:cs="Sylfaen"/>
        </w:rPr>
        <w:br w:type="page"/>
      </w:r>
      <w:r w:rsidRPr="00B97A8E">
        <w:rPr>
          <w:rFonts w:ascii="GHEA Grapalat" w:hAnsi="GHEA Grapalat"/>
          <w:b/>
          <w:sz w:val="20"/>
          <w:szCs w:val="20"/>
        </w:rPr>
        <w:lastRenderedPageBreak/>
        <w:t xml:space="preserve">Обязательные реквизиты платежного требования </w:t>
      </w:r>
      <w:r w:rsidRPr="00B97A8E">
        <w:rPr>
          <w:rFonts w:ascii="GHEA Grapalat" w:hAnsi="GHEA Grapalat"/>
          <w:b/>
          <w:sz w:val="20"/>
          <w:szCs w:val="20"/>
        </w:rPr>
        <w:br/>
        <w:t>и руководство по его заполнению</w:t>
      </w:r>
    </w:p>
    <w:p w14:paraId="2F608125" w14:textId="77777777" w:rsidR="004A6E6F" w:rsidRPr="00B97A8E" w:rsidRDefault="004A6E6F" w:rsidP="004A6E6F">
      <w:pPr>
        <w:jc w:val="center"/>
        <w:rPr>
          <w:rFonts w:ascii="GHEA Grapalat" w:hAnsi="GHEA Grapal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97A8E" w:rsidRPr="00B97A8E" w14:paraId="2561EB34" w14:textId="77777777" w:rsidTr="00967A2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F990A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14:paraId="0C2E54F8"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14:paraId="687E77D2"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Наличие указанного поля/</w:t>
            </w:r>
          </w:p>
          <w:p w14:paraId="56C7A94D"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14:paraId="44B6CC09" w14:textId="688C9841"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Требование о заполнении реквизита</w:t>
            </w:r>
          </w:p>
          <w:p w14:paraId="33BE3FAD"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14:paraId="249D917D"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Сторона,</w:t>
            </w:r>
          </w:p>
          <w:p w14:paraId="4BE32062" w14:textId="74B9F79C"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заполняющая реквизит</w:t>
            </w:r>
          </w:p>
          <w:p w14:paraId="635E1D60"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бенефициар или плательщик</w:t>
            </w:r>
          </w:p>
          <w:p w14:paraId="2C99DA8C"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(в связи с процессом закупки)</w:t>
            </w:r>
          </w:p>
        </w:tc>
      </w:tr>
      <w:tr w:rsidR="00B97A8E" w:rsidRPr="00B97A8E" w14:paraId="125D10EF" w14:textId="77777777" w:rsidTr="00967A2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88E22A"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14:paraId="7659288A"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14:paraId="55753AAE"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14:paraId="0D590B7E"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14:paraId="2C1A91EE" w14:textId="77777777" w:rsidR="00BE2572" w:rsidRPr="00B97A8E" w:rsidRDefault="00BE2572" w:rsidP="00FE0FBF">
            <w:pPr>
              <w:widowControl w:val="0"/>
              <w:jc w:val="center"/>
              <w:rPr>
                <w:rFonts w:ascii="GHEA Grapalat" w:hAnsi="GHEA Grapalat"/>
                <w:b/>
                <w:sz w:val="18"/>
                <w:szCs w:val="18"/>
              </w:rPr>
            </w:pPr>
            <w:r w:rsidRPr="00B97A8E">
              <w:rPr>
                <w:rFonts w:ascii="GHEA Grapalat" w:hAnsi="GHEA Grapalat"/>
                <w:b/>
                <w:sz w:val="18"/>
                <w:szCs w:val="18"/>
              </w:rPr>
              <w:t>5</w:t>
            </w:r>
          </w:p>
        </w:tc>
      </w:tr>
      <w:tr w:rsidR="00B97A8E" w:rsidRPr="00B97A8E" w14:paraId="74F82630"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5F608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14:paraId="41066A91"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14:paraId="2E330283"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5F41A2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309C3DB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на документе заранее заполнено "Платежное требование"</w:t>
            </w:r>
          </w:p>
        </w:tc>
      </w:tr>
      <w:tr w:rsidR="00B97A8E" w:rsidRPr="00B97A8E" w14:paraId="7193EF84"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DECA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14:paraId="52CDC91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3BA9721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E8BCA2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03D73188"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бенефициаром при представлении платежного требования в банк плательщика</w:t>
            </w:r>
          </w:p>
        </w:tc>
      </w:tr>
      <w:tr w:rsidR="00B97A8E" w:rsidRPr="00B97A8E" w14:paraId="4DEB6306"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58953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14:paraId="0862096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14:paraId="341039EB"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D8AC35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7F759C33" w14:textId="77777777" w:rsidR="00BE2572" w:rsidRPr="00B97A8E" w:rsidRDefault="00BE2572" w:rsidP="00FE0FB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14:paraId="5DF6536D" w14:textId="1D5D217F"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бенефициаром в день представления платежного требования в банк плательщика</w:t>
            </w:r>
          </w:p>
        </w:tc>
      </w:tr>
      <w:tr w:rsidR="00B97A8E" w:rsidRPr="00B97A8E" w14:paraId="48344FAD"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42C2A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14:paraId="4E319871"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FB20DD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CCA4620"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06F122F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6BD79321"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плательщиком</w:t>
            </w:r>
          </w:p>
        </w:tc>
      </w:tr>
      <w:tr w:rsidR="00B97A8E" w:rsidRPr="00B97A8E" w14:paraId="02D7A44F"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E16EE6"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14:paraId="7868393B"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16877C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FC8FEEA" w14:textId="18DAC880"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4CE8321F"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плательщиком</w:t>
            </w:r>
          </w:p>
        </w:tc>
      </w:tr>
      <w:tr w:rsidR="00B97A8E" w:rsidRPr="00B97A8E" w14:paraId="08C71DBF"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7246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14:paraId="63CC0B49"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25D9E323"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2EB739B"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0DBEDC80" w14:textId="1C4A954B"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14:paraId="6E1DD02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плательщиком</w:t>
            </w:r>
          </w:p>
        </w:tc>
      </w:tr>
      <w:tr w:rsidR="00B97A8E" w:rsidRPr="00B97A8E" w14:paraId="741906F1"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CCD711"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14:paraId="2263873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F47DD6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30521F0"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необязательно</w:t>
            </w:r>
          </w:p>
          <w:p w14:paraId="56F3E18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651F129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плательщиком</w:t>
            </w:r>
          </w:p>
        </w:tc>
      </w:tr>
      <w:tr w:rsidR="00B97A8E" w:rsidRPr="00B97A8E" w14:paraId="45E79912"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2C2E7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14:paraId="5CFF0F5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3FFCC93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FC0DEF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необязательно</w:t>
            </w:r>
          </w:p>
          <w:p w14:paraId="053646E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14:paraId="0E49F278"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плательщиком</w:t>
            </w:r>
          </w:p>
        </w:tc>
      </w:tr>
      <w:tr w:rsidR="00B97A8E" w:rsidRPr="00B97A8E" w14:paraId="792C49E1"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E81936"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14:paraId="431C060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 xml:space="preserve">наименование, или имя, фамилия </w:t>
            </w:r>
            <w:r w:rsidRPr="00B97A8E">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251F48F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C3E846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4569E2AB"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 xml:space="preserve">заполняется наименование лица, </w:t>
            </w:r>
            <w:r w:rsidRPr="00B97A8E">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14:paraId="0A299B0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lastRenderedPageBreak/>
              <w:t xml:space="preserve">заранее заполняется бенефициаром — по </w:t>
            </w:r>
            <w:r w:rsidRPr="00B97A8E">
              <w:rPr>
                <w:rFonts w:ascii="GHEA Grapalat" w:hAnsi="GHEA Grapalat"/>
                <w:sz w:val="18"/>
                <w:szCs w:val="18"/>
              </w:rPr>
              <w:lastRenderedPageBreak/>
              <w:t>приглашению</w:t>
            </w:r>
          </w:p>
        </w:tc>
      </w:tr>
      <w:tr w:rsidR="00B97A8E" w:rsidRPr="00B97A8E" w14:paraId="5C110609"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B38BF"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14:paraId="365CC28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1FA00918"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98992D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необязательно</w:t>
            </w:r>
          </w:p>
          <w:p w14:paraId="0DD339F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7B6490B9"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 заполняется)</w:t>
            </w:r>
          </w:p>
        </w:tc>
      </w:tr>
      <w:tr w:rsidR="00B97A8E" w:rsidRPr="00B97A8E" w14:paraId="732574EF"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178C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14:paraId="632397F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678A2D4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AF90139"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необязательно</w:t>
            </w:r>
          </w:p>
          <w:p w14:paraId="7DB0B328" w14:textId="744E19F6"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7ED6025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заранее заполняется бенефициаром — по приглашению</w:t>
            </w:r>
          </w:p>
        </w:tc>
      </w:tr>
      <w:tr w:rsidR="00B97A8E" w:rsidRPr="00B97A8E" w14:paraId="5DFF2F13"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3FC3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14:paraId="56EFD2E0" w14:textId="7346E9A6"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979AFD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C5AD9F6"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2468A7EF"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заранее заполняется бенефициаром — по приглашению</w:t>
            </w:r>
          </w:p>
        </w:tc>
      </w:tr>
      <w:tr w:rsidR="00B97A8E" w:rsidRPr="00B97A8E" w14:paraId="69C8CAF3"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DCF09"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14:paraId="09BC4BA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17AF5F80"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DEF617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237A8293"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14:paraId="2DEFF64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заранее заполняется бенефициаром — по приглашению</w:t>
            </w:r>
          </w:p>
        </w:tc>
      </w:tr>
      <w:tr w:rsidR="00B97A8E" w:rsidRPr="00B97A8E" w14:paraId="78AFAC15"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1ECA7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14:paraId="5349BFD9"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4F51BD66"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DDBDC88"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46A8052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14:paraId="36DA8867" w14:textId="027E8C1B"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плательщиком</w:t>
            </w:r>
          </w:p>
        </w:tc>
      </w:tr>
      <w:tr w:rsidR="00B97A8E" w:rsidRPr="00B97A8E" w14:paraId="383F7CC6"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9AB93"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14:paraId="1EE7E951" w14:textId="4BD19298"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41EE83C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641F10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необязательно</w:t>
            </w:r>
          </w:p>
          <w:p w14:paraId="5AC7CEC3"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3E54048D"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 заполняется и не применяется)</w:t>
            </w:r>
          </w:p>
        </w:tc>
      </w:tr>
      <w:tr w:rsidR="00B97A8E" w:rsidRPr="00B97A8E" w14:paraId="23673D13"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292D1"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14:paraId="55E7426D"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14:paraId="23EC3C0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8C75F4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539F5AB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плательщиком</w:t>
            </w:r>
          </w:p>
        </w:tc>
      </w:tr>
      <w:tr w:rsidR="00B97A8E" w:rsidRPr="00B97A8E" w14:paraId="79C72643"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9ED6A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14:paraId="4A9D627D"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14:paraId="12D83A7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C48A88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14:paraId="5A75F1B9"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заранее заполняется бенефициаром — по приглашению</w:t>
            </w:r>
          </w:p>
        </w:tc>
      </w:tr>
      <w:tr w:rsidR="00B97A8E" w:rsidRPr="00B97A8E" w14:paraId="5AA4D5EA"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13D34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14:paraId="5B9DE74B" w14:textId="41F1A032"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14:paraId="53BF1C89"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5B68A03"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26D9718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14:paraId="7EE60D9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бенефициаром</w:t>
            </w:r>
          </w:p>
        </w:tc>
      </w:tr>
      <w:tr w:rsidR="00B97A8E" w:rsidRPr="00B97A8E" w14:paraId="01967713"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AF4D59" w14:textId="77777777" w:rsidR="00BE2572" w:rsidRPr="00B97A8E" w:rsidDel="0010680B" w:rsidRDefault="00BE2572" w:rsidP="00FE0FBF">
            <w:pPr>
              <w:widowControl w:val="0"/>
              <w:jc w:val="center"/>
              <w:rPr>
                <w:rFonts w:ascii="GHEA Grapalat" w:hAnsi="GHEA Grapalat"/>
                <w:sz w:val="18"/>
                <w:szCs w:val="18"/>
              </w:rPr>
            </w:pPr>
            <w:r w:rsidRPr="00B97A8E">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14:paraId="603712EA" w14:textId="6D9B79E0"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14:paraId="3BDD9511"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EAC8E5C" w14:textId="009F6CCE" w:rsidR="00BE2572" w:rsidRPr="00B97A8E" w:rsidRDefault="00BE2572" w:rsidP="00FE0FBF">
            <w:pPr>
              <w:widowControl w:val="0"/>
              <w:jc w:val="center"/>
              <w:rPr>
                <w:rFonts w:ascii="GHEA Grapalat" w:hAnsi="GHEA Grapalat" w:cs="Sylfaen"/>
                <w:sz w:val="18"/>
                <w:szCs w:val="18"/>
              </w:rPr>
            </w:pPr>
            <w:r w:rsidRPr="00B97A8E">
              <w:rPr>
                <w:rFonts w:ascii="GHEA Grapalat" w:hAnsi="GHEA Grapalat"/>
                <w:sz w:val="18"/>
                <w:szCs w:val="18"/>
              </w:rPr>
              <w:t>обязательно</w:t>
            </w:r>
          </w:p>
          <w:p w14:paraId="7CDE2973" w14:textId="7F1DD9FF" w:rsidR="00BE2572" w:rsidRPr="00B97A8E" w:rsidRDefault="00BE2572" w:rsidP="00FE0FBF">
            <w:pPr>
              <w:widowControl w:val="0"/>
              <w:jc w:val="center"/>
              <w:rPr>
                <w:rFonts w:ascii="GHEA Grapalat" w:hAnsi="GHEA Grapalat" w:cs="Sylfaen"/>
                <w:sz w:val="18"/>
                <w:szCs w:val="18"/>
              </w:rPr>
            </w:pPr>
            <w:r w:rsidRPr="00B97A8E">
              <w:rPr>
                <w:rFonts w:ascii="GHEA Grapalat" w:hAnsi="GHEA Grapalat"/>
                <w:sz w:val="18"/>
                <w:szCs w:val="18"/>
              </w:rPr>
              <w:t>заполняются слова "акцептованный платеж",</w:t>
            </w:r>
          </w:p>
          <w:p w14:paraId="71E90C4C" w14:textId="37411090"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 xml:space="preserve">что означает, что подписав Требование, плательщик заранее дает </w:t>
            </w:r>
            <w:r w:rsidRPr="00B97A8E">
              <w:rPr>
                <w:rFonts w:ascii="GHEA Grapalat" w:hAnsi="GHEA Grapalat"/>
                <w:sz w:val="18"/>
                <w:szCs w:val="18"/>
              </w:rPr>
              <w:lastRenderedPageBreak/>
              <w:t>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14:paraId="1489B2A1" w14:textId="56252C2B"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lastRenderedPageBreak/>
              <w:t>заранее заполняется бенефициаром</w:t>
            </w:r>
          </w:p>
        </w:tc>
      </w:tr>
      <w:tr w:rsidR="00B97A8E" w:rsidRPr="00B97A8E" w14:paraId="6151CC9F"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62CA4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14:paraId="5CF7C0D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14:paraId="27AEE24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B2B2E9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необязательно</w:t>
            </w:r>
          </w:p>
          <w:p w14:paraId="42A6E8D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83F4A5D"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14:paraId="4F14857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бенефициаром</w:t>
            </w:r>
          </w:p>
        </w:tc>
      </w:tr>
      <w:tr w:rsidR="00B97A8E" w:rsidRPr="00B97A8E" w14:paraId="0A39428F"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23E32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14:paraId="6DCE1E8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1775958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4F550E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222D7BFF"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14:paraId="45FAA374" w14:textId="6B1C4EE0"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подписывается плательщиком или</w:t>
            </w:r>
          </w:p>
          <w:p w14:paraId="3B5D6D5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проставляется электронная подпись плательщика</w:t>
            </w:r>
          </w:p>
        </w:tc>
      </w:tr>
      <w:tr w:rsidR="00B97A8E" w:rsidRPr="00B97A8E" w14:paraId="2018A154"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B1D26"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14:paraId="125A134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24A311F1"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EF42165" w14:textId="380ADEBD"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16B1E72D"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при наличии печати, когда плательщик представляет Требование в бумажной форме</w:t>
            </w:r>
          </w:p>
          <w:p w14:paraId="41FE67C3" w14:textId="77777777" w:rsidR="00BE2572" w:rsidRPr="00B97A8E" w:rsidRDefault="00BE2572" w:rsidP="00FE0FB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14:paraId="57DF8971" w14:textId="140FB9C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скрепляется печатью плательщика</w:t>
            </w:r>
          </w:p>
          <w:p w14:paraId="35A8999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при представлении в бумажной форме</w:t>
            </w:r>
          </w:p>
        </w:tc>
      </w:tr>
      <w:tr w:rsidR="00B97A8E" w:rsidRPr="00B97A8E" w14:paraId="2DA46947"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F1CFD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14:paraId="36BF00B0"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588A1F6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5E3867D" w14:textId="3A56B4DA"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44AB3B9B"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14:paraId="781A8D1C"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подписывается бенефициаром</w:t>
            </w:r>
          </w:p>
        </w:tc>
      </w:tr>
      <w:tr w:rsidR="00B97A8E" w:rsidRPr="00B97A8E" w14:paraId="78F2ADC0"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7973F"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14:paraId="7C22062D"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053F8B0"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0785A04" w14:textId="2B64D375"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542242BD"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14:paraId="41672D18" w14:textId="5610F530"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скрепляется печатью бенефициара</w:t>
            </w:r>
          </w:p>
          <w:p w14:paraId="2E39C2CB"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при представлении в банк в бумажной форме</w:t>
            </w:r>
          </w:p>
        </w:tc>
      </w:tr>
      <w:tr w:rsidR="00B97A8E" w:rsidRPr="00B97A8E" w14:paraId="37666B03"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008DF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14:paraId="5D5245AB"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38479946"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DCFD85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19AB472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5AD4F922" w14:textId="77777777" w:rsidR="00BE2572" w:rsidRPr="00B97A8E" w:rsidRDefault="00BE2572" w:rsidP="00FE0FBF">
            <w:pPr>
              <w:widowControl w:val="0"/>
              <w:jc w:val="center"/>
              <w:rPr>
                <w:rFonts w:ascii="GHEA Grapalat" w:hAnsi="GHEA Grapalat"/>
                <w:sz w:val="18"/>
                <w:szCs w:val="18"/>
              </w:rPr>
            </w:pPr>
          </w:p>
        </w:tc>
      </w:tr>
      <w:tr w:rsidR="00B97A8E" w:rsidRPr="00B97A8E" w14:paraId="415DEA28"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2DE0"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14:paraId="5A00D7C5" w14:textId="639B096D"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6D6281E5"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71E2C8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5B9ECDBF"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7647F3B9" w14:textId="77777777" w:rsidR="00BE2572" w:rsidRPr="00B97A8E" w:rsidRDefault="00BE2572" w:rsidP="00FE0FBF">
            <w:pPr>
              <w:widowControl w:val="0"/>
              <w:jc w:val="center"/>
              <w:rPr>
                <w:rFonts w:ascii="GHEA Grapalat" w:hAnsi="GHEA Grapalat"/>
                <w:sz w:val="18"/>
                <w:szCs w:val="18"/>
              </w:rPr>
            </w:pPr>
          </w:p>
        </w:tc>
      </w:tr>
      <w:tr w:rsidR="00B97A8E" w:rsidRPr="00B97A8E" w14:paraId="228CCF5F"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ECD460"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14:paraId="7A9C4A87"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 xml:space="preserve">дата, время, минута исполнения финансовой организацией (филиалом), обслуживающей </w:t>
            </w:r>
            <w:r w:rsidRPr="00B97A8E">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8E40D36"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FDBA74F"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p w14:paraId="68AE619B"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14:paraId="04E36455" w14:textId="77777777" w:rsidR="00BE2572" w:rsidRPr="00B97A8E" w:rsidRDefault="00BE2572" w:rsidP="00FE0FBF">
            <w:pPr>
              <w:widowControl w:val="0"/>
              <w:jc w:val="center"/>
              <w:rPr>
                <w:rFonts w:ascii="GHEA Grapalat" w:hAnsi="GHEA Grapalat"/>
                <w:sz w:val="18"/>
                <w:szCs w:val="18"/>
              </w:rPr>
            </w:pPr>
          </w:p>
        </w:tc>
      </w:tr>
      <w:tr w:rsidR="00B97A8E" w:rsidRPr="00B97A8E" w14:paraId="6C2763A8"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C35B9"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14:paraId="7CA5B53F"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7C27372E"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77CE550"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необязательно</w:t>
            </w:r>
          </w:p>
          <w:p w14:paraId="5D75DC71"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0D96C59A" w14:textId="77777777" w:rsidR="00BE2572" w:rsidRPr="00B97A8E" w:rsidRDefault="00BE2572" w:rsidP="00FE0FBF">
            <w:pPr>
              <w:widowControl w:val="0"/>
              <w:jc w:val="center"/>
              <w:rPr>
                <w:rFonts w:ascii="GHEA Grapalat" w:hAnsi="GHEA Grapalat"/>
                <w:sz w:val="18"/>
                <w:szCs w:val="18"/>
              </w:rPr>
            </w:pPr>
          </w:p>
        </w:tc>
      </w:tr>
      <w:tr w:rsidR="00B97A8E" w:rsidRPr="00B97A8E" w14:paraId="613BB522"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27258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14:paraId="7ED6C144"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0FC15421"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6C5245F"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необязательно</w:t>
            </w:r>
          </w:p>
          <w:p w14:paraId="541114B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2E53D5BE" w14:textId="77777777" w:rsidR="00BE2572" w:rsidRPr="00B97A8E" w:rsidRDefault="00BE2572" w:rsidP="00FE0FBF">
            <w:pPr>
              <w:widowControl w:val="0"/>
              <w:jc w:val="center"/>
              <w:rPr>
                <w:rFonts w:ascii="GHEA Grapalat" w:hAnsi="GHEA Grapalat"/>
                <w:sz w:val="18"/>
                <w:szCs w:val="18"/>
              </w:rPr>
            </w:pPr>
          </w:p>
        </w:tc>
      </w:tr>
      <w:tr w:rsidR="00FF3DE9" w:rsidRPr="00B97A8E" w14:paraId="0FE19D3B" w14:textId="77777777" w:rsidTr="00967A2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0D4C2"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14:paraId="170EF68A"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3414BA5D"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A3E5E66"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необязательно</w:t>
            </w:r>
          </w:p>
          <w:p w14:paraId="65B83603" w14:textId="77777777" w:rsidR="00BE2572" w:rsidRPr="00B97A8E" w:rsidRDefault="00BE2572" w:rsidP="00FE0FBF">
            <w:pPr>
              <w:widowControl w:val="0"/>
              <w:jc w:val="center"/>
              <w:rPr>
                <w:rFonts w:ascii="GHEA Grapalat" w:hAnsi="GHEA Grapalat"/>
                <w:sz w:val="18"/>
                <w:szCs w:val="18"/>
              </w:rPr>
            </w:pPr>
            <w:r w:rsidRPr="00B97A8E">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66FCEB74" w14:textId="77777777" w:rsidR="00BE2572" w:rsidRPr="00B97A8E" w:rsidRDefault="00BE2572" w:rsidP="00FE0FBF">
            <w:pPr>
              <w:widowControl w:val="0"/>
              <w:jc w:val="center"/>
              <w:rPr>
                <w:rFonts w:ascii="GHEA Grapalat" w:hAnsi="GHEA Grapalat"/>
                <w:sz w:val="18"/>
                <w:szCs w:val="18"/>
              </w:rPr>
            </w:pPr>
          </w:p>
        </w:tc>
      </w:tr>
    </w:tbl>
    <w:p w14:paraId="429B9CB0" w14:textId="77777777" w:rsidR="00BE2572" w:rsidRPr="00B97A8E" w:rsidRDefault="00BE2572" w:rsidP="00BE2572">
      <w:pPr>
        <w:widowControl w:val="0"/>
        <w:spacing w:after="160"/>
        <w:ind w:left="567" w:right="565"/>
        <w:jc w:val="center"/>
        <w:rPr>
          <w:rFonts w:ascii="GHEA Grapalat" w:hAnsi="GHEA Grapalat"/>
          <w:b/>
        </w:rPr>
      </w:pPr>
    </w:p>
    <w:p w14:paraId="66D6F25D" w14:textId="77777777" w:rsidR="00BE2572" w:rsidRPr="00B97A8E" w:rsidRDefault="00BE2572" w:rsidP="00BE2572">
      <w:pPr>
        <w:widowControl w:val="0"/>
        <w:spacing w:after="160"/>
        <w:ind w:left="567" w:right="565"/>
        <w:jc w:val="center"/>
        <w:rPr>
          <w:rFonts w:ascii="GHEA Grapalat" w:hAnsi="GHEA Grapalat"/>
          <w:b/>
        </w:rPr>
      </w:pPr>
    </w:p>
    <w:p w14:paraId="5F1CBF3D" w14:textId="77777777" w:rsidR="00BE2572" w:rsidRPr="00B97A8E" w:rsidRDefault="00BE2572" w:rsidP="00BE2572">
      <w:pPr>
        <w:widowControl w:val="0"/>
        <w:spacing w:after="160"/>
        <w:ind w:left="567" w:right="565"/>
        <w:jc w:val="center"/>
        <w:rPr>
          <w:rFonts w:ascii="GHEA Grapalat" w:hAnsi="GHEA Grapalat"/>
          <w:b/>
        </w:rPr>
      </w:pPr>
    </w:p>
    <w:p w14:paraId="6CE15EC0" w14:textId="77777777" w:rsidR="00BE2572" w:rsidRPr="00B97A8E" w:rsidRDefault="00BE2572" w:rsidP="00BE2572">
      <w:pPr>
        <w:widowControl w:val="0"/>
        <w:spacing w:after="160"/>
        <w:ind w:left="567" w:right="565"/>
        <w:jc w:val="center"/>
        <w:rPr>
          <w:rFonts w:ascii="GHEA Grapalat" w:hAnsi="GHEA Grapalat"/>
          <w:b/>
        </w:rPr>
      </w:pPr>
    </w:p>
    <w:p w14:paraId="47D856C7" w14:textId="55842D22" w:rsidR="00FE0FBF" w:rsidRPr="00B97A8E" w:rsidRDefault="000A214C" w:rsidP="00991DB7">
      <w:pPr>
        <w:widowControl w:val="0"/>
        <w:ind w:firstLine="567"/>
        <w:jc w:val="right"/>
        <w:rPr>
          <w:rFonts w:ascii="GHEA Grapalat" w:hAnsi="GHEA Grapalat" w:cs="Sylfaen"/>
          <w:b/>
          <w:sz w:val="22"/>
        </w:rPr>
      </w:pPr>
      <w:r w:rsidRPr="00B97A8E">
        <w:rPr>
          <w:rFonts w:ascii="GHEA Grapalat" w:hAnsi="GHEA Grapalat"/>
        </w:rPr>
        <w:br w:type="page"/>
      </w:r>
      <w:r w:rsidR="00FE0FBF" w:rsidRPr="00B97A8E">
        <w:rPr>
          <w:rFonts w:ascii="GHEA Grapalat" w:hAnsi="GHEA Grapalat"/>
          <w:b/>
          <w:sz w:val="22"/>
        </w:rPr>
        <w:lastRenderedPageBreak/>
        <w:t>Приложение № 6</w:t>
      </w:r>
    </w:p>
    <w:p w14:paraId="5185E3D6" w14:textId="2D49AE49" w:rsidR="00FE0FBF" w:rsidRPr="00B97A8E" w:rsidRDefault="00FE0FBF" w:rsidP="00FE0FBF">
      <w:pPr>
        <w:pStyle w:val="BodyTextIndent3"/>
        <w:widowControl w:val="0"/>
        <w:spacing w:line="240" w:lineRule="auto"/>
        <w:jc w:val="right"/>
        <w:rPr>
          <w:rFonts w:ascii="GHEA Grapalat" w:hAnsi="GHEA Grapalat" w:cs="Sylfaen"/>
          <w:b/>
          <w:sz w:val="22"/>
          <w:szCs w:val="24"/>
        </w:rPr>
      </w:pPr>
      <w:r w:rsidRPr="00B97A8E">
        <w:rPr>
          <w:rFonts w:ascii="GHEA Grapalat" w:hAnsi="GHEA Grapalat"/>
          <w:b/>
          <w:sz w:val="22"/>
          <w:szCs w:val="24"/>
        </w:rPr>
        <w:t xml:space="preserve">к Приглашению на </w:t>
      </w:r>
      <w:r w:rsidR="006C2673" w:rsidRPr="00B97A8E">
        <w:rPr>
          <w:rFonts w:ascii="GHEA Grapalat" w:hAnsi="GHEA Grapalat"/>
          <w:b/>
          <w:sz w:val="22"/>
          <w:szCs w:val="24"/>
        </w:rPr>
        <w:t>запрос котировки</w:t>
      </w:r>
      <w:r w:rsidRPr="00B97A8E">
        <w:rPr>
          <w:rFonts w:ascii="GHEA Grapalat" w:hAnsi="GHEA Grapalat" w:cs="Sylfaen"/>
          <w:b/>
          <w:sz w:val="22"/>
          <w:szCs w:val="24"/>
        </w:rPr>
        <w:br/>
      </w:r>
      <w:r w:rsidRPr="00B97A8E">
        <w:rPr>
          <w:rFonts w:ascii="GHEA Grapalat" w:hAnsi="GHEA Grapalat"/>
          <w:b/>
          <w:sz w:val="22"/>
          <w:szCs w:val="24"/>
        </w:rPr>
        <w:t xml:space="preserve">под кодом </w:t>
      </w:r>
      <w:r w:rsidR="00287585" w:rsidRPr="00B97A8E">
        <w:rPr>
          <w:rFonts w:ascii="GHEA Grapalat" w:hAnsi="GHEA Grapalat"/>
          <w:b/>
          <w:sz w:val="22"/>
          <w:szCs w:val="24"/>
        </w:rPr>
        <w:t>ԿՀԳԿ-ԳՀԱՊՁԲ-25/22</w:t>
      </w:r>
    </w:p>
    <w:p w14:paraId="35A729B1" w14:textId="77777777" w:rsidR="008D352C" w:rsidRPr="00B97A8E" w:rsidRDefault="008D352C" w:rsidP="003F1E76">
      <w:pPr>
        <w:widowControl w:val="0"/>
        <w:ind w:left="-142" w:firstLine="142"/>
        <w:jc w:val="center"/>
        <w:rPr>
          <w:rFonts w:ascii="GHEA Grapalat" w:hAnsi="GHEA Grapalat"/>
          <w:i/>
          <w:sz w:val="20"/>
          <w:szCs w:val="20"/>
        </w:rPr>
      </w:pPr>
    </w:p>
    <w:p w14:paraId="26C47B07" w14:textId="77777777" w:rsidR="006B58AD" w:rsidRPr="00B97A8E" w:rsidRDefault="00071D1C" w:rsidP="006B58AD">
      <w:pPr>
        <w:widowControl w:val="0"/>
        <w:ind w:left="-142" w:firstLine="142"/>
        <w:jc w:val="center"/>
        <w:rPr>
          <w:rFonts w:ascii="GHEA Grapalat" w:hAnsi="GHEA Grapalat"/>
          <w:b/>
          <w:sz w:val="20"/>
          <w:szCs w:val="20"/>
        </w:rPr>
      </w:pPr>
      <w:r w:rsidRPr="00B97A8E">
        <w:rPr>
          <w:rFonts w:ascii="GHEA Grapalat" w:hAnsi="GHEA Grapalat"/>
          <w:b/>
          <w:sz w:val="20"/>
          <w:szCs w:val="20"/>
        </w:rPr>
        <w:t>ДО</w:t>
      </w:r>
      <w:r w:rsidR="006B58AD" w:rsidRPr="00B97A8E">
        <w:rPr>
          <w:rFonts w:ascii="GHEA Grapalat" w:hAnsi="GHEA Grapalat"/>
          <w:b/>
          <w:sz w:val="20"/>
          <w:szCs w:val="20"/>
        </w:rPr>
        <w:t xml:space="preserve">ГОВОР ПОСТАВКИ ТОВАРА ДЛЯ </w:t>
      </w:r>
    </w:p>
    <w:p w14:paraId="700D744B" w14:textId="796EB28B" w:rsidR="00071D1C" w:rsidRPr="00B97A8E" w:rsidRDefault="006B58AD" w:rsidP="006B58AD">
      <w:pPr>
        <w:widowControl w:val="0"/>
        <w:ind w:left="-142" w:firstLine="142"/>
        <w:jc w:val="center"/>
        <w:rPr>
          <w:rFonts w:ascii="GHEA Grapalat" w:hAnsi="GHEA Grapalat"/>
          <w:b/>
          <w:sz w:val="20"/>
          <w:szCs w:val="20"/>
        </w:rPr>
      </w:pPr>
      <w:r w:rsidRPr="00B97A8E">
        <w:rPr>
          <w:rFonts w:ascii="GHEA Grapalat" w:hAnsi="GHEA Grapalat"/>
          <w:b/>
          <w:sz w:val="20"/>
          <w:szCs w:val="20"/>
        </w:rPr>
        <w:t>НУЖД «НАУЧНЫЙ ЦЕНТР ЗООЛОГИИ И ГИДРОЭКОЛОГИИ» ГНКО</w:t>
      </w:r>
    </w:p>
    <w:p w14:paraId="7DC751A2" w14:textId="4058631D" w:rsidR="00071D1C" w:rsidRPr="00B97A8E" w:rsidRDefault="00071D1C" w:rsidP="006B58AD">
      <w:pPr>
        <w:widowControl w:val="0"/>
        <w:ind w:left="-142" w:firstLine="142"/>
        <w:jc w:val="center"/>
        <w:rPr>
          <w:rFonts w:ascii="GHEA Grapalat" w:hAnsi="GHEA Grapalat" w:cs="Sylfaen"/>
          <w:sz w:val="20"/>
          <w:szCs w:val="20"/>
          <w:lang w:val="en-US"/>
        </w:rPr>
      </w:pPr>
      <w:r w:rsidRPr="00B97A8E">
        <w:rPr>
          <w:rFonts w:ascii="GHEA Grapalat" w:hAnsi="GHEA Grapalat"/>
          <w:b/>
          <w:sz w:val="20"/>
          <w:szCs w:val="20"/>
        </w:rPr>
        <w:t xml:space="preserve">№ </w:t>
      </w:r>
      <w:r w:rsidR="00287585" w:rsidRPr="00B97A8E">
        <w:rPr>
          <w:rFonts w:ascii="GHEA Grapalat" w:hAnsi="GHEA Grapalat"/>
          <w:b/>
          <w:sz w:val="22"/>
        </w:rPr>
        <w:t>ԿՀԳԿ-ԳՀԱՊՁԲ-25/22</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8"/>
        <w:gridCol w:w="5028"/>
      </w:tblGrid>
      <w:tr w:rsidR="00FE0FBF" w:rsidRPr="00B97A8E" w14:paraId="388461B1" w14:textId="77777777" w:rsidTr="004A6E6F">
        <w:trPr>
          <w:trHeight w:val="290"/>
          <w:jc w:val="center"/>
        </w:trPr>
        <w:tc>
          <w:tcPr>
            <w:tcW w:w="5028" w:type="dxa"/>
          </w:tcPr>
          <w:p w14:paraId="765CBF57" w14:textId="294F12F0" w:rsidR="00FE0FBF" w:rsidRPr="00B97A8E" w:rsidRDefault="006B58AD" w:rsidP="004A6E6F">
            <w:pPr>
              <w:widowControl w:val="0"/>
              <w:ind w:firstLine="530"/>
              <w:rPr>
                <w:rFonts w:ascii="GHEA Grapalat" w:hAnsi="GHEA Grapalat" w:cs="Sylfaen"/>
                <w:sz w:val="20"/>
                <w:szCs w:val="20"/>
                <w:lang w:val="hy-AM"/>
              </w:rPr>
            </w:pPr>
            <w:r w:rsidRPr="00B97A8E">
              <w:rPr>
                <w:rFonts w:ascii="GHEA Grapalat" w:hAnsi="GHEA Grapalat"/>
                <w:sz w:val="20"/>
                <w:szCs w:val="20"/>
              </w:rPr>
              <w:t>г</w:t>
            </w:r>
            <w:r w:rsidR="0051751B" w:rsidRPr="00B97A8E">
              <w:rPr>
                <w:rFonts w:ascii="GHEA Grapalat" w:hAnsi="GHEA Grapalat"/>
                <w:sz w:val="20"/>
                <w:szCs w:val="20"/>
                <w:lang w:val="hy-AM"/>
              </w:rPr>
              <w:t>. Ереван</w:t>
            </w:r>
          </w:p>
        </w:tc>
        <w:tc>
          <w:tcPr>
            <w:tcW w:w="5028" w:type="dxa"/>
          </w:tcPr>
          <w:p w14:paraId="5F256444" w14:textId="0105D0A5" w:rsidR="00FE0FBF" w:rsidRPr="00B97A8E" w:rsidRDefault="00FE0FBF" w:rsidP="00264E34">
            <w:pPr>
              <w:widowControl w:val="0"/>
              <w:jc w:val="right"/>
              <w:rPr>
                <w:rFonts w:ascii="GHEA Grapalat" w:hAnsi="GHEA Grapalat" w:cs="Sylfaen"/>
                <w:sz w:val="20"/>
                <w:szCs w:val="20"/>
                <w:lang w:val="en-US"/>
              </w:rPr>
            </w:pPr>
            <w:r w:rsidRPr="00B97A8E">
              <w:rPr>
                <w:rFonts w:ascii="GHEA Grapalat" w:hAnsi="GHEA Grapalat"/>
                <w:sz w:val="20"/>
                <w:szCs w:val="20"/>
              </w:rPr>
              <w:t>"</w:t>
            </w:r>
            <w:r w:rsidR="004A6E6F" w:rsidRPr="00B97A8E">
              <w:rPr>
                <w:rFonts w:ascii="GHEA Grapalat" w:hAnsi="GHEA Grapalat"/>
                <w:sz w:val="20"/>
                <w:szCs w:val="20"/>
                <w:lang w:val="en-US"/>
              </w:rPr>
              <w:t>_______</w:t>
            </w:r>
            <w:r w:rsidR="006C2673" w:rsidRPr="00B97A8E">
              <w:rPr>
                <w:rFonts w:ascii="GHEA Grapalat" w:hAnsi="GHEA Grapalat"/>
                <w:sz w:val="20"/>
                <w:szCs w:val="20"/>
              </w:rPr>
              <w:t xml:space="preserve"> </w:t>
            </w:r>
            <w:r w:rsidRPr="00B97A8E">
              <w:rPr>
                <w:rFonts w:ascii="GHEA Grapalat" w:hAnsi="GHEA Grapalat"/>
                <w:sz w:val="20"/>
                <w:szCs w:val="20"/>
              </w:rPr>
              <w:t xml:space="preserve">" </w:t>
            </w:r>
            <w:r w:rsidRPr="00B97A8E">
              <w:rPr>
                <w:rFonts w:ascii="GHEA Grapalat" w:hAnsi="GHEA Grapalat"/>
                <w:sz w:val="20"/>
                <w:szCs w:val="20"/>
                <w:lang w:val="en-US"/>
              </w:rPr>
              <w:tab/>
              <w:t xml:space="preserve"> </w:t>
            </w:r>
            <w:r w:rsidRPr="00B97A8E">
              <w:rPr>
                <w:rFonts w:ascii="GHEA Grapalat" w:hAnsi="GHEA Grapalat"/>
                <w:sz w:val="20"/>
                <w:szCs w:val="20"/>
              </w:rPr>
              <w:t>2</w:t>
            </w:r>
            <w:r w:rsidR="006C2673" w:rsidRPr="00B97A8E">
              <w:rPr>
                <w:rFonts w:ascii="GHEA Grapalat" w:hAnsi="GHEA Grapalat"/>
                <w:sz w:val="20"/>
                <w:szCs w:val="20"/>
              </w:rPr>
              <w:t>025</w:t>
            </w:r>
            <w:r w:rsidRPr="00B97A8E">
              <w:rPr>
                <w:rFonts w:ascii="GHEA Grapalat" w:hAnsi="GHEA Grapalat"/>
                <w:sz w:val="20"/>
                <w:szCs w:val="20"/>
              </w:rPr>
              <w:t>г.</w:t>
            </w:r>
          </w:p>
        </w:tc>
      </w:tr>
    </w:tbl>
    <w:p w14:paraId="49A486BC" w14:textId="77777777" w:rsidR="00FE0FBF" w:rsidRPr="00B97A8E" w:rsidRDefault="00FE0FBF" w:rsidP="00FE0FBF">
      <w:pPr>
        <w:widowControl w:val="0"/>
        <w:tabs>
          <w:tab w:val="left" w:pos="720"/>
          <w:tab w:val="left" w:pos="1440"/>
          <w:tab w:val="left" w:pos="8865"/>
        </w:tabs>
        <w:jc w:val="center"/>
        <w:rPr>
          <w:rFonts w:ascii="GHEA Grapalat" w:hAnsi="GHEA Grapalat" w:cs="Sylfaen"/>
          <w:sz w:val="22"/>
        </w:rPr>
      </w:pPr>
    </w:p>
    <w:p w14:paraId="47D1C66B" w14:textId="11EF72E6" w:rsidR="00FE0FBF" w:rsidRPr="00B97A8E" w:rsidRDefault="00FE0FBF" w:rsidP="00FE0FBF">
      <w:pPr>
        <w:widowControl w:val="0"/>
        <w:jc w:val="both"/>
        <w:rPr>
          <w:rFonts w:ascii="GHEA Grapalat" w:hAnsi="GHEA Grapalat"/>
          <w:sz w:val="20"/>
          <w:szCs w:val="20"/>
        </w:rPr>
      </w:pPr>
      <w:r w:rsidRPr="00B97A8E">
        <w:rPr>
          <w:rFonts w:ascii="GHEA Grapalat" w:hAnsi="GHEA Grapalat"/>
          <w:sz w:val="22"/>
        </w:rPr>
        <w:tab/>
      </w:r>
      <w:r w:rsidR="002C7EE0" w:rsidRPr="00B97A8E">
        <w:rPr>
          <w:rFonts w:ascii="GHEA Grapalat" w:hAnsi="GHEA Grapalat"/>
          <w:sz w:val="20"/>
          <w:szCs w:val="20"/>
        </w:rPr>
        <w:t>«Научный центр зоологии и гидроэкологии» ГНКО</w:t>
      </w:r>
      <w:r w:rsidRPr="00B97A8E">
        <w:rPr>
          <w:rFonts w:ascii="GHEA Grapalat" w:hAnsi="GHEA Grapalat"/>
          <w:sz w:val="20"/>
          <w:szCs w:val="20"/>
        </w:rPr>
        <w:t xml:space="preserve">, в лице </w:t>
      </w:r>
      <w:r w:rsidR="000B2899" w:rsidRPr="00B97A8E">
        <w:rPr>
          <w:rFonts w:ascii="GHEA Grapalat" w:hAnsi="GHEA Grapalat"/>
          <w:sz w:val="20"/>
          <w:szCs w:val="20"/>
        </w:rPr>
        <w:t xml:space="preserve">и.о. </w:t>
      </w:r>
      <w:r w:rsidR="009B3BF8" w:rsidRPr="00B97A8E">
        <w:rPr>
          <w:rFonts w:ascii="GHEA Grapalat" w:hAnsi="GHEA Grapalat"/>
          <w:sz w:val="20"/>
          <w:szCs w:val="20"/>
        </w:rPr>
        <w:t>директор</w:t>
      </w:r>
      <w:r w:rsidR="000B2899" w:rsidRPr="00B97A8E">
        <w:rPr>
          <w:rFonts w:ascii="GHEA Grapalat" w:hAnsi="GHEA Grapalat"/>
          <w:sz w:val="20"/>
          <w:szCs w:val="20"/>
        </w:rPr>
        <w:t>а</w:t>
      </w:r>
      <w:r w:rsidRPr="00B97A8E">
        <w:rPr>
          <w:rFonts w:ascii="GHEA Grapalat" w:hAnsi="GHEA Grapalat"/>
          <w:sz w:val="20"/>
          <w:szCs w:val="20"/>
        </w:rPr>
        <w:t xml:space="preserve"> </w:t>
      </w:r>
      <w:r w:rsidR="00E94C06" w:rsidRPr="00B97A8E">
        <w:rPr>
          <w:rFonts w:ascii="GHEA Grapalat" w:hAnsi="GHEA Grapalat"/>
          <w:sz w:val="20"/>
          <w:szCs w:val="20"/>
        </w:rPr>
        <w:t>С. А</w:t>
      </w:r>
      <w:r w:rsidR="009B3BF8" w:rsidRPr="00B97A8E">
        <w:rPr>
          <w:rFonts w:ascii="GHEA Grapalat" w:hAnsi="GHEA Grapalat"/>
          <w:sz w:val="20"/>
          <w:szCs w:val="20"/>
        </w:rPr>
        <w:t>гаян</w:t>
      </w:r>
      <w:r w:rsidRPr="00B97A8E">
        <w:rPr>
          <w:rFonts w:ascii="GHEA Grapalat" w:hAnsi="GHEA Grapalat"/>
          <w:sz w:val="20"/>
          <w:szCs w:val="20"/>
        </w:rPr>
        <w:t>,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55B5D4D5" w14:textId="77777777" w:rsidR="00FE0FBF" w:rsidRPr="00B97A8E" w:rsidRDefault="00FE0FBF" w:rsidP="00FE0FBF">
      <w:pPr>
        <w:widowControl w:val="0"/>
        <w:ind w:firstLine="709"/>
        <w:jc w:val="both"/>
        <w:rPr>
          <w:rFonts w:ascii="GHEA Grapalat" w:hAnsi="GHEA Grapalat"/>
          <w:b/>
          <w:sz w:val="22"/>
        </w:rPr>
      </w:pPr>
    </w:p>
    <w:p w14:paraId="20679ED2" w14:textId="2C2B9284" w:rsidR="00071D1C" w:rsidRPr="00B97A8E" w:rsidRDefault="00071D1C" w:rsidP="00FE0FBF">
      <w:pPr>
        <w:widowControl w:val="0"/>
        <w:jc w:val="center"/>
        <w:rPr>
          <w:rFonts w:ascii="GHEA Grapalat" w:hAnsi="GHEA Grapalat"/>
          <w:b/>
          <w:sz w:val="20"/>
          <w:szCs w:val="20"/>
        </w:rPr>
      </w:pPr>
      <w:r w:rsidRPr="00B97A8E">
        <w:rPr>
          <w:rFonts w:ascii="GHEA Grapalat" w:hAnsi="GHEA Grapalat"/>
          <w:b/>
          <w:sz w:val="20"/>
          <w:szCs w:val="20"/>
        </w:rPr>
        <w:t>1. ПРЕДМЕТ ДОГОВОРА</w:t>
      </w:r>
    </w:p>
    <w:p w14:paraId="1EA09D1C" w14:textId="77777777" w:rsidR="00FE0FBF" w:rsidRPr="00B97A8E" w:rsidRDefault="00FE0FBF" w:rsidP="00FE0FBF">
      <w:pPr>
        <w:widowControl w:val="0"/>
        <w:jc w:val="center"/>
        <w:rPr>
          <w:rFonts w:ascii="GHEA Grapalat" w:hAnsi="GHEA Grapalat" w:cs="Times Armenian"/>
          <w:b/>
        </w:rPr>
      </w:pPr>
    </w:p>
    <w:p w14:paraId="4244AE16" w14:textId="77777777" w:rsidR="00071D1C" w:rsidRPr="00B97A8E" w:rsidRDefault="00071D1C" w:rsidP="00B46D58">
      <w:pPr>
        <w:widowControl w:val="0"/>
        <w:tabs>
          <w:tab w:val="left" w:pos="1134"/>
        </w:tabs>
        <w:spacing w:after="160"/>
        <w:ind w:firstLine="567"/>
        <w:jc w:val="both"/>
        <w:rPr>
          <w:rFonts w:ascii="GHEA Grapalat" w:hAnsi="GHEA Grapalat" w:cs="Times Armenian"/>
          <w:sz w:val="20"/>
          <w:szCs w:val="20"/>
        </w:rPr>
      </w:pPr>
      <w:r w:rsidRPr="00B97A8E">
        <w:rPr>
          <w:rFonts w:ascii="GHEA Grapalat" w:hAnsi="GHEA Grapalat"/>
          <w:sz w:val="20"/>
          <w:szCs w:val="20"/>
        </w:rPr>
        <w:t>1.1.</w:t>
      </w:r>
      <w:r w:rsidR="00F15CED" w:rsidRPr="00B97A8E">
        <w:rPr>
          <w:rFonts w:ascii="GHEA Grapalat" w:hAnsi="GHEA Grapalat"/>
          <w:sz w:val="20"/>
          <w:szCs w:val="20"/>
        </w:rPr>
        <w:tab/>
      </w:r>
      <w:r w:rsidRPr="00B97A8E">
        <w:rPr>
          <w:rFonts w:ascii="GHEA Grapalat" w:hAnsi="GHEA Grapalat"/>
          <w:spacing w:val="6"/>
          <w:sz w:val="20"/>
          <w:szCs w:val="20"/>
        </w:rPr>
        <w:t>Продавец обязуется в установленном настоящим Договором (далее</w:t>
      </w:r>
      <w:r w:rsidR="00F15CED" w:rsidRPr="00B97A8E">
        <w:rPr>
          <w:rFonts w:ascii="Courier New" w:hAnsi="Courier New" w:cs="Courier New"/>
          <w:spacing w:val="6"/>
          <w:sz w:val="20"/>
          <w:szCs w:val="20"/>
          <w:lang w:val="en-US"/>
        </w:rPr>
        <w:t> </w:t>
      </w:r>
      <w:r w:rsidRPr="00B97A8E">
        <w:rPr>
          <w:rFonts w:ascii="GHEA Grapalat" w:hAnsi="GHEA Grapalat"/>
          <w:spacing w:val="6"/>
          <w:sz w:val="20"/>
          <w:szCs w:val="20"/>
        </w:rPr>
        <w:t xml:space="preserve">— договор) </w:t>
      </w:r>
      <w:r w:rsidRPr="00B97A8E">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67D0E6F" w14:textId="63C6FC86" w:rsidR="00071D1C" w:rsidRPr="00B97A8E" w:rsidRDefault="00071D1C" w:rsidP="00FE0FBF">
      <w:pPr>
        <w:widowControl w:val="0"/>
        <w:jc w:val="center"/>
        <w:rPr>
          <w:rFonts w:ascii="GHEA Grapalat" w:hAnsi="GHEA Grapalat"/>
          <w:b/>
          <w:sz w:val="20"/>
          <w:szCs w:val="20"/>
        </w:rPr>
      </w:pPr>
      <w:r w:rsidRPr="00B97A8E">
        <w:rPr>
          <w:rFonts w:ascii="GHEA Grapalat" w:hAnsi="GHEA Grapalat"/>
          <w:b/>
          <w:sz w:val="20"/>
          <w:szCs w:val="20"/>
        </w:rPr>
        <w:t>2.</w:t>
      </w:r>
      <w:r w:rsidR="00FA35BA" w:rsidRPr="00B97A8E">
        <w:rPr>
          <w:rFonts w:ascii="GHEA Grapalat" w:hAnsi="GHEA Grapalat"/>
          <w:b/>
          <w:sz w:val="20"/>
          <w:szCs w:val="20"/>
          <w:lang w:val="hy-AM"/>
        </w:rPr>
        <w:t xml:space="preserve"> </w:t>
      </w:r>
      <w:r w:rsidRPr="00B97A8E">
        <w:rPr>
          <w:rFonts w:ascii="GHEA Grapalat" w:hAnsi="GHEA Grapalat"/>
          <w:b/>
          <w:sz w:val="20"/>
          <w:szCs w:val="20"/>
        </w:rPr>
        <w:t>ПРАВА И ОБЯЗАННОСТИ СТОРОН</w:t>
      </w:r>
    </w:p>
    <w:p w14:paraId="2CC083FA" w14:textId="77777777" w:rsidR="009542AF" w:rsidRPr="00B97A8E" w:rsidRDefault="009542AF" w:rsidP="00FE0FBF">
      <w:pPr>
        <w:widowControl w:val="0"/>
        <w:tabs>
          <w:tab w:val="left" w:pos="1134"/>
        </w:tabs>
        <w:ind w:firstLine="567"/>
        <w:jc w:val="both"/>
        <w:rPr>
          <w:rFonts w:ascii="GHEA Grapalat" w:hAnsi="GHEA Grapalat"/>
          <w:b/>
          <w:sz w:val="20"/>
          <w:szCs w:val="20"/>
        </w:rPr>
      </w:pPr>
    </w:p>
    <w:p w14:paraId="669FA112" w14:textId="642CFBB0" w:rsidR="00071D1C" w:rsidRPr="00B97A8E" w:rsidRDefault="00071D1C" w:rsidP="00FE0FBF">
      <w:pPr>
        <w:widowControl w:val="0"/>
        <w:tabs>
          <w:tab w:val="left" w:pos="1134"/>
        </w:tabs>
        <w:ind w:firstLine="567"/>
        <w:jc w:val="both"/>
        <w:rPr>
          <w:rFonts w:ascii="GHEA Grapalat" w:hAnsi="GHEA Grapalat"/>
          <w:b/>
          <w:sz w:val="20"/>
          <w:szCs w:val="20"/>
        </w:rPr>
      </w:pPr>
      <w:r w:rsidRPr="00B97A8E">
        <w:rPr>
          <w:rFonts w:ascii="GHEA Grapalat" w:hAnsi="GHEA Grapalat"/>
          <w:b/>
          <w:sz w:val="20"/>
          <w:szCs w:val="20"/>
        </w:rPr>
        <w:t>2.</w:t>
      </w:r>
      <w:r w:rsidR="009D71F8" w:rsidRPr="00B97A8E">
        <w:rPr>
          <w:rFonts w:ascii="GHEA Grapalat" w:hAnsi="GHEA Grapalat"/>
          <w:b/>
          <w:sz w:val="20"/>
          <w:szCs w:val="20"/>
        </w:rPr>
        <w:t>1.</w:t>
      </w:r>
      <w:r w:rsidR="009D71F8" w:rsidRPr="00B97A8E">
        <w:rPr>
          <w:rFonts w:ascii="GHEA Grapalat" w:hAnsi="GHEA Grapalat"/>
          <w:b/>
          <w:sz w:val="20"/>
          <w:szCs w:val="20"/>
        </w:rPr>
        <w:tab/>
      </w:r>
      <w:r w:rsidRPr="00B97A8E">
        <w:rPr>
          <w:rFonts w:ascii="GHEA Grapalat" w:hAnsi="GHEA Grapalat"/>
          <w:b/>
          <w:sz w:val="20"/>
          <w:szCs w:val="20"/>
        </w:rPr>
        <w:t>Покупатель имеет право:</w:t>
      </w:r>
    </w:p>
    <w:p w14:paraId="14F32D32" w14:textId="16FC5822"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2.1.</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Отказываться от товара в случае непоставки товара Продавцом в</w:t>
      </w:r>
      <w:r w:rsidR="005250C2" w:rsidRPr="00B97A8E">
        <w:rPr>
          <w:rFonts w:ascii="Courier New" w:hAnsi="Courier New" w:cs="Courier New"/>
          <w:sz w:val="20"/>
          <w:szCs w:val="20"/>
          <w:lang w:val="en-US"/>
        </w:rPr>
        <w:t> </w:t>
      </w:r>
      <w:r w:rsidRPr="00B97A8E">
        <w:rPr>
          <w:rFonts w:ascii="GHEA Grapalat" w:hAnsi="GHEA Grapalat"/>
          <w:sz w:val="20"/>
          <w:szCs w:val="20"/>
        </w:rPr>
        <w:t xml:space="preserve">установленный договором срок, если сроки поставки были нарушены более чем на </w:t>
      </w:r>
      <w:r w:rsidR="00E94C06" w:rsidRPr="00B97A8E">
        <w:rPr>
          <w:rFonts w:ascii="GHEA Grapalat" w:hAnsi="GHEA Grapalat"/>
          <w:sz w:val="20"/>
          <w:szCs w:val="20"/>
        </w:rPr>
        <w:t>10</w:t>
      </w:r>
      <w:r w:rsidRPr="00B97A8E">
        <w:rPr>
          <w:rFonts w:ascii="GHEA Grapalat" w:hAnsi="GHEA Grapalat"/>
          <w:sz w:val="20"/>
          <w:szCs w:val="20"/>
        </w:rPr>
        <w:t xml:space="preserve"> дней.</w:t>
      </w:r>
    </w:p>
    <w:p w14:paraId="5019A217"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2.1.</w:t>
      </w:r>
      <w:r w:rsidR="009D71F8" w:rsidRPr="00B97A8E">
        <w:rPr>
          <w:rFonts w:ascii="GHEA Grapalat" w:hAnsi="GHEA Grapalat"/>
          <w:sz w:val="20"/>
          <w:szCs w:val="20"/>
        </w:rPr>
        <w:t>2.</w:t>
      </w:r>
      <w:r w:rsidR="009D71F8" w:rsidRPr="00B97A8E">
        <w:rPr>
          <w:rFonts w:ascii="GHEA Grapalat" w:hAnsi="GHEA Grapalat"/>
          <w:sz w:val="20"/>
          <w:szCs w:val="20"/>
        </w:rPr>
        <w:tab/>
      </w:r>
      <w:r w:rsidRPr="00B97A8E">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026C3EC6"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а)</w:t>
      </w:r>
      <w:r w:rsidR="005250C2" w:rsidRPr="00B97A8E">
        <w:rPr>
          <w:rFonts w:ascii="GHEA Grapalat" w:hAnsi="GHEA Grapalat"/>
          <w:sz w:val="20"/>
          <w:szCs w:val="20"/>
        </w:rPr>
        <w:tab/>
      </w:r>
      <w:r w:rsidRPr="00B97A8E">
        <w:rPr>
          <w:rFonts w:ascii="GHEA Grapalat" w:hAnsi="GHEA Grapalat"/>
          <w:sz w:val="20"/>
          <w:szCs w:val="20"/>
        </w:rPr>
        <w:t>требовать возмещения расходов, произведенных им по причине ненадлежащего качества товара;</w:t>
      </w:r>
    </w:p>
    <w:p w14:paraId="0DB0F36C"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б)</w:t>
      </w:r>
      <w:r w:rsidR="005250C2" w:rsidRPr="00B97A8E">
        <w:rPr>
          <w:rFonts w:ascii="GHEA Grapalat" w:hAnsi="GHEA Grapalat"/>
          <w:sz w:val="20"/>
          <w:szCs w:val="20"/>
        </w:rPr>
        <w:tab/>
      </w:r>
      <w:r w:rsidRPr="00B97A8E">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8772045"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в)</w:t>
      </w:r>
      <w:r w:rsidR="005250C2" w:rsidRPr="00B97A8E">
        <w:rPr>
          <w:rFonts w:ascii="GHEA Grapalat" w:hAnsi="GHEA Grapalat"/>
          <w:sz w:val="20"/>
          <w:szCs w:val="20"/>
        </w:rPr>
        <w:tab/>
      </w:r>
      <w:r w:rsidRPr="00B97A8E">
        <w:rPr>
          <w:rFonts w:ascii="GHEA Grapalat" w:hAnsi="GHEA Grapalat"/>
          <w:sz w:val="20"/>
          <w:szCs w:val="20"/>
        </w:rPr>
        <w:t>отказываться от исполнения договора и требовать возврата уплаченной за товар суммы.</w:t>
      </w:r>
    </w:p>
    <w:p w14:paraId="6D1DE416"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2.1.</w:t>
      </w:r>
      <w:r w:rsidR="005B2A24" w:rsidRPr="00B97A8E">
        <w:rPr>
          <w:rFonts w:ascii="GHEA Grapalat" w:hAnsi="GHEA Grapalat"/>
          <w:sz w:val="20"/>
          <w:szCs w:val="20"/>
        </w:rPr>
        <w:t>3.</w:t>
      </w:r>
      <w:r w:rsidR="005B2A24" w:rsidRPr="00B97A8E">
        <w:rPr>
          <w:rFonts w:ascii="GHEA Grapalat" w:hAnsi="GHEA Grapalat"/>
          <w:sz w:val="20"/>
          <w:szCs w:val="20"/>
        </w:rPr>
        <w:tab/>
      </w:r>
      <w:r w:rsidRPr="00B97A8E">
        <w:rPr>
          <w:rFonts w:ascii="GHEA Grapalat" w:hAnsi="GHEA Grapalat"/>
          <w:sz w:val="20"/>
          <w:szCs w:val="20"/>
        </w:rPr>
        <w:t xml:space="preserve">Если передан товар в количестве меньше оговоренного в договоре, то: </w:t>
      </w:r>
    </w:p>
    <w:p w14:paraId="2EC404D9"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а)</w:t>
      </w:r>
      <w:r w:rsidR="005250C2" w:rsidRPr="00B97A8E">
        <w:rPr>
          <w:rFonts w:ascii="GHEA Grapalat" w:hAnsi="GHEA Grapalat"/>
          <w:sz w:val="20"/>
          <w:szCs w:val="20"/>
        </w:rPr>
        <w:tab/>
      </w:r>
      <w:r w:rsidRPr="00B97A8E">
        <w:rPr>
          <w:rFonts w:ascii="GHEA Grapalat" w:hAnsi="GHEA Grapalat"/>
          <w:sz w:val="20"/>
          <w:szCs w:val="20"/>
        </w:rPr>
        <w:t>требовать восполнения недопереданного количества</w:t>
      </w:r>
      <w:r w:rsidR="00AA7117" w:rsidRPr="00B97A8E">
        <w:rPr>
          <w:rFonts w:ascii="GHEA Grapalat" w:hAnsi="GHEA Grapalat"/>
          <w:sz w:val="20"/>
          <w:szCs w:val="20"/>
        </w:rPr>
        <w:t xml:space="preserve"> </w:t>
      </w:r>
      <w:r w:rsidRPr="00B97A8E">
        <w:rPr>
          <w:rFonts w:ascii="GHEA Grapalat" w:hAnsi="GHEA Grapalat"/>
          <w:sz w:val="20"/>
          <w:szCs w:val="20"/>
        </w:rPr>
        <w:t>товара;</w:t>
      </w:r>
    </w:p>
    <w:p w14:paraId="30FABF31"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б)</w:t>
      </w:r>
      <w:r w:rsidR="005250C2" w:rsidRPr="00B97A8E">
        <w:rPr>
          <w:rFonts w:ascii="GHEA Grapalat" w:hAnsi="GHEA Grapalat"/>
          <w:sz w:val="20"/>
          <w:szCs w:val="20"/>
        </w:rPr>
        <w:tab/>
      </w:r>
      <w:r w:rsidRPr="00B97A8E">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E8583C9"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2.1.4</w:t>
      </w:r>
      <w:r w:rsidR="005250C2" w:rsidRPr="00B97A8E">
        <w:rPr>
          <w:rFonts w:ascii="GHEA Grapalat" w:hAnsi="GHEA Grapalat"/>
          <w:sz w:val="20"/>
          <w:szCs w:val="20"/>
        </w:rPr>
        <w:t>.</w:t>
      </w:r>
      <w:r w:rsidR="005250C2" w:rsidRPr="00B97A8E">
        <w:rPr>
          <w:rFonts w:ascii="GHEA Grapalat" w:hAnsi="GHEA Grapalat"/>
          <w:sz w:val="20"/>
          <w:szCs w:val="20"/>
        </w:rPr>
        <w:tab/>
      </w:r>
      <w:r w:rsidRPr="00B97A8E">
        <w:rPr>
          <w:rFonts w:ascii="GHEA Grapalat" w:hAnsi="GHEA Grapalat"/>
          <w:sz w:val="20"/>
          <w:szCs w:val="20"/>
        </w:rPr>
        <w:t>Если передан товар с нарушением условия его вида, по своему усмотрению:</w:t>
      </w:r>
    </w:p>
    <w:p w14:paraId="031D665A"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а)</w:t>
      </w:r>
      <w:r w:rsidR="005250C2" w:rsidRPr="00B97A8E">
        <w:rPr>
          <w:rFonts w:ascii="GHEA Grapalat" w:hAnsi="GHEA Grapalat"/>
          <w:sz w:val="20"/>
          <w:szCs w:val="20"/>
        </w:rPr>
        <w:tab/>
      </w:r>
      <w:r w:rsidRPr="00B97A8E">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19EC443E"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б)</w:t>
      </w:r>
      <w:r w:rsidR="005250C2" w:rsidRPr="00B97A8E">
        <w:rPr>
          <w:rFonts w:ascii="GHEA Grapalat" w:hAnsi="GHEA Grapalat"/>
          <w:sz w:val="20"/>
          <w:szCs w:val="20"/>
        </w:rPr>
        <w:tab/>
      </w:r>
      <w:r w:rsidRPr="00B97A8E">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1802C530"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в)</w:t>
      </w:r>
      <w:r w:rsidR="005250C2" w:rsidRPr="00B97A8E">
        <w:rPr>
          <w:rFonts w:ascii="GHEA Grapalat" w:hAnsi="GHEA Grapalat"/>
          <w:sz w:val="20"/>
          <w:szCs w:val="20"/>
        </w:rPr>
        <w:tab/>
      </w:r>
      <w:r w:rsidRPr="00B97A8E">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97A8E">
        <w:rPr>
          <w:rFonts w:ascii="Courier New" w:hAnsi="Courier New" w:cs="Courier New"/>
          <w:sz w:val="20"/>
          <w:szCs w:val="20"/>
          <w:lang w:val="en-US"/>
        </w:rPr>
        <w:t> </w:t>
      </w:r>
      <w:r w:rsidRPr="00B97A8E">
        <w:rPr>
          <w:rFonts w:ascii="GHEA Grapalat" w:hAnsi="GHEA Grapalat"/>
          <w:sz w:val="20"/>
          <w:szCs w:val="20"/>
        </w:rPr>
        <w:t>виду.</w:t>
      </w:r>
    </w:p>
    <w:p w14:paraId="3D537191" w14:textId="77777777" w:rsidR="009E45F3"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2.1.</w:t>
      </w:r>
      <w:r w:rsidR="003A734A" w:rsidRPr="00B97A8E">
        <w:rPr>
          <w:rFonts w:ascii="GHEA Grapalat" w:hAnsi="GHEA Grapalat"/>
          <w:sz w:val="20"/>
          <w:szCs w:val="20"/>
        </w:rPr>
        <w:t>5.</w:t>
      </w:r>
      <w:r w:rsidR="003A734A" w:rsidRPr="00B97A8E">
        <w:rPr>
          <w:rFonts w:ascii="GHEA Grapalat" w:hAnsi="GHEA Grapalat"/>
          <w:sz w:val="20"/>
          <w:szCs w:val="20"/>
        </w:rPr>
        <w:tab/>
      </w:r>
      <w:r w:rsidRPr="00B97A8E">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538AB2E"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2.1.</w:t>
      </w:r>
      <w:r w:rsidR="00AC30D5" w:rsidRPr="00B97A8E">
        <w:rPr>
          <w:rFonts w:ascii="GHEA Grapalat" w:hAnsi="GHEA Grapalat"/>
          <w:sz w:val="20"/>
          <w:szCs w:val="20"/>
        </w:rPr>
        <w:t>6.</w:t>
      </w:r>
      <w:r w:rsidR="00AC30D5" w:rsidRPr="00B97A8E">
        <w:rPr>
          <w:rFonts w:ascii="GHEA Grapalat" w:hAnsi="GHEA Grapalat"/>
          <w:sz w:val="20"/>
          <w:szCs w:val="20"/>
        </w:rPr>
        <w:tab/>
      </w:r>
      <w:r w:rsidRPr="00B97A8E">
        <w:rPr>
          <w:rFonts w:ascii="GHEA Grapalat" w:hAnsi="GHEA Grapalat"/>
          <w:sz w:val="20"/>
          <w:szCs w:val="20"/>
        </w:rPr>
        <w:t>Требовать у Продавца возмещения убытков, если Покупатель в</w:t>
      </w:r>
      <w:r w:rsidR="005250C2" w:rsidRPr="00B97A8E">
        <w:rPr>
          <w:rFonts w:ascii="Courier New" w:hAnsi="Courier New" w:cs="Courier New"/>
          <w:sz w:val="20"/>
          <w:szCs w:val="20"/>
          <w:lang w:val="en-US"/>
        </w:rPr>
        <w:t> </w:t>
      </w:r>
      <w:r w:rsidRPr="00B97A8E">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A0BE5F2"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2.1.</w:t>
      </w:r>
      <w:r w:rsidR="00AC30D5" w:rsidRPr="00B97A8E">
        <w:rPr>
          <w:rFonts w:ascii="GHEA Grapalat" w:hAnsi="GHEA Grapalat"/>
          <w:sz w:val="20"/>
          <w:szCs w:val="20"/>
        </w:rPr>
        <w:t>7.</w:t>
      </w:r>
      <w:r w:rsidR="00AC30D5" w:rsidRPr="00B97A8E">
        <w:rPr>
          <w:rFonts w:ascii="GHEA Grapalat" w:hAnsi="GHEA Grapalat"/>
          <w:sz w:val="20"/>
          <w:szCs w:val="20"/>
        </w:rPr>
        <w:tab/>
      </w:r>
      <w:r w:rsidRPr="00B97A8E">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25812D69"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2.1.7.</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Нарушение договора Продавцом считается существенным, если:</w:t>
      </w:r>
    </w:p>
    <w:p w14:paraId="67B7ED55"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а)</w:t>
      </w:r>
      <w:r w:rsidR="005250C2" w:rsidRPr="00B97A8E">
        <w:rPr>
          <w:rFonts w:ascii="GHEA Grapalat" w:hAnsi="GHEA Grapalat"/>
          <w:sz w:val="20"/>
          <w:szCs w:val="20"/>
        </w:rPr>
        <w:tab/>
      </w:r>
      <w:r w:rsidRPr="00B97A8E">
        <w:rPr>
          <w:rFonts w:ascii="GHEA Grapalat" w:hAnsi="GHEA Grapalat"/>
          <w:sz w:val="20"/>
          <w:szCs w:val="20"/>
        </w:rPr>
        <w:t xml:space="preserve">был поставлен товар ненадлежащего качества, который не может быть заменен в приемлемый для </w:t>
      </w:r>
      <w:r w:rsidRPr="00B97A8E">
        <w:rPr>
          <w:rFonts w:ascii="GHEA Grapalat" w:hAnsi="GHEA Grapalat"/>
          <w:sz w:val="20"/>
          <w:szCs w:val="20"/>
        </w:rPr>
        <w:lastRenderedPageBreak/>
        <w:t>Покупателя срок;</w:t>
      </w:r>
    </w:p>
    <w:p w14:paraId="1618CE11" w14:textId="18C12C74"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б)</w:t>
      </w:r>
      <w:r w:rsidR="005250C2" w:rsidRPr="00B97A8E">
        <w:rPr>
          <w:rFonts w:ascii="GHEA Grapalat" w:hAnsi="GHEA Grapalat"/>
          <w:sz w:val="20"/>
          <w:szCs w:val="20"/>
        </w:rPr>
        <w:tab/>
      </w:r>
      <w:r w:rsidRPr="00B97A8E">
        <w:rPr>
          <w:rFonts w:ascii="GHEA Grapalat" w:hAnsi="GHEA Grapalat"/>
          <w:sz w:val="20"/>
          <w:szCs w:val="20"/>
        </w:rPr>
        <w:t xml:space="preserve">сроки поставки товара нарушены более чем на </w:t>
      </w:r>
      <w:r w:rsidR="00E94C06" w:rsidRPr="00B97A8E">
        <w:rPr>
          <w:rFonts w:ascii="GHEA Grapalat" w:hAnsi="GHEA Grapalat"/>
          <w:sz w:val="20"/>
          <w:szCs w:val="20"/>
        </w:rPr>
        <w:t>10</w:t>
      </w:r>
      <w:r w:rsidRPr="00B97A8E">
        <w:rPr>
          <w:rFonts w:ascii="GHEA Grapalat" w:hAnsi="GHEA Grapalat"/>
          <w:sz w:val="20"/>
          <w:szCs w:val="20"/>
        </w:rPr>
        <w:t xml:space="preserve"> дней;</w:t>
      </w:r>
    </w:p>
    <w:p w14:paraId="50A62323"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2.1.</w:t>
      </w:r>
      <w:r w:rsidR="006E15CD" w:rsidRPr="00B97A8E">
        <w:rPr>
          <w:rFonts w:ascii="GHEA Grapalat" w:hAnsi="GHEA Grapalat"/>
          <w:sz w:val="20"/>
          <w:szCs w:val="20"/>
        </w:rPr>
        <w:t>8.</w:t>
      </w:r>
      <w:r w:rsidR="006E15CD" w:rsidRPr="00B97A8E">
        <w:rPr>
          <w:rFonts w:ascii="GHEA Grapalat" w:hAnsi="GHEA Grapalat"/>
          <w:sz w:val="20"/>
          <w:szCs w:val="20"/>
        </w:rPr>
        <w:tab/>
      </w:r>
      <w:r w:rsidRPr="00B97A8E">
        <w:rPr>
          <w:rFonts w:ascii="GHEA Grapalat" w:hAnsi="GHEA Grapalat"/>
          <w:sz w:val="20"/>
          <w:szCs w:val="20"/>
        </w:rPr>
        <w:t>Осматривать товар и незамедлительно уведомлять Продавца о</w:t>
      </w:r>
      <w:r w:rsidR="005250C2" w:rsidRPr="00B97A8E">
        <w:rPr>
          <w:rFonts w:ascii="Courier New" w:hAnsi="Courier New" w:cs="Courier New"/>
          <w:sz w:val="20"/>
          <w:szCs w:val="20"/>
          <w:lang w:val="en-US"/>
        </w:rPr>
        <w:t> </w:t>
      </w:r>
      <w:r w:rsidRPr="00B97A8E">
        <w:rPr>
          <w:rFonts w:ascii="GHEA Grapalat" w:hAnsi="GHEA Grapalat"/>
          <w:sz w:val="20"/>
          <w:szCs w:val="20"/>
        </w:rPr>
        <w:t>выявленных дефектах.</w:t>
      </w:r>
    </w:p>
    <w:p w14:paraId="109EE210" w14:textId="77777777" w:rsidR="00071D1C" w:rsidRPr="00B97A8E" w:rsidRDefault="00071D1C" w:rsidP="00FE0FBF">
      <w:pPr>
        <w:widowControl w:val="0"/>
        <w:tabs>
          <w:tab w:val="left" w:pos="1134"/>
        </w:tabs>
        <w:ind w:firstLine="567"/>
        <w:jc w:val="both"/>
        <w:rPr>
          <w:rFonts w:ascii="GHEA Grapalat" w:hAnsi="GHEA Grapalat"/>
          <w:b/>
          <w:sz w:val="20"/>
          <w:szCs w:val="20"/>
        </w:rPr>
      </w:pPr>
      <w:r w:rsidRPr="00B97A8E">
        <w:rPr>
          <w:rFonts w:ascii="GHEA Grapalat" w:hAnsi="GHEA Grapalat"/>
          <w:b/>
          <w:sz w:val="20"/>
          <w:szCs w:val="20"/>
        </w:rPr>
        <w:t>2.</w:t>
      </w:r>
      <w:r w:rsidR="009D71F8" w:rsidRPr="00B97A8E">
        <w:rPr>
          <w:rFonts w:ascii="GHEA Grapalat" w:hAnsi="GHEA Grapalat"/>
          <w:b/>
          <w:sz w:val="20"/>
          <w:szCs w:val="20"/>
        </w:rPr>
        <w:t>2.</w:t>
      </w:r>
      <w:r w:rsidR="009D71F8" w:rsidRPr="00B97A8E">
        <w:rPr>
          <w:rFonts w:ascii="GHEA Grapalat" w:hAnsi="GHEA Grapalat"/>
          <w:b/>
          <w:sz w:val="20"/>
          <w:szCs w:val="20"/>
        </w:rPr>
        <w:tab/>
      </w:r>
      <w:r w:rsidRPr="00B97A8E">
        <w:rPr>
          <w:rFonts w:ascii="GHEA Grapalat" w:hAnsi="GHEA Grapalat"/>
          <w:b/>
          <w:sz w:val="20"/>
          <w:szCs w:val="20"/>
        </w:rPr>
        <w:t>Покупатель обязан:</w:t>
      </w:r>
    </w:p>
    <w:p w14:paraId="3A534C51"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2.2.</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28A3845D"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2.2.</w:t>
      </w:r>
      <w:r w:rsidR="009D71F8" w:rsidRPr="00B97A8E">
        <w:rPr>
          <w:rFonts w:ascii="GHEA Grapalat" w:hAnsi="GHEA Grapalat"/>
          <w:sz w:val="20"/>
          <w:szCs w:val="20"/>
        </w:rPr>
        <w:t>2.</w:t>
      </w:r>
      <w:r w:rsidR="009D71F8" w:rsidRPr="00B97A8E">
        <w:rPr>
          <w:rFonts w:ascii="GHEA Grapalat" w:hAnsi="GHEA Grapalat"/>
          <w:sz w:val="20"/>
          <w:szCs w:val="20"/>
        </w:rPr>
        <w:tab/>
      </w:r>
      <w:r w:rsidRPr="00B97A8E">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4199B75"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2.2.</w:t>
      </w:r>
      <w:r w:rsidR="005B2A24" w:rsidRPr="00B97A8E">
        <w:rPr>
          <w:rFonts w:ascii="GHEA Grapalat" w:hAnsi="GHEA Grapalat"/>
          <w:sz w:val="20"/>
          <w:szCs w:val="20"/>
        </w:rPr>
        <w:t>3.</w:t>
      </w:r>
      <w:r w:rsidR="005B2A24" w:rsidRPr="00B97A8E">
        <w:rPr>
          <w:rFonts w:ascii="GHEA Grapalat" w:hAnsi="GHEA Grapalat"/>
          <w:sz w:val="20"/>
          <w:szCs w:val="20"/>
        </w:rPr>
        <w:tab/>
      </w:r>
      <w:r w:rsidRPr="00B97A8E">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56DAFC6"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2.2.</w:t>
      </w:r>
      <w:r w:rsidR="00552934" w:rsidRPr="00B97A8E">
        <w:rPr>
          <w:rFonts w:ascii="GHEA Grapalat" w:hAnsi="GHEA Grapalat"/>
          <w:sz w:val="20"/>
          <w:szCs w:val="20"/>
        </w:rPr>
        <w:t>4.</w:t>
      </w:r>
      <w:r w:rsidR="00552934" w:rsidRPr="00B97A8E">
        <w:rPr>
          <w:rFonts w:ascii="GHEA Grapalat" w:hAnsi="GHEA Grapalat"/>
          <w:sz w:val="20"/>
          <w:szCs w:val="20"/>
        </w:rPr>
        <w:tab/>
      </w:r>
      <w:r w:rsidRPr="00B97A8E">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BFCF15B" w14:textId="77777777" w:rsidR="00C45B20"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2.2.</w:t>
      </w:r>
      <w:r w:rsidR="003A734A" w:rsidRPr="00B97A8E">
        <w:rPr>
          <w:rFonts w:ascii="GHEA Grapalat" w:hAnsi="GHEA Grapalat"/>
          <w:sz w:val="20"/>
          <w:szCs w:val="20"/>
        </w:rPr>
        <w:t>5.</w:t>
      </w:r>
      <w:r w:rsidR="003A734A" w:rsidRPr="00B97A8E">
        <w:rPr>
          <w:rFonts w:ascii="GHEA Grapalat" w:hAnsi="GHEA Grapalat"/>
          <w:sz w:val="20"/>
          <w:szCs w:val="20"/>
        </w:rPr>
        <w:tab/>
      </w:r>
      <w:r w:rsidRPr="00B97A8E">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1C41344" w14:textId="77777777" w:rsidR="00071D1C" w:rsidRPr="00B97A8E" w:rsidRDefault="00071D1C" w:rsidP="00FE0FBF">
      <w:pPr>
        <w:widowControl w:val="0"/>
        <w:tabs>
          <w:tab w:val="left" w:pos="1276"/>
        </w:tabs>
        <w:ind w:firstLine="567"/>
        <w:jc w:val="both"/>
        <w:rPr>
          <w:rFonts w:ascii="GHEA Grapalat" w:hAnsi="GHEA Grapalat"/>
          <w:b/>
          <w:sz w:val="20"/>
          <w:szCs w:val="20"/>
        </w:rPr>
      </w:pPr>
      <w:r w:rsidRPr="00B97A8E">
        <w:rPr>
          <w:rFonts w:ascii="GHEA Grapalat" w:hAnsi="GHEA Grapalat"/>
          <w:b/>
          <w:sz w:val="20"/>
          <w:szCs w:val="20"/>
        </w:rPr>
        <w:t>2.</w:t>
      </w:r>
      <w:r w:rsidR="005B2A24" w:rsidRPr="00B97A8E">
        <w:rPr>
          <w:rFonts w:ascii="GHEA Grapalat" w:hAnsi="GHEA Grapalat"/>
          <w:b/>
          <w:sz w:val="20"/>
          <w:szCs w:val="20"/>
        </w:rPr>
        <w:t>3.</w:t>
      </w:r>
      <w:r w:rsidR="005B2A24" w:rsidRPr="00B97A8E">
        <w:rPr>
          <w:rFonts w:ascii="GHEA Grapalat" w:hAnsi="GHEA Grapalat"/>
          <w:b/>
          <w:sz w:val="20"/>
          <w:szCs w:val="20"/>
        </w:rPr>
        <w:tab/>
      </w:r>
      <w:r w:rsidRPr="00B97A8E">
        <w:rPr>
          <w:rFonts w:ascii="GHEA Grapalat" w:hAnsi="GHEA Grapalat"/>
          <w:b/>
          <w:sz w:val="20"/>
          <w:szCs w:val="20"/>
        </w:rPr>
        <w:t>Продавец имеет право:</w:t>
      </w:r>
    </w:p>
    <w:p w14:paraId="2A23DE10"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2.3.</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3D0AD4CB"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2.3.</w:t>
      </w:r>
      <w:r w:rsidR="009D71F8" w:rsidRPr="00B97A8E">
        <w:rPr>
          <w:rFonts w:ascii="GHEA Grapalat" w:hAnsi="GHEA Grapalat"/>
          <w:sz w:val="20"/>
          <w:szCs w:val="20"/>
        </w:rPr>
        <w:t>2.</w:t>
      </w:r>
      <w:r w:rsidR="009D71F8" w:rsidRPr="00B97A8E">
        <w:rPr>
          <w:rFonts w:ascii="GHEA Grapalat" w:hAnsi="GHEA Grapalat"/>
          <w:sz w:val="20"/>
          <w:szCs w:val="20"/>
        </w:rPr>
        <w:tab/>
      </w:r>
      <w:r w:rsidRPr="00B97A8E">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3924670"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2.3.</w:t>
      </w:r>
      <w:r w:rsidR="005B2A24" w:rsidRPr="00B97A8E">
        <w:rPr>
          <w:rFonts w:ascii="GHEA Grapalat" w:hAnsi="GHEA Grapalat"/>
          <w:sz w:val="20"/>
          <w:szCs w:val="20"/>
        </w:rPr>
        <w:t>3.</w:t>
      </w:r>
      <w:r w:rsidR="005B2A24" w:rsidRPr="00B97A8E">
        <w:rPr>
          <w:rFonts w:ascii="GHEA Grapalat" w:hAnsi="GHEA Grapalat"/>
          <w:sz w:val="20"/>
          <w:szCs w:val="20"/>
        </w:rPr>
        <w:tab/>
      </w:r>
      <w:r w:rsidRPr="00B97A8E">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7DA51698" w14:textId="77777777" w:rsidR="00071D1C" w:rsidRPr="00B97A8E" w:rsidRDefault="00071D1C" w:rsidP="00FE0FBF">
      <w:pPr>
        <w:widowControl w:val="0"/>
        <w:tabs>
          <w:tab w:val="left" w:pos="1560"/>
        </w:tabs>
        <w:ind w:firstLine="567"/>
        <w:jc w:val="both"/>
        <w:rPr>
          <w:rFonts w:ascii="GHEA Grapalat" w:hAnsi="GHEA Grapalat"/>
          <w:sz w:val="20"/>
          <w:szCs w:val="20"/>
        </w:rPr>
      </w:pPr>
      <w:r w:rsidRPr="00B97A8E">
        <w:rPr>
          <w:rFonts w:ascii="GHEA Grapalat" w:hAnsi="GHEA Grapalat"/>
          <w:sz w:val="20"/>
          <w:szCs w:val="20"/>
        </w:rPr>
        <w:t>2.3.3.</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4160B23D"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2.3.</w:t>
      </w:r>
      <w:r w:rsidR="00552934" w:rsidRPr="00B97A8E">
        <w:rPr>
          <w:rFonts w:ascii="GHEA Grapalat" w:hAnsi="GHEA Grapalat"/>
          <w:sz w:val="20"/>
          <w:szCs w:val="20"/>
        </w:rPr>
        <w:t>4.</w:t>
      </w:r>
      <w:r w:rsidR="00552934" w:rsidRPr="00B97A8E">
        <w:rPr>
          <w:rFonts w:ascii="GHEA Grapalat" w:hAnsi="GHEA Grapalat"/>
          <w:sz w:val="20"/>
          <w:szCs w:val="20"/>
        </w:rPr>
        <w:tab/>
      </w:r>
      <w:r w:rsidRPr="00B97A8E">
        <w:rPr>
          <w:rFonts w:ascii="GHEA Grapalat" w:hAnsi="GHEA Grapalat"/>
          <w:sz w:val="20"/>
          <w:szCs w:val="20"/>
        </w:rPr>
        <w:t>Досрочно поставля</w:t>
      </w:r>
      <w:r w:rsidR="00C45B20" w:rsidRPr="00B97A8E">
        <w:rPr>
          <w:rFonts w:ascii="GHEA Grapalat" w:hAnsi="GHEA Grapalat"/>
          <w:sz w:val="20"/>
          <w:szCs w:val="20"/>
        </w:rPr>
        <w:t>ть товар с согласия Покупателя.</w:t>
      </w:r>
    </w:p>
    <w:p w14:paraId="35A2B317" w14:textId="77777777" w:rsidR="00071D1C" w:rsidRPr="00B97A8E" w:rsidRDefault="00071D1C" w:rsidP="00FE0FBF">
      <w:pPr>
        <w:widowControl w:val="0"/>
        <w:tabs>
          <w:tab w:val="left" w:pos="1134"/>
        </w:tabs>
        <w:ind w:firstLine="567"/>
        <w:jc w:val="both"/>
        <w:rPr>
          <w:rFonts w:ascii="GHEA Grapalat" w:hAnsi="GHEA Grapalat"/>
          <w:b/>
          <w:sz w:val="20"/>
          <w:szCs w:val="20"/>
        </w:rPr>
      </w:pPr>
      <w:r w:rsidRPr="00B97A8E">
        <w:rPr>
          <w:rFonts w:ascii="GHEA Grapalat" w:hAnsi="GHEA Grapalat"/>
          <w:b/>
          <w:sz w:val="20"/>
          <w:szCs w:val="20"/>
        </w:rPr>
        <w:t>2.</w:t>
      </w:r>
      <w:r w:rsidR="00552934" w:rsidRPr="00B97A8E">
        <w:rPr>
          <w:rFonts w:ascii="GHEA Grapalat" w:hAnsi="GHEA Grapalat"/>
          <w:b/>
          <w:sz w:val="20"/>
          <w:szCs w:val="20"/>
        </w:rPr>
        <w:t>4.</w:t>
      </w:r>
      <w:r w:rsidR="00552934" w:rsidRPr="00B97A8E">
        <w:rPr>
          <w:rFonts w:ascii="GHEA Grapalat" w:hAnsi="GHEA Grapalat"/>
          <w:b/>
          <w:sz w:val="20"/>
          <w:szCs w:val="20"/>
        </w:rPr>
        <w:tab/>
      </w:r>
      <w:r w:rsidRPr="00B97A8E">
        <w:rPr>
          <w:rFonts w:ascii="GHEA Grapalat" w:hAnsi="GHEA Grapalat"/>
          <w:b/>
          <w:sz w:val="20"/>
          <w:szCs w:val="20"/>
        </w:rPr>
        <w:t>Продавец обязан:</w:t>
      </w:r>
    </w:p>
    <w:p w14:paraId="3DBD4688"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2.4.</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Передавать товар Покупателю в порядке, объемах, сроки и по адресу, предусмотренные договором.</w:t>
      </w:r>
    </w:p>
    <w:p w14:paraId="2147ACB2"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2.4.</w:t>
      </w:r>
      <w:r w:rsidR="009D71F8" w:rsidRPr="00B97A8E">
        <w:rPr>
          <w:rFonts w:ascii="GHEA Grapalat" w:hAnsi="GHEA Grapalat"/>
          <w:sz w:val="20"/>
          <w:szCs w:val="20"/>
        </w:rPr>
        <w:t>2.</w:t>
      </w:r>
      <w:r w:rsidR="009D71F8" w:rsidRPr="00B97A8E">
        <w:rPr>
          <w:rFonts w:ascii="GHEA Grapalat" w:hAnsi="GHEA Grapalat"/>
          <w:sz w:val="20"/>
          <w:szCs w:val="20"/>
        </w:rPr>
        <w:tab/>
      </w:r>
      <w:r w:rsidRPr="00B97A8E">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B97A8E">
        <w:rPr>
          <w:rFonts w:ascii="GHEA Grapalat" w:hAnsi="GHEA Grapalat"/>
          <w:sz w:val="20"/>
          <w:szCs w:val="20"/>
        </w:rPr>
        <w:t>тановленные Покупателем сроки.</w:t>
      </w:r>
    </w:p>
    <w:p w14:paraId="55B8E19C"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2.4.</w:t>
      </w:r>
      <w:r w:rsidR="005B2A24" w:rsidRPr="00B97A8E">
        <w:rPr>
          <w:rFonts w:ascii="GHEA Grapalat" w:hAnsi="GHEA Grapalat"/>
          <w:sz w:val="20"/>
          <w:szCs w:val="20"/>
        </w:rPr>
        <w:t>3.</w:t>
      </w:r>
      <w:r w:rsidR="005B2A24" w:rsidRPr="00B97A8E">
        <w:rPr>
          <w:rFonts w:ascii="GHEA Grapalat" w:hAnsi="GHEA Grapalat"/>
          <w:sz w:val="20"/>
          <w:szCs w:val="20"/>
        </w:rPr>
        <w:tab/>
      </w:r>
      <w:r w:rsidRPr="00B97A8E">
        <w:rPr>
          <w:rFonts w:ascii="GHEA Grapalat" w:hAnsi="GHEA Grapalat"/>
          <w:sz w:val="20"/>
          <w:szCs w:val="20"/>
        </w:rPr>
        <w:t>Передавать Покупателю товар, свободный от прав третьих лиц.</w:t>
      </w:r>
    </w:p>
    <w:p w14:paraId="30B3F94F"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2.4.</w:t>
      </w:r>
      <w:r w:rsidR="003A734A" w:rsidRPr="00B97A8E">
        <w:rPr>
          <w:rFonts w:ascii="GHEA Grapalat" w:hAnsi="GHEA Grapalat"/>
          <w:sz w:val="20"/>
          <w:szCs w:val="20"/>
        </w:rPr>
        <w:t>5.</w:t>
      </w:r>
      <w:r w:rsidR="003A734A" w:rsidRPr="00B97A8E">
        <w:rPr>
          <w:rFonts w:ascii="GHEA Grapalat" w:hAnsi="GHEA Grapalat"/>
          <w:sz w:val="20"/>
          <w:szCs w:val="20"/>
        </w:rPr>
        <w:tab/>
      </w:r>
      <w:r w:rsidRPr="00B97A8E">
        <w:rPr>
          <w:rFonts w:ascii="GHEA Grapalat" w:hAnsi="GHEA Grapalat"/>
          <w:sz w:val="20"/>
          <w:szCs w:val="20"/>
        </w:rPr>
        <w:t>Передавать Покупателю товар предусмотренного</w:t>
      </w:r>
      <w:r w:rsidR="00AA7117" w:rsidRPr="00B97A8E">
        <w:rPr>
          <w:rFonts w:ascii="GHEA Grapalat" w:hAnsi="GHEA Grapalat"/>
          <w:sz w:val="20"/>
          <w:szCs w:val="20"/>
        </w:rPr>
        <w:t xml:space="preserve"> </w:t>
      </w:r>
      <w:r w:rsidRPr="00B97A8E">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3702B29"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2.4.</w:t>
      </w:r>
      <w:r w:rsidR="00AC30D5" w:rsidRPr="00B97A8E">
        <w:rPr>
          <w:rFonts w:ascii="GHEA Grapalat" w:hAnsi="GHEA Grapalat"/>
          <w:sz w:val="20"/>
          <w:szCs w:val="20"/>
        </w:rPr>
        <w:t>6.</w:t>
      </w:r>
      <w:r w:rsidR="00AC30D5" w:rsidRPr="00B97A8E">
        <w:rPr>
          <w:rFonts w:ascii="GHEA Grapalat" w:hAnsi="GHEA Grapalat"/>
          <w:sz w:val="20"/>
          <w:szCs w:val="20"/>
        </w:rPr>
        <w:tab/>
      </w:r>
      <w:r w:rsidRPr="00B97A8E">
        <w:rPr>
          <w:rFonts w:ascii="GHEA Grapalat" w:hAnsi="GHEA Grapalat"/>
          <w:sz w:val="20"/>
          <w:szCs w:val="20"/>
        </w:rPr>
        <w:t>В случае допущения недопоставки, в установленном договором порядке восполнять недопоставку.</w:t>
      </w:r>
    </w:p>
    <w:p w14:paraId="0134871C"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2.4.</w:t>
      </w:r>
      <w:r w:rsidR="00AC30D5" w:rsidRPr="00B97A8E">
        <w:rPr>
          <w:rFonts w:ascii="GHEA Grapalat" w:hAnsi="GHEA Grapalat"/>
          <w:sz w:val="20"/>
          <w:szCs w:val="20"/>
        </w:rPr>
        <w:t>7.</w:t>
      </w:r>
      <w:r w:rsidR="00AC30D5" w:rsidRPr="00B97A8E">
        <w:rPr>
          <w:rFonts w:ascii="GHEA Grapalat" w:hAnsi="GHEA Grapalat"/>
          <w:sz w:val="20"/>
          <w:szCs w:val="20"/>
        </w:rPr>
        <w:tab/>
      </w:r>
      <w:r w:rsidRPr="00B97A8E">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72FEE06"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2.4.</w:t>
      </w:r>
      <w:r w:rsidR="006E15CD" w:rsidRPr="00B97A8E">
        <w:rPr>
          <w:rFonts w:ascii="GHEA Grapalat" w:hAnsi="GHEA Grapalat"/>
          <w:sz w:val="20"/>
          <w:szCs w:val="20"/>
        </w:rPr>
        <w:t>8.</w:t>
      </w:r>
      <w:r w:rsidR="006E15CD" w:rsidRPr="00B97A8E">
        <w:rPr>
          <w:rFonts w:ascii="GHEA Grapalat" w:hAnsi="GHEA Grapalat"/>
          <w:sz w:val="20"/>
          <w:szCs w:val="20"/>
        </w:rPr>
        <w:tab/>
      </w:r>
      <w:r w:rsidRPr="00B97A8E">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64CB4681"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2.4.</w:t>
      </w:r>
      <w:r w:rsidR="006E15CD" w:rsidRPr="00B97A8E">
        <w:rPr>
          <w:rFonts w:ascii="GHEA Grapalat" w:hAnsi="GHEA Grapalat"/>
          <w:sz w:val="20"/>
          <w:szCs w:val="20"/>
        </w:rPr>
        <w:t>9.</w:t>
      </w:r>
      <w:r w:rsidR="006E15CD" w:rsidRPr="00B97A8E">
        <w:rPr>
          <w:rFonts w:ascii="GHEA Grapalat" w:hAnsi="GHEA Grapalat"/>
          <w:sz w:val="20"/>
          <w:szCs w:val="20"/>
        </w:rPr>
        <w:tab/>
      </w:r>
      <w:r w:rsidRPr="00B97A8E">
        <w:rPr>
          <w:rFonts w:ascii="GHEA Grapalat" w:hAnsi="GHEA Grapalat"/>
          <w:sz w:val="20"/>
          <w:szCs w:val="20"/>
        </w:rPr>
        <w:t>Передавать Покупателю принадлежности товара и соответствующие документы.</w:t>
      </w:r>
    </w:p>
    <w:p w14:paraId="655C9E80" w14:textId="77777777" w:rsidR="00071D1C" w:rsidRPr="00B97A8E" w:rsidRDefault="00071D1C" w:rsidP="00FE0FBF">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2.4.1</w:t>
      </w:r>
      <w:r w:rsidR="006E15CD" w:rsidRPr="00B97A8E">
        <w:rPr>
          <w:rFonts w:ascii="GHEA Grapalat" w:hAnsi="GHEA Grapalat"/>
          <w:sz w:val="20"/>
          <w:szCs w:val="20"/>
        </w:rPr>
        <w:t>0.</w:t>
      </w:r>
      <w:r w:rsidR="006E15CD" w:rsidRPr="00B97A8E">
        <w:rPr>
          <w:rFonts w:ascii="GHEA Grapalat" w:hAnsi="GHEA Grapalat"/>
          <w:sz w:val="20"/>
          <w:szCs w:val="20"/>
        </w:rPr>
        <w:tab/>
      </w:r>
      <w:r w:rsidRPr="00B97A8E">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D3973F6" w14:textId="26F5913E" w:rsidR="00C45B20" w:rsidRPr="00B97A8E" w:rsidRDefault="00071D1C" w:rsidP="00FE0FBF">
      <w:pPr>
        <w:widowControl w:val="0"/>
        <w:tabs>
          <w:tab w:val="left" w:pos="1418"/>
        </w:tabs>
        <w:ind w:firstLine="567"/>
        <w:jc w:val="both"/>
        <w:rPr>
          <w:rFonts w:ascii="GHEA Grapalat" w:hAnsi="GHEA Grapalat"/>
          <w:sz w:val="20"/>
          <w:szCs w:val="20"/>
        </w:rPr>
      </w:pPr>
      <w:r w:rsidRPr="00B97A8E">
        <w:rPr>
          <w:rFonts w:ascii="GHEA Grapalat" w:hAnsi="GHEA Grapalat"/>
          <w:sz w:val="20"/>
          <w:szCs w:val="20"/>
        </w:rPr>
        <w:t>2.4.1</w:t>
      </w:r>
      <w:r w:rsidR="009D71F8" w:rsidRPr="00B97A8E">
        <w:rPr>
          <w:rFonts w:ascii="GHEA Grapalat" w:hAnsi="GHEA Grapalat"/>
          <w:sz w:val="20"/>
          <w:szCs w:val="20"/>
        </w:rPr>
        <w:t>1.</w:t>
      </w:r>
      <w:r w:rsidR="009D71F8" w:rsidRPr="00B97A8E">
        <w:rPr>
          <w:rFonts w:ascii="GHEA Grapalat" w:hAnsi="GHEA Grapalat"/>
          <w:sz w:val="20"/>
          <w:szCs w:val="20"/>
        </w:rPr>
        <w:tab/>
      </w:r>
      <w:r w:rsidR="00011CB9" w:rsidRPr="00B97A8E">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5D1C347" w14:textId="77777777" w:rsidR="00FE0FBF" w:rsidRPr="00B97A8E" w:rsidRDefault="00FE0FBF" w:rsidP="00FE0FBF">
      <w:pPr>
        <w:widowControl w:val="0"/>
        <w:tabs>
          <w:tab w:val="left" w:pos="1418"/>
        </w:tabs>
        <w:ind w:firstLine="567"/>
        <w:jc w:val="both"/>
        <w:rPr>
          <w:rFonts w:ascii="GHEA Grapalat" w:hAnsi="GHEA Grapalat"/>
          <w:sz w:val="20"/>
          <w:szCs w:val="20"/>
        </w:rPr>
      </w:pPr>
    </w:p>
    <w:p w14:paraId="10226795" w14:textId="4B3D46C5" w:rsidR="00071D1C" w:rsidRPr="00B97A8E" w:rsidRDefault="00071D1C" w:rsidP="00FE0FBF">
      <w:pPr>
        <w:widowControl w:val="0"/>
        <w:jc w:val="center"/>
        <w:rPr>
          <w:rFonts w:ascii="GHEA Grapalat" w:hAnsi="GHEA Grapalat"/>
          <w:b/>
          <w:sz w:val="20"/>
          <w:szCs w:val="20"/>
        </w:rPr>
      </w:pPr>
      <w:r w:rsidRPr="00B97A8E">
        <w:rPr>
          <w:rFonts w:ascii="GHEA Grapalat" w:hAnsi="GHEA Grapalat"/>
          <w:b/>
          <w:sz w:val="20"/>
          <w:szCs w:val="20"/>
        </w:rPr>
        <w:t>3. ЦЕНА ДОГОВОРА И ПОРЯДОК ОПЛАТЫ</w:t>
      </w:r>
    </w:p>
    <w:p w14:paraId="08D0D474" w14:textId="77777777" w:rsidR="00FE0FBF" w:rsidRPr="00B97A8E" w:rsidRDefault="00FE0FBF" w:rsidP="00FE0FBF">
      <w:pPr>
        <w:widowControl w:val="0"/>
        <w:jc w:val="center"/>
        <w:rPr>
          <w:rFonts w:ascii="GHEA Grapalat" w:hAnsi="GHEA Grapalat"/>
          <w:b/>
          <w:sz w:val="20"/>
          <w:szCs w:val="20"/>
        </w:rPr>
      </w:pPr>
    </w:p>
    <w:p w14:paraId="12EC6FFC" w14:textId="1653735A"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3.</w:t>
      </w:r>
      <w:r w:rsidR="009D71F8" w:rsidRPr="00B97A8E">
        <w:rPr>
          <w:rFonts w:ascii="GHEA Grapalat" w:hAnsi="GHEA Grapalat"/>
          <w:sz w:val="20"/>
          <w:szCs w:val="20"/>
        </w:rPr>
        <w:t>1.</w:t>
      </w:r>
      <w:r w:rsidR="009D71F8" w:rsidRPr="00B97A8E">
        <w:rPr>
          <w:rFonts w:ascii="GHEA Grapalat" w:hAnsi="GHEA Grapalat"/>
          <w:sz w:val="20"/>
          <w:szCs w:val="20"/>
        </w:rPr>
        <w:tab/>
      </w:r>
      <w:r w:rsidR="00FA35BA" w:rsidRPr="00B97A8E">
        <w:rPr>
          <w:rFonts w:ascii="GHEA Grapalat" w:hAnsi="GHEA Grapalat"/>
          <w:sz w:val="20"/>
          <w:szCs w:val="20"/>
          <w:lang w:val="hy-AM"/>
        </w:rPr>
        <w:t>Максимальная ц</w:t>
      </w:r>
      <w:r w:rsidRPr="00B97A8E">
        <w:rPr>
          <w:rFonts w:ascii="GHEA Grapalat" w:hAnsi="GHEA Grapalat"/>
          <w:sz w:val="20"/>
          <w:szCs w:val="20"/>
        </w:rPr>
        <w:t xml:space="preserve">ена договора составляет </w:t>
      </w:r>
      <w:r w:rsidR="004E489B" w:rsidRPr="00B97A8E">
        <w:rPr>
          <w:rFonts w:ascii="GHEA Grapalat" w:hAnsi="GHEA Grapalat"/>
          <w:sz w:val="20"/>
          <w:szCs w:val="20"/>
        </w:rPr>
        <w:t xml:space="preserve">4,252,380.00 </w:t>
      </w:r>
      <w:r w:rsidR="003D51BB" w:rsidRPr="00B97A8E">
        <w:rPr>
          <w:rFonts w:ascii="GHEA Grapalat" w:hAnsi="GHEA Grapalat"/>
          <w:sz w:val="20"/>
          <w:szCs w:val="20"/>
        </w:rPr>
        <w:t>(</w:t>
      </w:r>
      <w:r w:rsidR="004E489B" w:rsidRPr="00B97A8E">
        <w:rPr>
          <w:rFonts w:ascii="GHEA Grapalat" w:hAnsi="GHEA Grapalat"/>
          <w:sz w:val="20"/>
          <w:szCs w:val="20"/>
        </w:rPr>
        <w:t>четыре миллиона двести пятьдесят две тысячи триста восемьдесят</w:t>
      </w:r>
      <w:r w:rsidR="003D51BB" w:rsidRPr="00B97A8E">
        <w:rPr>
          <w:rFonts w:ascii="GHEA Grapalat" w:hAnsi="GHEA Grapalat"/>
          <w:sz w:val="20"/>
          <w:szCs w:val="20"/>
        </w:rPr>
        <w:t>)</w:t>
      </w:r>
      <w:r w:rsidR="00FA35BA" w:rsidRPr="00B97A8E">
        <w:rPr>
          <w:rFonts w:ascii="GHEA Grapalat" w:hAnsi="GHEA Grapalat"/>
          <w:sz w:val="20"/>
          <w:szCs w:val="20"/>
          <w:lang w:val="hy-AM"/>
        </w:rPr>
        <w:t xml:space="preserve"> </w:t>
      </w:r>
      <w:r w:rsidRPr="00B97A8E">
        <w:rPr>
          <w:rFonts w:ascii="GHEA Grapalat" w:hAnsi="GHEA Grapalat"/>
          <w:sz w:val="20"/>
          <w:szCs w:val="20"/>
        </w:rPr>
        <w:t>драмов Р</w:t>
      </w:r>
      <w:r w:rsidR="00FA35BA" w:rsidRPr="00B97A8E">
        <w:rPr>
          <w:rFonts w:ascii="GHEA Grapalat" w:hAnsi="GHEA Grapalat"/>
          <w:sz w:val="20"/>
          <w:szCs w:val="20"/>
          <w:lang w:val="hy-AM"/>
        </w:rPr>
        <w:t>А</w:t>
      </w:r>
      <w:r w:rsidRPr="00B97A8E">
        <w:rPr>
          <w:rFonts w:ascii="GHEA Grapalat" w:hAnsi="GHEA Grapalat"/>
          <w:sz w:val="20"/>
          <w:szCs w:val="20"/>
        </w:rPr>
        <w:t>, включая НДС</w:t>
      </w:r>
      <w:r w:rsidR="00D043FA" w:rsidRPr="00B97A8E">
        <w:rPr>
          <w:rStyle w:val="FootnoteReference"/>
          <w:rFonts w:ascii="GHEA Grapalat" w:hAnsi="GHEA Grapalat"/>
          <w:sz w:val="20"/>
          <w:szCs w:val="20"/>
        </w:rPr>
        <w:footnoteReference w:customMarkFollows="1" w:id="6"/>
        <w:t>17</w:t>
      </w:r>
      <w:r w:rsidRPr="00B97A8E">
        <w:rPr>
          <w:rFonts w:ascii="GHEA Grapalat" w:hAnsi="GHEA Grapalat"/>
          <w:sz w:val="20"/>
          <w:szCs w:val="20"/>
        </w:rPr>
        <w:t xml:space="preserve">. Цена договора включает все платежи (расходы), </w:t>
      </w:r>
      <w:r w:rsidRPr="00B97A8E">
        <w:rPr>
          <w:rFonts w:ascii="GHEA Grapalat" w:hAnsi="GHEA Grapalat"/>
          <w:sz w:val="20"/>
          <w:szCs w:val="20"/>
        </w:rPr>
        <w:lastRenderedPageBreak/>
        <w:t>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390DA83" w14:textId="77777777" w:rsidR="00071D1C" w:rsidRPr="00B97A8E" w:rsidRDefault="00071D1C" w:rsidP="00FE0FBF">
      <w:pPr>
        <w:widowControl w:val="0"/>
        <w:ind w:firstLine="567"/>
        <w:jc w:val="both"/>
        <w:rPr>
          <w:rFonts w:ascii="GHEA Grapalat" w:hAnsi="GHEA Grapalat" w:cs="Sylfaen"/>
          <w:sz w:val="20"/>
          <w:szCs w:val="20"/>
        </w:rPr>
      </w:pPr>
      <w:r w:rsidRPr="00B97A8E">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34A69988" w14:textId="1A7CFA52" w:rsidR="00071D1C" w:rsidRPr="00B97A8E" w:rsidRDefault="00071D1C" w:rsidP="00FE0FBF">
      <w:pPr>
        <w:widowControl w:val="0"/>
        <w:tabs>
          <w:tab w:val="left" w:pos="1134"/>
        </w:tabs>
        <w:ind w:firstLine="567"/>
        <w:jc w:val="both"/>
        <w:rPr>
          <w:rFonts w:ascii="GHEA Grapalat" w:hAnsi="GHEA Grapalat"/>
          <w:sz w:val="20"/>
          <w:szCs w:val="20"/>
          <w:lang w:val="hy-AM"/>
        </w:rPr>
      </w:pPr>
      <w:r w:rsidRPr="00B97A8E">
        <w:rPr>
          <w:rFonts w:ascii="GHEA Grapalat" w:hAnsi="GHEA Grapalat"/>
          <w:sz w:val="20"/>
          <w:szCs w:val="20"/>
        </w:rPr>
        <w:t>3.</w:t>
      </w:r>
      <w:r w:rsidR="005B2A24" w:rsidRPr="00B97A8E">
        <w:rPr>
          <w:rFonts w:ascii="GHEA Grapalat" w:hAnsi="GHEA Grapalat"/>
          <w:sz w:val="20"/>
          <w:szCs w:val="20"/>
        </w:rPr>
        <w:t>3.</w:t>
      </w:r>
      <w:r w:rsidR="005B2A24" w:rsidRPr="00B97A8E">
        <w:rPr>
          <w:rFonts w:ascii="GHEA Grapalat" w:hAnsi="GHEA Grapalat"/>
          <w:sz w:val="20"/>
          <w:szCs w:val="20"/>
        </w:rPr>
        <w:tab/>
      </w:r>
      <w:r w:rsidRPr="00B97A8E">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97A8E">
        <w:rPr>
          <w:rFonts w:ascii="Courier New" w:hAnsi="Courier New" w:cs="Courier New"/>
          <w:sz w:val="20"/>
          <w:szCs w:val="20"/>
          <w:lang w:val="en-US"/>
        </w:rPr>
        <w:t> </w:t>
      </w:r>
      <w:r w:rsidRPr="00B97A8E">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B97A8E">
        <w:rPr>
          <w:rFonts w:ascii="GHEA Grapalat" w:hAnsi="GHEA Grapalat"/>
          <w:sz w:val="20"/>
          <w:szCs w:val="20"/>
        </w:rPr>
        <w:t>в течение месяцев, предусмотренных</w:t>
      </w:r>
      <w:r w:rsidR="0044370A" w:rsidRPr="00B97A8E" w:rsidDel="0044370A">
        <w:rPr>
          <w:rFonts w:ascii="GHEA Grapalat" w:hAnsi="GHEA Grapalat"/>
          <w:sz w:val="20"/>
          <w:szCs w:val="20"/>
        </w:rPr>
        <w:t xml:space="preserve"> </w:t>
      </w:r>
      <w:r w:rsidRPr="00B97A8E">
        <w:rPr>
          <w:rFonts w:ascii="GHEA Grapalat" w:hAnsi="GHEA Grapalat"/>
          <w:sz w:val="20"/>
          <w:szCs w:val="20"/>
        </w:rPr>
        <w:t>графиком оплаты договора (Приложение № 2, но</w:t>
      </w:r>
      <w:r w:rsidR="00C45B20" w:rsidRPr="00B97A8E">
        <w:rPr>
          <w:rFonts w:ascii="Courier New" w:hAnsi="Courier New" w:cs="Courier New"/>
          <w:sz w:val="20"/>
          <w:szCs w:val="20"/>
          <w:lang w:val="en-US"/>
        </w:rPr>
        <w:t> </w:t>
      </w:r>
      <w:r w:rsidRPr="00B97A8E">
        <w:rPr>
          <w:rFonts w:ascii="GHEA Grapalat" w:hAnsi="GHEA Grapalat"/>
          <w:sz w:val="20"/>
          <w:szCs w:val="20"/>
        </w:rPr>
        <w:t xml:space="preserve">не позднее чем до </w:t>
      </w:r>
      <w:r w:rsidR="00FA35BA" w:rsidRPr="00B97A8E">
        <w:rPr>
          <w:rFonts w:ascii="GHEA Grapalat" w:hAnsi="GHEA Grapalat"/>
          <w:sz w:val="20"/>
          <w:szCs w:val="20"/>
          <w:lang w:val="hy-AM"/>
        </w:rPr>
        <w:t>30-</w:t>
      </w:r>
      <w:r w:rsidR="0044370A" w:rsidRPr="00B97A8E">
        <w:rPr>
          <w:rFonts w:ascii="GHEA Grapalat" w:hAnsi="GHEA Grapalat"/>
          <w:sz w:val="20"/>
          <w:szCs w:val="20"/>
        </w:rPr>
        <w:t>ого</w:t>
      </w:r>
      <w:r w:rsidR="0044370A" w:rsidRPr="00B97A8E">
        <w:rPr>
          <w:rFonts w:ascii="GHEA Grapalat" w:hAnsi="GHEA Grapalat"/>
          <w:sz w:val="20"/>
          <w:szCs w:val="20"/>
          <w:lang w:val="hy-AM"/>
        </w:rPr>
        <w:t xml:space="preserve"> </w:t>
      </w:r>
      <w:r w:rsidRPr="00B97A8E">
        <w:rPr>
          <w:rFonts w:ascii="GHEA Grapalat" w:hAnsi="GHEA Grapalat"/>
          <w:sz w:val="20"/>
          <w:szCs w:val="20"/>
        </w:rPr>
        <w:t xml:space="preserve">декабря данного года. </w:t>
      </w:r>
    </w:p>
    <w:p w14:paraId="5672731F" w14:textId="77777777" w:rsidR="002F529A" w:rsidRPr="00B97A8E" w:rsidRDefault="002F529A" w:rsidP="002F529A">
      <w:pPr>
        <w:widowControl w:val="0"/>
        <w:tabs>
          <w:tab w:val="left" w:pos="1134"/>
        </w:tabs>
        <w:ind w:firstLine="720"/>
        <w:jc w:val="both"/>
        <w:rPr>
          <w:rFonts w:ascii="GHEA Grapalat" w:hAnsi="GHEA Grapalat"/>
          <w:sz w:val="22"/>
          <w:lang w:val="hy-AM"/>
        </w:rPr>
      </w:pPr>
      <w:r w:rsidRPr="00B97A8E">
        <w:rPr>
          <w:rFonts w:ascii="GHEA Grapalat" w:hAnsi="GHEA Grapalat"/>
          <w:sz w:val="22"/>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B97A8E">
        <w:rPr>
          <w:rFonts w:ascii="GHEA Grapalat" w:hAnsi="GHEA Grapalat"/>
          <w:sz w:val="22"/>
        </w:rPr>
        <w:t>.</w:t>
      </w:r>
      <w:r w:rsidRPr="00B97A8E">
        <w:rPr>
          <w:rFonts w:ascii="GHEA Grapalat" w:hAnsi="GHEA Grapalat"/>
          <w:sz w:val="22"/>
          <w:lang w:val="hy-AM"/>
        </w:rPr>
        <w:t xml:space="preserve"> </w:t>
      </w:r>
      <w:r w:rsidRPr="00B97A8E">
        <w:rPr>
          <w:rFonts w:ascii="GHEA Grapalat" w:hAnsi="GHEA Grapalat"/>
          <w:sz w:val="22"/>
        </w:rPr>
        <w:t xml:space="preserve"> </w:t>
      </w:r>
    </w:p>
    <w:p w14:paraId="7FB73F81" w14:textId="77777777" w:rsidR="002F529A" w:rsidRPr="00B97A8E" w:rsidRDefault="002F529A" w:rsidP="002F529A">
      <w:pPr>
        <w:widowControl w:val="0"/>
        <w:ind w:firstLine="720"/>
        <w:jc w:val="both"/>
        <w:rPr>
          <w:rFonts w:ascii="GHEA Grapalat" w:hAnsi="GHEA Grapalat" w:cs="Sylfaen"/>
          <w:i/>
          <w:sz w:val="22"/>
          <w:u w:val="single"/>
          <w:lang w:val="hy-AM"/>
        </w:rPr>
      </w:pPr>
    </w:p>
    <w:p w14:paraId="5CB8E40D" w14:textId="6EEEBFC7" w:rsidR="00071D1C" w:rsidRPr="00B97A8E" w:rsidRDefault="00071D1C" w:rsidP="00FE0FBF">
      <w:pPr>
        <w:widowControl w:val="0"/>
        <w:jc w:val="center"/>
        <w:rPr>
          <w:rFonts w:ascii="GHEA Grapalat" w:hAnsi="GHEA Grapalat"/>
          <w:b/>
          <w:sz w:val="20"/>
          <w:szCs w:val="20"/>
        </w:rPr>
      </w:pPr>
      <w:r w:rsidRPr="00B97A8E">
        <w:rPr>
          <w:rFonts w:ascii="GHEA Grapalat" w:hAnsi="GHEA Grapalat"/>
          <w:b/>
          <w:sz w:val="20"/>
          <w:szCs w:val="20"/>
        </w:rPr>
        <w:t>4. КАЧЕСТВО И ГАРАНТИЯ ТОВАРА</w:t>
      </w:r>
    </w:p>
    <w:p w14:paraId="58402F6D" w14:textId="77777777" w:rsidR="00FE0FBF" w:rsidRPr="00B97A8E" w:rsidRDefault="00FE0FBF" w:rsidP="00FE0FBF">
      <w:pPr>
        <w:widowControl w:val="0"/>
        <w:jc w:val="center"/>
        <w:rPr>
          <w:rFonts w:ascii="GHEA Grapalat" w:hAnsi="GHEA Grapalat"/>
          <w:b/>
          <w:sz w:val="20"/>
          <w:szCs w:val="20"/>
        </w:rPr>
      </w:pPr>
    </w:p>
    <w:p w14:paraId="3C11A4AF" w14:textId="77777777" w:rsidR="00071D1C"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4.</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0BE79EE0" w14:textId="431E7F9E" w:rsidR="009E45F3" w:rsidRPr="00B97A8E" w:rsidRDefault="00071D1C"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4.</w:t>
      </w:r>
      <w:r w:rsidR="009D71F8" w:rsidRPr="00B97A8E">
        <w:rPr>
          <w:rFonts w:ascii="GHEA Grapalat" w:hAnsi="GHEA Grapalat"/>
          <w:sz w:val="20"/>
          <w:szCs w:val="20"/>
        </w:rPr>
        <w:t>2.</w:t>
      </w:r>
      <w:r w:rsidR="009D71F8" w:rsidRPr="00B97A8E">
        <w:rPr>
          <w:rFonts w:ascii="GHEA Grapalat" w:hAnsi="GHEA Grapalat"/>
          <w:sz w:val="20"/>
          <w:szCs w:val="20"/>
        </w:rPr>
        <w:tab/>
      </w:r>
      <w:r w:rsidR="00AA7117" w:rsidRPr="00B97A8E">
        <w:rPr>
          <w:rFonts w:ascii="GHEA Grapalat" w:hAnsi="GHEA Grapalat"/>
          <w:sz w:val="20"/>
          <w:szCs w:val="20"/>
        </w:rPr>
        <w:t xml:space="preserve"> </w:t>
      </w:r>
      <w:r w:rsidRPr="00B97A8E">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083C8F31" w14:textId="77777777" w:rsidR="00FE0FBF" w:rsidRPr="00B97A8E" w:rsidRDefault="00FE0FBF" w:rsidP="00B46D58">
      <w:pPr>
        <w:widowControl w:val="0"/>
        <w:tabs>
          <w:tab w:val="left" w:pos="1134"/>
        </w:tabs>
        <w:spacing w:after="160"/>
        <w:ind w:firstLine="567"/>
        <w:jc w:val="both"/>
        <w:rPr>
          <w:rFonts w:ascii="GHEA Grapalat" w:hAnsi="GHEA Grapalat" w:cs="Sylfaen"/>
          <w:sz w:val="20"/>
          <w:szCs w:val="20"/>
        </w:rPr>
      </w:pPr>
    </w:p>
    <w:p w14:paraId="4FC6ADEC" w14:textId="164DF271" w:rsidR="009E45F3" w:rsidRPr="00B97A8E" w:rsidRDefault="009E45F3" w:rsidP="00FE0FBF">
      <w:pPr>
        <w:widowControl w:val="0"/>
        <w:jc w:val="center"/>
        <w:rPr>
          <w:rFonts w:ascii="GHEA Grapalat" w:hAnsi="GHEA Grapalat"/>
          <w:b/>
          <w:sz w:val="20"/>
          <w:szCs w:val="20"/>
        </w:rPr>
      </w:pPr>
      <w:r w:rsidRPr="00B97A8E">
        <w:rPr>
          <w:rFonts w:ascii="GHEA Grapalat" w:hAnsi="GHEA Grapalat"/>
          <w:b/>
          <w:sz w:val="20"/>
          <w:szCs w:val="20"/>
        </w:rPr>
        <w:t>5. ПЕРЕДАЧА И ПРИЕМ ТОВАРА</w:t>
      </w:r>
    </w:p>
    <w:p w14:paraId="475A8FE6" w14:textId="77777777" w:rsidR="00FE0FBF" w:rsidRPr="00B97A8E" w:rsidRDefault="00FE0FBF" w:rsidP="00FE0FBF">
      <w:pPr>
        <w:widowControl w:val="0"/>
        <w:jc w:val="center"/>
        <w:rPr>
          <w:rFonts w:ascii="GHEA Grapalat" w:hAnsi="GHEA Grapalat"/>
          <w:b/>
          <w:sz w:val="20"/>
          <w:szCs w:val="20"/>
        </w:rPr>
      </w:pPr>
    </w:p>
    <w:p w14:paraId="140B1991" w14:textId="77777777" w:rsidR="009E45F3" w:rsidRPr="00B97A8E" w:rsidRDefault="009E45F3"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5.</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97A8E">
        <w:rPr>
          <w:rFonts w:ascii="GHEA Grapalat" w:hAnsi="GHEA Grapalat"/>
          <w:sz w:val="20"/>
          <w:szCs w:val="20"/>
        </w:rPr>
        <w:t>ием даты составления документа.</w:t>
      </w:r>
    </w:p>
    <w:p w14:paraId="08E0998F" w14:textId="05CAFF26" w:rsidR="00CE1E11" w:rsidRPr="00B97A8E" w:rsidRDefault="00CE1E11" w:rsidP="00FE0FBF">
      <w:pPr>
        <w:widowControl w:val="0"/>
        <w:ind w:firstLine="567"/>
        <w:jc w:val="both"/>
        <w:rPr>
          <w:rFonts w:ascii="GHEA Grapalat" w:hAnsi="GHEA Grapalat" w:cs="Sylfaen"/>
          <w:sz w:val="20"/>
          <w:szCs w:val="20"/>
        </w:rPr>
      </w:pPr>
      <w:r w:rsidRPr="00B97A8E">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A35BA" w:rsidRPr="00B97A8E">
        <w:rPr>
          <w:rFonts w:ascii="GHEA Grapalat" w:hAnsi="GHEA Grapalat"/>
          <w:sz w:val="20"/>
          <w:szCs w:val="20"/>
          <w:lang w:val="hy-AM"/>
        </w:rPr>
        <w:t>2</w:t>
      </w:r>
      <w:r w:rsidRPr="00B97A8E">
        <w:rPr>
          <w:rFonts w:ascii="GHEA Grapalat" w:hAnsi="GHEA Grapalat"/>
          <w:sz w:val="20"/>
          <w:szCs w:val="20"/>
        </w:rPr>
        <w:t xml:space="preserve"> экземпляр акта приема-передачи (Приложение № 3). </w:t>
      </w:r>
    </w:p>
    <w:p w14:paraId="2B6FBA2C" w14:textId="77777777" w:rsidR="001E4776" w:rsidRPr="00B97A8E" w:rsidRDefault="001E4776" w:rsidP="00FE0FBF">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5.2.</w:t>
      </w:r>
      <w:r w:rsidRPr="00B97A8E">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845FECD" w14:textId="77777777" w:rsidR="001E4776" w:rsidRPr="00B97A8E" w:rsidRDefault="001E4776" w:rsidP="00FE0FBF">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а)</w:t>
      </w:r>
      <w:r w:rsidRPr="00B97A8E">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304CEFFE" w14:textId="77777777" w:rsidR="001E4776" w:rsidRPr="00B97A8E" w:rsidRDefault="001E4776" w:rsidP="00FE0FBF">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б)</w:t>
      </w:r>
      <w:r w:rsidRPr="00B97A8E">
        <w:rPr>
          <w:rFonts w:ascii="GHEA Grapalat" w:hAnsi="GHEA Grapalat"/>
          <w:sz w:val="20"/>
          <w:szCs w:val="20"/>
        </w:rPr>
        <w:tab/>
        <w:t>в отношении Продавца применяет меры ответственности, предусмотренные договором.</w:t>
      </w:r>
    </w:p>
    <w:p w14:paraId="129F9DF2" w14:textId="72E539A5" w:rsidR="00371CF8" w:rsidRPr="00B97A8E" w:rsidRDefault="00CB1211"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5</w:t>
      </w:r>
      <w:r w:rsidR="009123CA" w:rsidRPr="00B97A8E">
        <w:rPr>
          <w:rFonts w:ascii="GHEA Grapalat" w:hAnsi="GHEA Grapalat"/>
          <w:sz w:val="20"/>
          <w:szCs w:val="20"/>
        </w:rPr>
        <w:t>.</w:t>
      </w:r>
      <w:r w:rsidR="005B2A24" w:rsidRPr="00B97A8E">
        <w:rPr>
          <w:rFonts w:ascii="GHEA Grapalat" w:hAnsi="GHEA Grapalat"/>
          <w:sz w:val="20"/>
          <w:szCs w:val="20"/>
        </w:rPr>
        <w:t>3.</w:t>
      </w:r>
      <w:r w:rsidR="005B2A24" w:rsidRPr="00B97A8E">
        <w:rPr>
          <w:rFonts w:ascii="GHEA Grapalat" w:hAnsi="GHEA Grapalat"/>
          <w:sz w:val="20"/>
          <w:szCs w:val="20"/>
        </w:rPr>
        <w:tab/>
      </w:r>
      <w:r w:rsidR="00371CF8" w:rsidRPr="00B97A8E">
        <w:rPr>
          <w:rFonts w:ascii="GHEA Grapalat" w:hAnsi="GHEA Grapalat"/>
          <w:sz w:val="20"/>
          <w:szCs w:val="20"/>
        </w:rPr>
        <w:t xml:space="preserve">Покупатель в течение </w:t>
      </w:r>
      <w:r w:rsidR="00E94C06" w:rsidRPr="00B97A8E">
        <w:rPr>
          <w:rFonts w:ascii="GHEA Grapalat" w:hAnsi="GHEA Grapalat"/>
          <w:sz w:val="20"/>
          <w:szCs w:val="20"/>
        </w:rPr>
        <w:t>10</w:t>
      </w:r>
      <w:r w:rsidR="00371CF8" w:rsidRPr="00B97A8E">
        <w:rPr>
          <w:rFonts w:ascii="GHEA Grapalat" w:hAnsi="GHEA Grapalat"/>
          <w:sz w:val="20"/>
          <w:szCs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07B0903" w14:textId="77777777" w:rsidR="00371CF8" w:rsidRPr="00B97A8E" w:rsidRDefault="00371CF8" w:rsidP="00FE0FBF">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5.4.</w:t>
      </w:r>
      <w:r w:rsidRPr="00B97A8E">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A31788B" w14:textId="77777777" w:rsidR="00FA35BA" w:rsidRPr="00B97A8E" w:rsidRDefault="00FA35BA" w:rsidP="00FE0FBF">
      <w:pPr>
        <w:widowControl w:val="0"/>
        <w:jc w:val="center"/>
        <w:rPr>
          <w:rFonts w:ascii="GHEA Grapalat" w:hAnsi="GHEA Grapalat"/>
          <w:b/>
          <w:sz w:val="20"/>
          <w:szCs w:val="20"/>
        </w:rPr>
      </w:pPr>
    </w:p>
    <w:p w14:paraId="5DEF40D0" w14:textId="6CD59E94" w:rsidR="009123CA" w:rsidRPr="00B97A8E" w:rsidRDefault="009123CA" w:rsidP="00FE0FBF">
      <w:pPr>
        <w:widowControl w:val="0"/>
        <w:jc w:val="center"/>
        <w:rPr>
          <w:rFonts w:ascii="GHEA Grapalat" w:hAnsi="GHEA Grapalat"/>
          <w:b/>
          <w:sz w:val="20"/>
          <w:szCs w:val="20"/>
        </w:rPr>
      </w:pPr>
      <w:r w:rsidRPr="00B97A8E">
        <w:rPr>
          <w:rFonts w:ascii="GHEA Grapalat" w:hAnsi="GHEA Grapalat"/>
          <w:b/>
          <w:sz w:val="20"/>
          <w:szCs w:val="20"/>
        </w:rPr>
        <w:t>6. ОТВЕТСТВЕННОСТЬ СТОРОН</w:t>
      </w:r>
    </w:p>
    <w:p w14:paraId="171EB51E" w14:textId="77777777" w:rsidR="00FE0FBF" w:rsidRPr="00B97A8E" w:rsidRDefault="00FE0FBF" w:rsidP="00FE0FBF">
      <w:pPr>
        <w:widowControl w:val="0"/>
        <w:tabs>
          <w:tab w:val="left" w:pos="1134"/>
        </w:tabs>
        <w:ind w:firstLine="567"/>
        <w:jc w:val="both"/>
        <w:rPr>
          <w:rFonts w:ascii="GHEA Grapalat" w:hAnsi="GHEA Grapalat"/>
          <w:sz w:val="20"/>
          <w:szCs w:val="20"/>
        </w:rPr>
      </w:pPr>
    </w:p>
    <w:p w14:paraId="3E9664DF" w14:textId="42B79011" w:rsidR="009123CA" w:rsidRPr="00B97A8E" w:rsidRDefault="009123CA"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6.</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2AA89BC6" w14:textId="77777777" w:rsidR="009123CA" w:rsidRPr="00B97A8E" w:rsidRDefault="009123CA"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6.</w:t>
      </w:r>
      <w:r w:rsidR="009D71F8" w:rsidRPr="00B97A8E">
        <w:rPr>
          <w:rFonts w:ascii="GHEA Grapalat" w:hAnsi="GHEA Grapalat"/>
          <w:sz w:val="20"/>
          <w:szCs w:val="20"/>
        </w:rPr>
        <w:t>2.</w:t>
      </w:r>
      <w:r w:rsidR="009D71F8" w:rsidRPr="00B97A8E">
        <w:rPr>
          <w:rFonts w:ascii="GHEA Grapalat" w:hAnsi="GHEA Grapalat"/>
          <w:sz w:val="20"/>
          <w:szCs w:val="20"/>
        </w:rPr>
        <w:tab/>
      </w:r>
      <w:r w:rsidRPr="00B97A8E">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B97A8E">
        <w:rPr>
          <w:rFonts w:ascii="GHEA Grapalat" w:hAnsi="GHEA Grapalat"/>
          <w:sz w:val="20"/>
          <w:szCs w:val="20"/>
        </w:rPr>
        <w:t xml:space="preserve"> рабочий</w:t>
      </w:r>
      <w:r w:rsidRPr="00B97A8E">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216CCFD3" w14:textId="77777777" w:rsidR="009123CA" w:rsidRPr="00B97A8E" w:rsidRDefault="009123CA"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6.</w:t>
      </w:r>
      <w:r w:rsidR="005B2A24" w:rsidRPr="00B97A8E">
        <w:rPr>
          <w:rFonts w:ascii="GHEA Grapalat" w:hAnsi="GHEA Grapalat"/>
          <w:sz w:val="20"/>
          <w:szCs w:val="20"/>
        </w:rPr>
        <w:t>3.</w:t>
      </w:r>
      <w:r w:rsidR="005B2A24" w:rsidRPr="00B97A8E">
        <w:rPr>
          <w:rFonts w:ascii="GHEA Grapalat" w:hAnsi="GHEA Grapalat"/>
          <w:sz w:val="20"/>
          <w:szCs w:val="20"/>
        </w:rPr>
        <w:tab/>
      </w:r>
      <w:r w:rsidRPr="00B97A8E">
        <w:rPr>
          <w:rFonts w:ascii="GHEA Grapalat" w:hAnsi="GHEA Grapalat"/>
          <w:sz w:val="20"/>
          <w:szCs w:val="20"/>
        </w:rPr>
        <w:t>В каждом случае поставки товара, не соответствующего указанной в</w:t>
      </w:r>
      <w:r w:rsidR="00D52566" w:rsidRPr="00B97A8E">
        <w:rPr>
          <w:rFonts w:ascii="Courier New" w:hAnsi="Courier New" w:cs="Courier New"/>
          <w:sz w:val="20"/>
          <w:szCs w:val="20"/>
          <w:lang w:val="en-US"/>
        </w:rPr>
        <w:t> </w:t>
      </w:r>
      <w:r w:rsidRPr="00B97A8E">
        <w:rPr>
          <w:rFonts w:ascii="GHEA Grapalat" w:hAnsi="GHEA Grapalat"/>
          <w:sz w:val="20"/>
          <w:szCs w:val="20"/>
        </w:rPr>
        <w:t>пункте 1.</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 xml:space="preserve">договора технической характеристике, с Продавца взимается штраф в размере 0,5 (ноль целых пять десятых) процента от </w:t>
      </w:r>
      <w:r w:rsidRPr="00B97A8E">
        <w:rPr>
          <w:rFonts w:ascii="GHEA Grapalat" w:hAnsi="GHEA Grapalat"/>
          <w:sz w:val="20"/>
          <w:szCs w:val="20"/>
        </w:rPr>
        <w:lastRenderedPageBreak/>
        <w:t>цены договора</w:t>
      </w:r>
      <w:r w:rsidR="00803ED8" w:rsidRPr="00B97A8E">
        <w:rPr>
          <w:rStyle w:val="FootnoteReference"/>
          <w:rFonts w:ascii="GHEA Grapalat" w:hAnsi="GHEA Grapalat"/>
          <w:sz w:val="20"/>
          <w:szCs w:val="20"/>
        </w:rPr>
        <w:footnoteReference w:customMarkFollows="1" w:id="7"/>
        <w:t>20</w:t>
      </w:r>
      <w:r w:rsidRPr="00B97A8E">
        <w:rPr>
          <w:rFonts w:ascii="GHEA Grapalat" w:hAnsi="GHEA Grapalat"/>
          <w:sz w:val="20"/>
          <w:szCs w:val="20"/>
        </w:rPr>
        <w:t>.</w:t>
      </w:r>
      <w:r w:rsidR="00DF0BD2" w:rsidRPr="00B97A8E">
        <w:rPr>
          <w:rFonts w:ascii="GHEA Grapalat" w:hAnsi="GHEA Grapalat"/>
          <w:sz w:val="20"/>
          <w:szCs w:val="20"/>
        </w:rPr>
        <w:t xml:space="preserve"> При этом</w:t>
      </w:r>
      <w:r w:rsidR="00DF0BD2" w:rsidRPr="00B97A8E">
        <w:rPr>
          <w:rFonts w:ascii="GHEA Grapalat" w:hAnsi="GHEA Grapalat"/>
          <w:sz w:val="20"/>
          <w:szCs w:val="20"/>
          <w:lang w:val="hy-AM"/>
        </w:rPr>
        <w:t>,</w:t>
      </w:r>
      <w:r w:rsidR="00DF0BD2" w:rsidRPr="00B97A8E">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66DA3C6" w14:textId="77777777" w:rsidR="0094684E" w:rsidRPr="00B97A8E" w:rsidRDefault="0094684E"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6.</w:t>
      </w:r>
      <w:r w:rsidR="00552934" w:rsidRPr="00B97A8E">
        <w:rPr>
          <w:rFonts w:ascii="GHEA Grapalat" w:hAnsi="GHEA Grapalat"/>
          <w:sz w:val="20"/>
          <w:szCs w:val="20"/>
        </w:rPr>
        <w:t>4.</w:t>
      </w:r>
      <w:r w:rsidR="00552934" w:rsidRPr="00B97A8E">
        <w:rPr>
          <w:rFonts w:ascii="GHEA Grapalat" w:hAnsi="GHEA Grapalat"/>
          <w:sz w:val="20"/>
          <w:szCs w:val="20"/>
        </w:rPr>
        <w:tab/>
      </w:r>
      <w:r w:rsidRPr="00B97A8E">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730BFC5" w14:textId="77777777" w:rsidR="0094684E" w:rsidRPr="00B97A8E" w:rsidRDefault="0094684E"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6.</w:t>
      </w:r>
      <w:r w:rsidR="003A734A" w:rsidRPr="00B97A8E">
        <w:rPr>
          <w:rFonts w:ascii="GHEA Grapalat" w:hAnsi="GHEA Grapalat"/>
          <w:sz w:val="20"/>
          <w:szCs w:val="20"/>
        </w:rPr>
        <w:t>5.</w:t>
      </w:r>
      <w:r w:rsidR="003A734A" w:rsidRPr="00B97A8E">
        <w:rPr>
          <w:rFonts w:ascii="GHEA Grapalat" w:hAnsi="GHEA Grapalat"/>
          <w:sz w:val="20"/>
          <w:szCs w:val="20"/>
        </w:rPr>
        <w:tab/>
      </w:r>
      <w:r w:rsidRPr="00B97A8E">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B97A8E">
        <w:rPr>
          <w:rFonts w:ascii="GHEA Grapalat" w:hAnsi="GHEA Grapalat"/>
          <w:sz w:val="20"/>
          <w:szCs w:val="20"/>
        </w:rPr>
        <w:t xml:space="preserve">рабочий </w:t>
      </w:r>
      <w:r w:rsidRPr="00B97A8E">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44399E11" w14:textId="77777777" w:rsidR="0094684E" w:rsidRPr="00B97A8E" w:rsidRDefault="0094684E"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6.</w:t>
      </w:r>
      <w:r w:rsidR="00AC30D5" w:rsidRPr="00B97A8E">
        <w:rPr>
          <w:rFonts w:ascii="GHEA Grapalat" w:hAnsi="GHEA Grapalat"/>
          <w:sz w:val="20"/>
          <w:szCs w:val="20"/>
        </w:rPr>
        <w:t>6.</w:t>
      </w:r>
      <w:r w:rsidR="00AC30D5" w:rsidRPr="00B97A8E">
        <w:rPr>
          <w:rFonts w:ascii="GHEA Grapalat" w:hAnsi="GHEA Grapalat"/>
          <w:sz w:val="20"/>
          <w:szCs w:val="20"/>
        </w:rPr>
        <w:tab/>
      </w:r>
      <w:r w:rsidRPr="00B97A8E">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171C02C" w14:textId="77777777" w:rsidR="0094684E" w:rsidRPr="00B97A8E" w:rsidRDefault="00BE5525" w:rsidP="00FE0FBF">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6</w:t>
      </w:r>
      <w:r w:rsidR="0094684E" w:rsidRPr="00B97A8E">
        <w:rPr>
          <w:rFonts w:ascii="GHEA Grapalat" w:hAnsi="GHEA Grapalat"/>
          <w:sz w:val="20"/>
          <w:szCs w:val="20"/>
        </w:rPr>
        <w:t>.</w:t>
      </w:r>
      <w:r w:rsidR="00AC30D5" w:rsidRPr="00B97A8E">
        <w:rPr>
          <w:rFonts w:ascii="GHEA Grapalat" w:hAnsi="GHEA Grapalat"/>
          <w:sz w:val="20"/>
          <w:szCs w:val="20"/>
        </w:rPr>
        <w:t>7.</w:t>
      </w:r>
      <w:r w:rsidR="00AC30D5" w:rsidRPr="00B97A8E">
        <w:rPr>
          <w:rFonts w:ascii="GHEA Grapalat" w:hAnsi="GHEA Grapalat"/>
          <w:sz w:val="20"/>
          <w:szCs w:val="20"/>
        </w:rPr>
        <w:tab/>
      </w:r>
      <w:r w:rsidR="0094684E" w:rsidRPr="00B97A8E">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33E65B8F" w14:textId="77777777" w:rsidR="00D52566" w:rsidRPr="00B97A8E" w:rsidRDefault="00D52566" w:rsidP="00B46D58">
      <w:pPr>
        <w:rPr>
          <w:rFonts w:ascii="GHEA Grapalat" w:hAnsi="GHEA Grapalat"/>
          <w:lang w:val="hy-AM"/>
        </w:rPr>
      </w:pPr>
    </w:p>
    <w:p w14:paraId="2753554B" w14:textId="77BCDDBC" w:rsidR="009F337A" w:rsidRPr="00B97A8E" w:rsidRDefault="009F337A" w:rsidP="00FE0FBF">
      <w:pPr>
        <w:widowControl w:val="0"/>
        <w:jc w:val="center"/>
        <w:rPr>
          <w:rFonts w:ascii="GHEA Grapalat" w:hAnsi="GHEA Grapalat"/>
          <w:b/>
          <w:sz w:val="20"/>
          <w:szCs w:val="20"/>
        </w:rPr>
      </w:pPr>
      <w:r w:rsidRPr="00B97A8E">
        <w:rPr>
          <w:rFonts w:ascii="GHEA Grapalat" w:hAnsi="GHEA Grapalat"/>
          <w:b/>
          <w:sz w:val="20"/>
          <w:szCs w:val="20"/>
        </w:rPr>
        <w:t>7. ДЕЙСТВИЕ НЕПРЕОДОЛИМОЙ СИЛЫ (ФОРС-МАЖОР)</w:t>
      </w:r>
    </w:p>
    <w:p w14:paraId="23936E3C" w14:textId="77777777" w:rsidR="00FE0FBF" w:rsidRPr="00B97A8E" w:rsidRDefault="00FE0FBF" w:rsidP="00FE0FBF">
      <w:pPr>
        <w:widowControl w:val="0"/>
        <w:jc w:val="center"/>
        <w:rPr>
          <w:rFonts w:ascii="GHEA Grapalat" w:hAnsi="GHEA Grapalat"/>
          <w:b/>
          <w:sz w:val="20"/>
          <w:szCs w:val="20"/>
        </w:rPr>
      </w:pPr>
    </w:p>
    <w:p w14:paraId="42FBD7A4" w14:textId="77777777" w:rsidR="009F337A" w:rsidRPr="00B97A8E" w:rsidRDefault="009F337A" w:rsidP="00FE0FBF">
      <w:pPr>
        <w:widowControl w:val="0"/>
        <w:ind w:firstLine="567"/>
        <w:jc w:val="both"/>
        <w:rPr>
          <w:rFonts w:ascii="GHEA Grapalat" w:hAnsi="GHEA Grapalat"/>
          <w:sz w:val="20"/>
          <w:szCs w:val="20"/>
        </w:rPr>
      </w:pPr>
      <w:r w:rsidRPr="00B97A8E">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28C8DA9" w14:textId="77777777" w:rsidR="0094684E" w:rsidRPr="00B97A8E" w:rsidRDefault="0094684E" w:rsidP="00B46D58">
      <w:pPr>
        <w:widowControl w:val="0"/>
        <w:spacing w:after="160"/>
        <w:jc w:val="center"/>
        <w:rPr>
          <w:rFonts w:ascii="GHEA Grapalat" w:hAnsi="GHEA Grapalat"/>
          <w:sz w:val="20"/>
          <w:szCs w:val="20"/>
          <w:lang w:val="hy-AM"/>
        </w:rPr>
      </w:pPr>
    </w:p>
    <w:p w14:paraId="7523797D" w14:textId="77777777" w:rsidR="00071D1C" w:rsidRPr="00B97A8E" w:rsidRDefault="00071D1C" w:rsidP="00B46D58">
      <w:pPr>
        <w:widowControl w:val="0"/>
        <w:spacing w:after="160"/>
        <w:jc w:val="center"/>
        <w:rPr>
          <w:rFonts w:ascii="GHEA Grapalat" w:hAnsi="GHEA Grapalat"/>
          <w:b/>
          <w:sz w:val="20"/>
          <w:szCs w:val="20"/>
        </w:rPr>
      </w:pPr>
      <w:r w:rsidRPr="00B97A8E">
        <w:rPr>
          <w:rFonts w:ascii="GHEA Grapalat" w:hAnsi="GHEA Grapalat"/>
          <w:b/>
          <w:sz w:val="20"/>
          <w:szCs w:val="20"/>
        </w:rPr>
        <w:t>8. ИНЫЕ УСЛОВИЯ</w:t>
      </w:r>
    </w:p>
    <w:p w14:paraId="6CF89C3B" w14:textId="77777777" w:rsidR="00071D1C" w:rsidRPr="00B97A8E" w:rsidRDefault="00071D1C" w:rsidP="009E7E76">
      <w:pPr>
        <w:widowControl w:val="0"/>
        <w:tabs>
          <w:tab w:val="left" w:pos="1134"/>
        </w:tabs>
        <w:ind w:firstLine="567"/>
        <w:jc w:val="both"/>
        <w:rPr>
          <w:rFonts w:ascii="GHEA Grapalat" w:hAnsi="GHEA Grapalat" w:cs="Times Armenian"/>
          <w:sz w:val="20"/>
          <w:szCs w:val="20"/>
        </w:rPr>
      </w:pPr>
      <w:r w:rsidRPr="00B97A8E">
        <w:rPr>
          <w:rFonts w:ascii="GHEA Grapalat" w:hAnsi="GHEA Grapalat"/>
          <w:sz w:val="20"/>
          <w:szCs w:val="20"/>
        </w:rPr>
        <w:t>8.</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3092B5C" w14:textId="3304957B" w:rsidR="002F529A" w:rsidRPr="00B97A8E" w:rsidRDefault="002F529A" w:rsidP="002F529A">
      <w:pPr>
        <w:widowControl w:val="0"/>
        <w:ind w:firstLine="630"/>
        <w:jc w:val="both"/>
        <w:rPr>
          <w:rFonts w:ascii="GHEA Grapalat" w:hAnsi="GHEA Grapalat" w:cs="Sylfaen"/>
          <w:sz w:val="20"/>
          <w:szCs w:val="20"/>
        </w:rPr>
      </w:pPr>
      <w:r w:rsidRPr="00B97A8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2AD07ED5" w14:textId="77777777" w:rsidR="00071D1C" w:rsidRPr="00B97A8E" w:rsidRDefault="00071D1C" w:rsidP="009E7E76">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8.</w:t>
      </w:r>
      <w:r w:rsidR="009D71F8" w:rsidRPr="00B97A8E">
        <w:rPr>
          <w:rFonts w:ascii="GHEA Grapalat" w:hAnsi="GHEA Grapalat"/>
          <w:sz w:val="20"/>
          <w:szCs w:val="20"/>
        </w:rPr>
        <w:t>2.</w:t>
      </w:r>
      <w:r w:rsidR="009D71F8" w:rsidRPr="00B97A8E">
        <w:rPr>
          <w:rFonts w:ascii="GHEA Grapalat" w:hAnsi="GHEA Grapalat"/>
          <w:sz w:val="20"/>
          <w:szCs w:val="20"/>
        </w:rPr>
        <w:tab/>
      </w:r>
      <w:r w:rsidRPr="00B97A8E">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97A8E">
        <w:rPr>
          <w:rFonts w:ascii="Calibri" w:hAnsi="Calibri" w:cs="Calibri"/>
          <w:sz w:val="20"/>
          <w:szCs w:val="20"/>
          <w:lang w:val="en-US"/>
        </w:rPr>
        <w:t> </w:t>
      </w:r>
      <w:r w:rsidRPr="00B97A8E">
        <w:rPr>
          <w:rFonts w:ascii="GHEA Grapalat" w:hAnsi="GHEA Grapalat"/>
          <w:sz w:val="20"/>
          <w:szCs w:val="20"/>
        </w:rPr>
        <w:t>тре</w:t>
      </w:r>
      <w:r w:rsidR="00D52566" w:rsidRPr="00B97A8E">
        <w:rPr>
          <w:rFonts w:ascii="GHEA Grapalat" w:hAnsi="GHEA Grapalat"/>
          <w:sz w:val="20"/>
          <w:szCs w:val="20"/>
        </w:rPr>
        <w:t>бования, вытекающее из договора</w:t>
      </w:r>
      <w:r w:rsidRPr="00B97A8E">
        <w:rPr>
          <w:rFonts w:ascii="GHEA Grapalat" w:hAnsi="GHEA Grapalat"/>
          <w:sz w:val="20"/>
          <w:szCs w:val="20"/>
        </w:rPr>
        <w:t xml:space="preserve">, не может быть передано другому лицу без письменного согласия стороны должника. </w:t>
      </w:r>
    </w:p>
    <w:p w14:paraId="1B9E6947" w14:textId="77777777" w:rsidR="00071D1C" w:rsidRPr="00B97A8E" w:rsidRDefault="00071D1C" w:rsidP="009E7E76">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8.</w:t>
      </w:r>
      <w:r w:rsidR="005B2A24" w:rsidRPr="00B97A8E">
        <w:rPr>
          <w:rFonts w:ascii="GHEA Grapalat" w:hAnsi="GHEA Grapalat"/>
          <w:sz w:val="20"/>
          <w:szCs w:val="20"/>
        </w:rPr>
        <w:t>3.</w:t>
      </w:r>
      <w:r w:rsidR="005B2A24" w:rsidRPr="00B97A8E">
        <w:rPr>
          <w:rFonts w:ascii="GHEA Grapalat" w:hAnsi="GHEA Grapalat"/>
          <w:sz w:val="20"/>
          <w:szCs w:val="20"/>
        </w:rPr>
        <w:tab/>
      </w:r>
      <w:r w:rsidRPr="00B97A8E">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97A8E">
        <w:rPr>
          <w:rFonts w:ascii="GHEA Grapalat" w:hAnsi="GHEA Grapalat"/>
          <w:sz w:val="20"/>
          <w:szCs w:val="20"/>
          <w:lang w:val="hy-AM"/>
        </w:rPr>
        <w:t xml:space="preserve"> расторгает договор</w:t>
      </w:r>
      <w:r w:rsidRPr="00B97A8E">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7398F9A" w14:textId="77777777" w:rsidR="00071D1C" w:rsidRPr="00B97A8E" w:rsidRDefault="00071D1C" w:rsidP="009E7E76">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8.</w:t>
      </w:r>
      <w:r w:rsidR="00552934" w:rsidRPr="00B97A8E">
        <w:rPr>
          <w:rFonts w:ascii="GHEA Grapalat" w:hAnsi="GHEA Grapalat"/>
          <w:sz w:val="20"/>
          <w:szCs w:val="20"/>
        </w:rPr>
        <w:t>4.</w:t>
      </w:r>
      <w:r w:rsidR="00552934" w:rsidRPr="00B97A8E">
        <w:rPr>
          <w:rFonts w:ascii="GHEA Grapalat" w:hAnsi="GHEA Grapalat"/>
          <w:sz w:val="20"/>
          <w:szCs w:val="20"/>
        </w:rPr>
        <w:tab/>
      </w:r>
      <w:r w:rsidRPr="00B97A8E">
        <w:rPr>
          <w:rFonts w:ascii="GHEA Grapalat" w:hAnsi="GHEA Grapalat"/>
          <w:sz w:val="20"/>
          <w:szCs w:val="20"/>
        </w:rPr>
        <w:t>Споры в связи с договором подлежат рассмотрению в судах Республики Армения.</w:t>
      </w:r>
    </w:p>
    <w:p w14:paraId="6646D35F" w14:textId="77777777" w:rsidR="00071D1C" w:rsidRPr="00B97A8E" w:rsidRDefault="00071D1C" w:rsidP="009E7E76">
      <w:pPr>
        <w:widowControl w:val="0"/>
        <w:tabs>
          <w:tab w:val="left" w:pos="1134"/>
        </w:tabs>
        <w:ind w:firstLine="567"/>
        <w:jc w:val="both"/>
        <w:rPr>
          <w:rFonts w:ascii="GHEA Grapalat" w:hAnsi="GHEA Grapalat" w:cs="Sylfaen"/>
          <w:sz w:val="20"/>
          <w:szCs w:val="20"/>
        </w:rPr>
      </w:pPr>
      <w:r w:rsidRPr="00B97A8E">
        <w:rPr>
          <w:rFonts w:ascii="GHEA Grapalat" w:hAnsi="GHEA Grapalat"/>
          <w:sz w:val="20"/>
          <w:szCs w:val="20"/>
        </w:rPr>
        <w:t>8.5</w:t>
      </w:r>
      <w:r w:rsidRPr="00B97A8E">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B97A8E">
        <w:rPr>
          <w:rFonts w:ascii="GHEA Grapalat" w:hAnsi="GHEA Grapalat"/>
          <w:sz w:val="20"/>
          <w:szCs w:val="20"/>
        </w:rPr>
        <w:t>—</w:t>
      </w:r>
      <w:r w:rsidRPr="00B97A8E">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4627C7D7" w14:textId="77777777" w:rsidR="00071D1C" w:rsidRPr="00B97A8E" w:rsidRDefault="00071D1C" w:rsidP="009E7E76">
      <w:pPr>
        <w:widowControl w:val="0"/>
        <w:tabs>
          <w:tab w:val="left" w:pos="1134"/>
        </w:tabs>
        <w:ind w:firstLine="567"/>
        <w:jc w:val="both"/>
        <w:rPr>
          <w:rFonts w:ascii="GHEA Grapalat" w:hAnsi="GHEA Grapalat" w:cs="Sylfaen"/>
          <w:spacing w:val="-6"/>
          <w:sz w:val="20"/>
          <w:szCs w:val="20"/>
        </w:rPr>
      </w:pPr>
      <w:r w:rsidRPr="00B97A8E">
        <w:rPr>
          <w:rFonts w:ascii="GHEA Grapalat" w:hAnsi="GHEA Grapalat"/>
          <w:spacing w:val="-6"/>
          <w:sz w:val="20"/>
          <w:szCs w:val="20"/>
        </w:rPr>
        <w:t xml:space="preserve">Запрещается внесение в договор, а если цена договора факторная, то также в соглашение к данному договору, </w:t>
      </w:r>
      <w:r w:rsidRPr="00B97A8E">
        <w:rPr>
          <w:rFonts w:ascii="GHEA Grapalat" w:hAnsi="GHEA Grapalat"/>
          <w:spacing w:val="-6"/>
          <w:sz w:val="20"/>
          <w:szCs w:val="20"/>
        </w:rPr>
        <w:lastRenderedPageBreak/>
        <w:t>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F2A6542" w14:textId="77777777" w:rsidR="00071D1C" w:rsidRPr="00B97A8E" w:rsidRDefault="00071D1C" w:rsidP="009E7E76">
      <w:pPr>
        <w:widowControl w:val="0"/>
        <w:ind w:firstLine="567"/>
        <w:jc w:val="both"/>
        <w:rPr>
          <w:rFonts w:ascii="GHEA Grapalat" w:hAnsi="GHEA Grapalat"/>
          <w:sz w:val="20"/>
          <w:szCs w:val="20"/>
        </w:rPr>
      </w:pPr>
      <w:r w:rsidRPr="00B97A8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87B933C" w14:textId="77777777" w:rsidR="00071D1C" w:rsidRPr="00B97A8E" w:rsidRDefault="00071D1C" w:rsidP="009E7E76">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8.</w:t>
      </w:r>
      <w:r w:rsidR="00AC30D5" w:rsidRPr="00B97A8E">
        <w:rPr>
          <w:rFonts w:ascii="GHEA Grapalat" w:hAnsi="GHEA Grapalat"/>
          <w:sz w:val="20"/>
          <w:szCs w:val="20"/>
        </w:rPr>
        <w:t>6.</w:t>
      </w:r>
      <w:r w:rsidR="00AC30D5" w:rsidRPr="00B97A8E">
        <w:rPr>
          <w:rFonts w:ascii="GHEA Grapalat" w:hAnsi="GHEA Grapalat"/>
          <w:sz w:val="20"/>
          <w:szCs w:val="20"/>
        </w:rPr>
        <w:tab/>
      </w:r>
      <w:r w:rsidRPr="00B97A8E">
        <w:rPr>
          <w:rFonts w:ascii="GHEA Grapalat" w:hAnsi="GHEA Grapalat"/>
          <w:sz w:val="20"/>
          <w:szCs w:val="20"/>
        </w:rPr>
        <w:t>Если договор осуществляется посредством заключения агентского договора:</w:t>
      </w:r>
    </w:p>
    <w:p w14:paraId="57CC1AD2" w14:textId="77777777" w:rsidR="00071D1C" w:rsidRPr="00B97A8E" w:rsidRDefault="00071D1C" w:rsidP="009E7E76">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1)</w:t>
      </w:r>
      <w:r w:rsidR="00E95CE6" w:rsidRPr="00B97A8E">
        <w:rPr>
          <w:rFonts w:ascii="GHEA Grapalat" w:hAnsi="GHEA Grapalat"/>
          <w:sz w:val="20"/>
          <w:szCs w:val="20"/>
        </w:rPr>
        <w:tab/>
      </w:r>
      <w:r w:rsidRPr="00B97A8E">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4C2DC2B4" w14:textId="3FAC9F7B" w:rsidR="00071D1C" w:rsidRPr="00B97A8E" w:rsidRDefault="00071D1C" w:rsidP="009E7E76">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2)</w:t>
      </w:r>
      <w:r w:rsidR="00E95CE6" w:rsidRPr="00B97A8E">
        <w:rPr>
          <w:rFonts w:ascii="GHEA Grapalat" w:hAnsi="GHEA Grapalat"/>
          <w:sz w:val="20"/>
          <w:szCs w:val="20"/>
        </w:rPr>
        <w:tab/>
      </w:r>
      <w:r w:rsidRPr="00B97A8E">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562BC7" w:rsidRPr="00B97A8E">
        <w:rPr>
          <w:rFonts w:ascii="GHEA Grapalat" w:hAnsi="GHEA Grapalat"/>
          <w:sz w:val="20"/>
          <w:szCs w:val="20"/>
        </w:rPr>
        <w:t xml:space="preserve">. </w:t>
      </w:r>
      <w:bookmarkStart w:id="21" w:name="_Hlk203400699"/>
      <w:r w:rsidR="00562BC7" w:rsidRPr="00B97A8E">
        <w:rPr>
          <w:rFonts w:ascii="GHEA Grapalat" w:hAnsi="GHEA Grapalat"/>
          <w:sz w:val="20"/>
          <w:szCs w:val="20"/>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bookmarkEnd w:id="21"/>
      <w:r w:rsidR="00562BC7" w:rsidRPr="00B97A8E">
        <w:rPr>
          <w:rFonts w:ascii="GHEA Grapalat" w:hAnsi="GHEA Grapalat"/>
          <w:sz w:val="20"/>
          <w:szCs w:val="20"/>
        </w:rPr>
        <w:t xml:space="preserve"> </w:t>
      </w:r>
      <w:r w:rsidR="008D68DB" w:rsidRPr="00B97A8E">
        <w:rPr>
          <w:rStyle w:val="FootnoteReference"/>
          <w:rFonts w:ascii="GHEA Grapalat" w:hAnsi="GHEA Grapalat"/>
          <w:sz w:val="20"/>
          <w:szCs w:val="20"/>
        </w:rPr>
        <w:footnoteReference w:customMarkFollows="1" w:id="8"/>
        <w:t>22</w:t>
      </w:r>
    </w:p>
    <w:p w14:paraId="12935A1F" w14:textId="77777777" w:rsidR="00071D1C" w:rsidRPr="00B97A8E" w:rsidRDefault="00071D1C" w:rsidP="009E7E76">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8.</w:t>
      </w:r>
      <w:r w:rsidR="00AC30D5" w:rsidRPr="00B97A8E">
        <w:rPr>
          <w:rFonts w:ascii="GHEA Grapalat" w:hAnsi="GHEA Grapalat"/>
          <w:sz w:val="20"/>
          <w:szCs w:val="20"/>
        </w:rPr>
        <w:t>7.</w:t>
      </w:r>
      <w:r w:rsidR="00AC30D5" w:rsidRPr="00B97A8E">
        <w:rPr>
          <w:rFonts w:ascii="GHEA Grapalat" w:hAnsi="GHEA Grapalat"/>
          <w:sz w:val="20"/>
          <w:szCs w:val="20"/>
        </w:rPr>
        <w:tab/>
      </w:r>
      <w:r w:rsidRPr="00B97A8E">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97A8E">
        <w:rPr>
          <w:rStyle w:val="FootnoteReference"/>
          <w:rFonts w:ascii="GHEA Grapalat" w:hAnsi="GHEA Grapalat"/>
          <w:sz w:val="20"/>
          <w:szCs w:val="20"/>
        </w:rPr>
        <w:footnoteReference w:customMarkFollows="1" w:id="9"/>
        <w:t>23</w:t>
      </w:r>
      <w:r w:rsidRPr="00B97A8E">
        <w:rPr>
          <w:rFonts w:ascii="GHEA Grapalat" w:hAnsi="GHEA Grapalat"/>
          <w:sz w:val="20"/>
          <w:szCs w:val="20"/>
        </w:rPr>
        <w:t>.</w:t>
      </w:r>
    </w:p>
    <w:p w14:paraId="39F50BDD" w14:textId="3D07BF82" w:rsidR="00071D1C" w:rsidRPr="00B97A8E" w:rsidRDefault="00071D1C" w:rsidP="009E7E76">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8.</w:t>
      </w:r>
      <w:r w:rsidR="006E15CD" w:rsidRPr="00B97A8E">
        <w:rPr>
          <w:rFonts w:ascii="GHEA Grapalat" w:hAnsi="GHEA Grapalat"/>
          <w:sz w:val="20"/>
          <w:szCs w:val="20"/>
        </w:rPr>
        <w:t>8.</w:t>
      </w:r>
      <w:r w:rsidR="006E15CD" w:rsidRPr="00B97A8E">
        <w:rPr>
          <w:rFonts w:ascii="GHEA Grapalat" w:hAnsi="GHEA Grapalat"/>
          <w:sz w:val="20"/>
          <w:szCs w:val="20"/>
        </w:rPr>
        <w:tab/>
      </w:r>
      <w:r w:rsidRPr="00B97A8E">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97A8E">
        <w:rPr>
          <w:rFonts w:ascii="GHEA Grapalat" w:hAnsi="GHEA Grapalat"/>
          <w:sz w:val="20"/>
          <w:szCs w:val="20"/>
        </w:rPr>
        <w:t>,</w:t>
      </w:r>
      <w:r w:rsidR="009A21FE" w:rsidRPr="00B97A8E">
        <w:rPr>
          <w:rFonts w:ascii="GHEA Grapalat" w:hAnsi="GHEA Grapalat"/>
          <w:sz w:val="20"/>
          <w:szCs w:val="20"/>
        </w:rPr>
        <w:t xml:space="preserve"> </w:t>
      </w:r>
      <w:r w:rsidR="005A3009" w:rsidRPr="00B97A8E">
        <w:rPr>
          <w:rFonts w:ascii="GHEA Grapalat" w:hAnsi="GHEA Grapalat"/>
          <w:sz w:val="20"/>
          <w:szCs w:val="20"/>
        </w:rPr>
        <w:t xml:space="preserve">а предложение продавца было представлено не позднее </w:t>
      </w:r>
      <w:r w:rsidR="006F01FB" w:rsidRPr="00B97A8E">
        <w:rPr>
          <w:rFonts w:ascii="GHEA Grapalat" w:hAnsi="GHEA Grapalat"/>
          <w:sz w:val="20"/>
          <w:szCs w:val="20"/>
        </w:rPr>
        <w:t>7-и</w:t>
      </w:r>
      <w:r w:rsidR="005A3009" w:rsidRPr="00B97A8E">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B97A8E">
        <w:rPr>
          <w:rFonts w:ascii="GHEA Grapalat" w:hAnsi="GHEA Grapalat"/>
          <w:sz w:val="20"/>
          <w:szCs w:val="20"/>
          <w:lang w:val="hy-AM"/>
        </w:rPr>
        <w:t xml:space="preserve">. </w:t>
      </w:r>
      <w:r w:rsidRPr="00B97A8E">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8D4E465" w14:textId="77777777" w:rsidR="00071D1C" w:rsidRPr="00B97A8E" w:rsidRDefault="00071D1C" w:rsidP="009E7E76">
      <w:pPr>
        <w:widowControl w:val="0"/>
        <w:tabs>
          <w:tab w:val="left" w:pos="1134"/>
        </w:tabs>
        <w:ind w:firstLine="567"/>
        <w:jc w:val="both"/>
        <w:rPr>
          <w:rFonts w:ascii="GHEA Grapalat" w:hAnsi="GHEA Grapalat"/>
          <w:sz w:val="20"/>
          <w:szCs w:val="20"/>
        </w:rPr>
      </w:pPr>
      <w:r w:rsidRPr="00B97A8E">
        <w:rPr>
          <w:rFonts w:ascii="GHEA Grapalat" w:hAnsi="GHEA Grapalat"/>
          <w:sz w:val="20"/>
          <w:szCs w:val="20"/>
        </w:rPr>
        <w:t>8.</w:t>
      </w:r>
      <w:r w:rsidR="006E15CD" w:rsidRPr="00B97A8E">
        <w:rPr>
          <w:rFonts w:ascii="GHEA Grapalat" w:hAnsi="GHEA Grapalat"/>
          <w:sz w:val="20"/>
          <w:szCs w:val="20"/>
        </w:rPr>
        <w:t>9.</w:t>
      </w:r>
      <w:r w:rsidR="006E15CD" w:rsidRPr="00B97A8E">
        <w:rPr>
          <w:rFonts w:ascii="GHEA Grapalat" w:hAnsi="GHEA Grapalat"/>
          <w:sz w:val="20"/>
          <w:szCs w:val="20"/>
        </w:rPr>
        <w:tab/>
      </w:r>
      <w:r w:rsidRPr="00B97A8E">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B97A8E">
        <w:rPr>
          <w:rFonts w:ascii="GHEA Grapalat" w:hAnsi="GHEA Grapalat"/>
          <w:sz w:val="20"/>
          <w:szCs w:val="20"/>
        </w:rPr>
        <w:t>—</w:t>
      </w:r>
      <w:r w:rsidRPr="00B97A8E">
        <w:rPr>
          <w:rFonts w:ascii="GHEA Grapalat" w:hAnsi="GHEA Grapalat"/>
          <w:sz w:val="20"/>
          <w:szCs w:val="20"/>
        </w:rPr>
        <w:t xml:space="preserve"> это выгода или убытки, понесенные данной стороной.</w:t>
      </w:r>
      <w:r w:rsidR="003A39AC" w:rsidRPr="00B97A8E" w:rsidDel="003A39AC">
        <w:rPr>
          <w:rFonts w:ascii="GHEA Grapalat" w:hAnsi="GHEA Grapalat"/>
          <w:sz w:val="20"/>
          <w:szCs w:val="20"/>
        </w:rPr>
        <w:t xml:space="preserve"> </w:t>
      </w:r>
      <w:r w:rsidRPr="00B97A8E">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A4AB8A0" w14:textId="77777777" w:rsidR="00071D1C" w:rsidRPr="00B97A8E" w:rsidRDefault="00071D1C" w:rsidP="009E7E76">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8.1</w:t>
      </w:r>
      <w:r w:rsidR="00E3606B" w:rsidRPr="00B97A8E">
        <w:rPr>
          <w:rFonts w:ascii="GHEA Grapalat" w:hAnsi="GHEA Grapalat"/>
          <w:sz w:val="20"/>
          <w:szCs w:val="20"/>
        </w:rPr>
        <w:t>0.</w:t>
      </w:r>
      <w:r w:rsidR="00E3606B" w:rsidRPr="00B97A8E">
        <w:rPr>
          <w:rFonts w:ascii="GHEA Grapalat" w:hAnsi="GHEA Grapalat"/>
          <w:sz w:val="20"/>
          <w:szCs w:val="20"/>
        </w:rPr>
        <w:tab/>
      </w:r>
      <w:r w:rsidRPr="00B97A8E">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97A8E">
        <w:rPr>
          <w:rFonts w:ascii="Calibri" w:hAnsi="Calibri" w:cs="Calibri"/>
          <w:sz w:val="20"/>
          <w:szCs w:val="20"/>
          <w:lang w:val="en-US"/>
        </w:rPr>
        <w:t> </w:t>
      </w:r>
      <w:r w:rsidRPr="00B97A8E">
        <w:rPr>
          <w:rFonts w:ascii="GHEA Grapalat" w:hAnsi="GHEA Grapalat"/>
          <w:sz w:val="20"/>
          <w:szCs w:val="20"/>
        </w:rPr>
        <w:t xml:space="preserve">Армения. </w:t>
      </w:r>
    </w:p>
    <w:p w14:paraId="4F99CC55" w14:textId="77777777" w:rsidR="00071D1C" w:rsidRPr="00B97A8E" w:rsidRDefault="00071D1C" w:rsidP="009E7E76">
      <w:pPr>
        <w:widowControl w:val="0"/>
        <w:tabs>
          <w:tab w:val="left" w:pos="1276"/>
        </w:tabs>
        <w:ind w:firstLine="567"/>
        <w:jc w:val="both"/>
        <w:rPr>
          <w:ins w:id="22" w:author="Inesa Kocharyan" w:date="2025-02-19T10:27:00Z"/>
          <w:rFonts w:ascii="GHEA Grapalat" w:hAnsi="GHEA Grapalat"/>
          <w:spacing w:val="-6"/>
          <w:sz w:val="20"/>
          <w:szCs w:val="20"/>
        </w:rPr>
      </w:pPr>
      <w:r w:rsidRPr="00B97A8E">
        <w:rPr>
          <w:rFonts w:ascii="GHEA Grapalat" w:hAnsi="GHEA Grapalat"/>
          <w:sz w:val="20"/>
          <w:szCs w:val="20"/>
        </w:rPr>
        <w:t>8.1</w:t>
      </w:r>
      <w:r w:rsidR="009D71F8" w:rsidRPr="00B97A8E">
        <w:rPr>
          <w:rFonts w:ascii="GHEA Grapalat" w:hAnsi="GHEA Grapalat"/>
          <w:sz w:val="20"/>
          <w:szCs w:val="20"/>
        </w:rPr>
        <w:t>1.</w:t>
      </w:r>
      <w:r w:rsidR="009D71F8" w:rsidRPr="00B97A8E">
        <w:rPr>
          <w:rFonts w:ascii="GHEA Grapalat" w:hAnsi="GHEA Grapalat"/>
          <w:sz w:val="20"/>
          <w:szCs w:val="20"/>
        </w:rPr>
        <w:tab/>
      </w:r>
      <w:r w:rsidRPr="00B97A8E">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97A8E">
        <w:rPr>
          <w:rFonts w:ascii="Calibri" w:hAnsi="Calibri" w:cs="Calibri"/>
          <w:spacing w:val="-6"/>
          <w:sz w:val="20"/>
          <w:szCs w:val="20"/>
          <w:lang w:val="en-US"/>
        </w:rPr>
        <w:t> </w:t>
      </w:r>
      <w:r w:rsidRPr="00B97A8E">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97A8E">
        <w:rPr>
          <w:rFonts w:ascii="Calibri" w:hAnsi="Calibri" w:cs="Calibri"/>
          <w:spacing w:val="-6"/>
          <w:sz w:val="20"/>
          <w:szCs w:val="20"/>
          <w:lang w:val="en-US"/>
        </w:rPr>
        <w:t> </w:t>
      </w:r>
      <w:r w:rsidRPr="00B97A8E">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B97A8E">
        <w:rPr>
          <w:rFonts w:ascii="GHEA Grapalat" w:hAnsi="GHEA Grapalat"/>
          <w:sz w:val="20"/>
          <w:szCs w:val="20"/>
        </w:rPr>
        <w:t xml:space="preserve"> </w:t>
      </w:r>
      <w:r w:rsidR="00DD41E4" w:rsidRPr="00B97A8E">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B97A8E">
        <w:rPr>
          <w:rFonts w:ascii="GHEA Grapalat" w:hAnsi="GHEA Grapalat"/>
          <w:spacing w:val="-6"/>
          <w:sz w:val="20"/>
          <w:szCs w:val="20"/>
        </w:rPr>
        <w:t xml:space="preserve">высылает </w:t>
      </w:r>
      <w:r w:rsidR="00DD41E4" w:rsidRPr="00B97A8E">
        <w:rPr>
          <w:rFonts w:ascii="GHEA Grapalat" w:hAnsi="GHEA Grapalat"/>
          <w:spacing w:val="-6"/>
          <w:sz w:val="20"/>
          <w:szCs w:val="20"/>
        </w:rPr>
        <w:t>его также на электронную почту Продавца.</w:t>
      </w:r>
    </w:p>
    <w:p w14:paraId="48BD1BF3" w14:textId="6875BFC0" w:rsidR="002F529A" w:rsidRPr="00B97A8E" w:rsidRDefault="002F529A" w:rsidP="002F529A">
      <w:pPr>
        <w:widowControl w:val="0"/>
        <w:tabs>
          <w:tab w:val="left" w:pos="1276"/>
        </w:tabs>
        <w:ind w:firstLine="720"/>
        <w:jc w:val="both"/>
        <w:rPr>
          <w:rFonts w:ascii="GHEA Grapalat" w:hAnsi="GHEA Grapalat"/>
          <w:sz w:val="20"/>
          <w:szCs w:val="20"/>
        </w:rPr>
      </w:pPr>
      <w:r w:rsidRPr="00B97A8E">
        <w:rPr>
          <w:rFonts w:ascii="GHEA Grapalat" w:eastAsiaTheme="minorHAnsi" w:hAnsi="GHEA Grapalat" w:cstheme="minorBidi"/>
          <w:sz w:val="20"/>
          <w:szCs w:val="20"/>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7A8E">
        <w:rPr>
          <w:rFonts w:ascii="GHEA Grapalat" w:eastAsiaTheme="minorHAnsi" w:hAnsi="GHEA Grapalat" w:cstheme="minorBidi"/>
          <w:sz w:val="20"/>
          <w:szCs w:val="20"/>
          <w:lang w:val="hy-AM" w:eastAsia="en-US" w:bidi="ar-SA"/>
        </w:rPr>
        <w:t xml:space="preserve">. </w:t>
      </w:r>
      <w:r w:rsidRPr="00B97A8E">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w:t>
      </w:r>
      <w:r w:rsidRPr="00B97A8E">
        <w:rPr>
          <w:rFonts w:ascii="GHEA Grapalat" w:eastAsiaTheme="minorHAnsi" w:hAnsi="GHEA Grapalat" w:cstheme="minorBidi"/>
          <w:sz w:val="20"/>
          <w:szCs w:val="20"/>
          <w:lang w:eastAsia="en-US" w:bidi="ar-SA"/>
        </w:rPr>
        <w:lastRenderedPageBreak/>
        <w:t xml:space="preserve">на основании договора факторинга (Приложение </w:t>
      </w:r>
      <w:r w:rsidRPr="00B97A8E">
        <w:rPr>
          <w:rFonts w:ascii="GHEA Grapalat" w:eastAsiaTheme="minorHAnsi" w:hAnsi="GHEA Grapalat" w:cstheme="minorBidi"/>
          <w:sz w:val="20"/>
          <w:szCs w:val="20"/>
          <w:lang w:val="en-US" w:eastAsia="en-US" w:bidi="ar-SA"/>
        </w:rPr>
        <w:t>N</w:t>
      </w:r>
      <w:r w:rsidRPr="00B97A8E">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w:t>
      </w:r>
    </w:p>
    <w:p w14:paraId="008D9D94" w14:textId="77777777" w:rsidR="00071D1C" w:rsidRPr="00B97A8E" w:rsidRDefault="00071D1C" w:rsidP="009E7E76">
      <w:pPr>
        <w:widowControl w:val="0"/>
        <w:tabs>
          <w:tab w:val="left" w:pos="1276"/>
        </w:tabs>
        <w:ind w:firstLine="567"/>
        <w:jc w:val="both"/>
        <w:rPr>
          <w:rFonts w:ascii="GHEA Grapalat" w:hAnsi="GHEA Grapalat"/>
          <w:spacing w:val="-6"/>
          <w:sz w:val="20"/>
          <w:szCs w:val="20"/>
        </w:rPr>
      </w:pPr>
      <w:r w:rsidRPr="00B97A8E">
        <w:rPr>
          <w:rFonts w:ascii="GHEA Grapalat" w:hAnsi="GHEA Grapalat"/>
          <w:sz w:val="20"/>
          <w:szCs w:val="20"/>
        </w:rPr>
        <w:t>8.</w:t>
      </w:r>
      <w:r w:rsidR="009D7F36" w:rsidRPr="00B97A8E">
        <w:rPr>
          <w:rFonts w:ascii="GHEA Grapalat" w:hAnsi="GHEA Grapalat"/>
          <w:sz w:val="20"/>
          <w:szCs w:val="20"/>
        </w:rPr>
        <w:t>13</w:t>
      </w:r>
      <w:r w:rsidR="009D71F8" w:rsidRPr="00B97A8E">
        <w:rPr>
          <w:rFonts w:ascii="GHEA Grapalat" w:hAnsi="GHEA Grapalat"/>
          <w:sz w:val="20"/>
          <w:szCs w:val="20"/>
        </w:rPr>
        <w:t>.</w:t>
      </w:r>
      <w:r w:rsidR="009D71F8" w:rsidRPr="00B97A8E">
        <w:rPr>
          <w:rFonts w:ascii="GHEA Grapalat" w:hAnsi="GHEA Grapalat"/>
          <w:sz w:val="20"/>
          <w:szCs w:val="20"/>
        </w:rPr>
        <w:tab/>
      </w:r>
      <w:r w:rsidRPr="00B97A8E">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53E2E705" w14:textId="37863960" w:rsidR="00071D1C" w:rsidRPr="00B97A8E" w:rsidRDefault="00071D1C" w:rsidP="009E7E76">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8.</w:t>
      </w:r>
      <w:r w:rsidR="009D7F36" w:rsidRPr="00B97A8E">
        <w:rPr>
          <w:rFonts w:ascii="GHEA Grapalat" w:hAnsi="GHEA Grapalat"/>
          <w:sz w:val="20"/>
          <w:szCs w:val="20"/>
        </w:rPr>
        <w:t>14</w:t>
      </w:r>
      <w:r w:rsidR="005B2A24" w:rsidRPr="00B97A8E">
        <w:rPr>
          <w:rFonts w:ascii="GHEA Grapalat" w:hAnsi="GHEA Grapalat"/>
          <w:sz w:val="20"/>
          <w:szCs w:val="20"/>
        </w:rPr>
        <w:t>.</w:t>
      </w:r>
      <w:r w:rsidR="005B2A24" w:rsidRPr="00B97A8E">
        <w:rPr>
          <w:rFonts w:ascii="GHEA Grapalat" w:hAnsi="GHEA Grapalat"/>
          <w:sz w:val="20"/>
          <w:szCs w:val="20"/>
        </w:rPr>
        <w:tab/>
      </w:r>
      <w:r w:rsidRPr="00B97A8E">
        <w:rPr>
          <w:rFonts w:ascii="GHEA Grapalat" w:hAnsi="GHEA Grapalat"/>
          <w:sz w:val="20"/>
          <w:szCs w:val="20"/>
        </w:rPr>
        <w:t>Договор составлен на ____</w:t>
      </w:r>
      <w:r w:rsidR="00E95CE6" w:rsidRPr="00B97A8E">
        <w:rPr>
          <w:rFonts w:ascii="GHEA Grapalat" w:hAnsi="GHEA Grapalat"/>
          <w:sz w:val="20"/>
          <w:szCs w:val="20"/>
        </w:rPr>
        <w:t>_______</w:t>
      </w:r>
      <w:r w:rsidRPr="00B97A8E">
        <w:rPr>
          <w:rFonts w:ascii="GHEA Grapalat" w:hAnsi="GHEA Grapalat"/>
          <w:sz w:val="20"/>
          <w:szCs w:val="20"/>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3F1E76" w:rsidRPr="00B97A8E">
        <w:rPr>
          <w:rFonts w:ascii="GHEA Grapalat" w:hAnsi="GHEA Grapalat"/>
          <w:sz w:val="20"/>
          <w:szCs w:val="20"/>
        </w:rPr>
        <w:t xml:space="preserve">№ 1.1, </w:t>
      </w:r>
      <w:r w:rsidRPr="00B97A8E">
        <w:rPr>
          <w:rFonts w:ascii="GHEA Grapalat" w:hAnsi="GHEA Grapalat"/>
          <w:sz w:val="20"/>
          <w:szCs w:val="20"/>
        </w:rPr>
        <w:t>№ 2, № 3 № 3.</w:t>
      </w:r>
      <w:r w:rsidR="009D71F8" w:rsidRPr="00B97A8E">
        <w:rPr>
          <w:rFonts w:ascii="GHEA Grapalat" w:hAnsi="GHEA Grapalat"/>
          <w:sz w:val="20"/>
          <w:szCs w:val="20"/>
        </w:rPr>
        <w:t>1.</w:t>
      </w:r>
      <w:r w:rsidR="00E95CE6" w:rsidRPr="00B97A8E">
        <w:rPr>
          <w:rFonts w:ascii="GHEA Grapalat" w:hAnsi="GHEA Grapalat"/>
          <w:sz w:val="20"/>
          <w:szCs w:val="20"/>
        </w:rPr>
        <w:t xml:space="preserve"> </w:t>
      </w:r>
      <w:r w:rsidR="009D7F36" w:rsidRPr="00B97A8E">
        <w:rPr>
          <w:rFonts w:ascii="GHEA Grapalat" w:hAnsi="GHEA Grapalat"/>
          <w:sz w:val="20"/>
          <w:szCs w:val="20"/>
        </w:rPr>
        <w:t xml:space="preserve">и № 4. </w:t>
      </w:r>
      <w:r w:rsidRPr="00B97A8E">
        <w:rPr>
          <w:rFonts w:ascii="GHEA Grapalat" w:hAnsi="GHEA Grapalat"/>
          <w:sz w:val="20"/>
          <w:szCs w:val="20"/>
        </w:rPr>
        <w:t>к</w:t>
      </w:r>
      <w:r w:rsidR="00E95CE6" w:rsidRPr="00B97A8E">
        <w:rPr>
          <w:rFonts w:ascii="Calibri" w:hAnsi="Calibri" w:cs="Calibri"/>
          <w:sz w:val="20"/>
          <w:szCs w:val="20"/>
          <w:lang w:val="en-US"/>
        </w:rPr>
        <w:t> </w:t>
      </w:r>
      <w:r w:rsidRPr="00B97A8E">
        <w:rPr>
          <w:rFonts w:ascii="GHEA Grapalat" w:hAnsi="GHEA Grapalat"/>
          <w:sz w:val="20"/>
          <w:szCs w:val="20"/>
        </w:rPr>
        <w:t>договору считаются неотъемлемой частью договора.</w:t>
      </w:r>
    </w:p>
    <w:p w14:paraId="2E1F0968" w14:textId="5594493A" w:rsidR="002F529A" w:rsidRPr="00B97A8E" w:rsidRDefault="00071D1C" w:rsidP="0043503A">
      <w:pPr>
        <w:widowControl w:val="0"/>
        <w:tabs>
          <w:tab w:val="left" w:pos="1276"/>
        </w:tabs>
        <w:ind w:firstLine="567"/>
        <w:jc w:val="both"/>
        <w:rPr>
          <w:rFonts w:ascii="GHEA Grapalat" w:hAnsi="GHEA Grapalat"/>
          <w:sz w:val="20"/>
          <w:szCs w:val="20"/>
        </w:rPr>
      </w:pPr>
      <w:r w:rsidRPr="00B97A8E">
        <w:rPr>
          <w:rFonts w:ascii="GHEA Grapalat" w:hAnsi="GHEA Grapalat"/>
          <w:sz w:val="20"/>
          <w:szCs w:val="20"/>
        </w:rPr>
        <w:t>8.</w:t>
      </w:r>
      <w:r w:rsidR="009D7F36" w:rsidRPr="00B97A8E">
        <w:rPr>
          <w:rFonts w:ascii="GHEA Grapalat" w:hAnsi="GHEA Grapalat"/>
          <w:sz w:val="20"/>
          <w:szCs w:val="20"/>
        </w:rPr>
        <w:t>15</w:t>
      </w:r>
      <w:r w:rsidR="00552934" w:rsidRPr="00B97A8E">
        <w:rPr>
          <w:rFonts w:ascii="GHEA Grapalat" w:hAnsi="GHEA Grapalat"/>
          <w:sz w:val="20"/>
          <w:szCs w:val="20"/>
        </w:rPr>
        <w:t>.</w:t>
      </w:r>
      <w:r w:rsidR="00552934" w:rsidRPr="00B97A8E">
        <w:rPr>
          <w:rFonts w:ascii="GHEA Grapalat" w:hAnsi="GHEA Grapalat"/>
          <w:sz w:val="20"/>
          <w:szCs w:val="20"/>
        </w:rPr>
        <w:tab/>
      </w:r>
      <w:r w:rsidRPr="00B97A8E">
        <w:rPr>
          <w:rFonts w:ascii="GHEA Grapalat" w:hAnsi="GHEA Grapalat"/>
          <w:sz w:val="20"/>
          <w:szCs w:val="20"/>
        </w:rPr>
        <w:t>К отношениям, связанным с договором, применяется право Республики Армения.</w:t>
      </w:r>
      <w:r w:rsidR="0043503A" w:rsidRPr="00B97A8E">
        <w:rPr>
          <w:rFonts w:ascii="GHEA Grapalat" w:hAnsi="GHEA Grapalat"/>
          <w:sz w:val="20"/>
          <w:szCs w:val="20"/>
        </w:rPr>
        <w:t xml:space="preserve"> </w:t>
      </w:r>
      <w:r w:rsidR="002F529A" w:rsidRPr="00B97A8E">
        <w:rPr>
          <w:rFonts w:ascii="GHEA Grapalat" w:hAnsi="GHEA Grapalat"/>
          <w:sz w:val="20"/>
          <w:szCs w:val="20"/>
        </w:rPr>
        <w:t>В противном случае договор расторгается Покупателем в одностороннем порядке.</w:t>
      </w:r>
    </w:p>
    <w:p w14:paraId="69FD9340" w14:textId="77777777" w:rsidR="009E7E76" w:rsidRPr="00B97A8E" w:rsidRDefault="009E7E76" w:rsidP="009E7E76">
      <w:pPr>
        <w:widowControl w:val="0"/>
        <w:tabs>
          <w:tab w:val="left" w:pos="1276"/>
        </w:tabs>
        <w:ind w:firstLine="567"/>
        <w:jc w:val="both"/>
        <w:rPr>
          <w:rFonts w:ascii="GHEA Grapalat" w:hAnsi="GHEA Grapalat"/>
          <w:sz w:val="20"/>
          <w:szCs w:val="20"/>
        </w:rPr>
      </w:pPr>
    </w:p>
    <w:p w14:paraId="6E070A72" w14:textId="60FA1A8A" w:rsidR="00071D1C" w:rsidRPr="00B97A8E" w:rsidRDefault="006B014B" w:rsidP="00B46D58">
      <w:pPr>
        <w:widowControl w:val="0"/>
        <w:spacing w:after="160"/>
        <w:jc w:val="center"/>
        <w:rPr>
          <w:rFonts w:ascii="GHEA Grapalat" w:hAnsi="GHEA Grapalat"/>
          <w:b/>
        </w:rPr>
      </w:pPr>
      <w:r w:rsidRPr="00B97A8E">
        <w:rPr>
          <w:rFonts w:ascii="GHEA Grapalat" w:hAnsi="GHEA Grapalat"/>
          <w:b/>
          <w:lang w:val="hy-AM"/>
        </w:rPr>
        <w:t>9</w:t>
      </w:r>
      <w:r w:rsidR="00071D1C" w:rsidRPr="00B97A8E">
        <w:rPr>
          <w:rFonts w:ascii="GHEA Grapalat" w:hAnsi="GHEA Grapalat"/>
          <w:b/>
        </w:rPr>
        <w:t>. Адреса, банковские реквизиты и подписи Сторон</w:t>
      </w:r>
    </w:p>
    <w:p w14:paraId="634908C2" w14:textId="77777777" w:rsidR="009E7E76" w:rsidRPr="00B97A8E" w:rsidRDefault="009E7E76" w:rsidP="00B46D58">
      <w:pPr>
        <w:widowControl w:val="0"/>
        <w:spacing w:after="160"/>
        <w:jc w:val="center"/>
        <w:rPr>
          <w:rFonts w:ascii="GHEA Grapalat" w:hAnsi="GHEA Grapalat"/>
          <w:b/>
        </w:rPr>
      </w:pPr>
    </w:p>
    <w:tbl>
      <w:tblPr>
        <w:tblW w:w="9639" w:type="dxa"/>
        <w:jc w:val="center"/>
        <w:tblLayout w:type="fixed"/>
        <w:tblLook w:val="0000" w:firstRow="0" w:lastRow="0" w:firstColumn="0" w:lastColumn="0" w:noHBand="0" w:noVBand="0"/>
      </w:tblPr>
      <w:tblGrid>
        <w:gridCol w:w="4536"/>
        <w:gridCol w:w="760"/>
        <w:gridCol w:w="4343"/>
      </w:tblGrid>
      <w:tr w:rsidR="00FE0FBF" w:rsidRPr="00B97A8E" w14:paraId="32013958" w14:textId="77777777" w:rsidTr="00264E34">
        <w:trPr>
          <w:jc w:val="center"/>
        </w:trPr>
        <w:tc>
          <w:tcPr>
            <w:tcW w:w="4536" w:type="dxa"/>
          </w:tcPr>
          <w:p w14:paraId="61CD48BE" w14:textId="77777777" w:rsidR="00FE0FBF" w:rsidRPr="00B97A8E" w:rsidRDefault="00FE0FBF" w:rsidP="00264E34">
            <w:pPr>
              <w:widowControl w:val="0"/>
              <w:jc w:val="center"/>
              <w:rPr>
                <w:rFonts w:ascii="GHEA Grapalat" w:hAnsi="GHEA Grapalat"/>
                <w:b/>
                <w:sz w:val="22"/>
              </w:rPr>
            </w:pPr>
            <w:r w:rsidRPr="00B97A8E">
              <w:rPr>
                <w:rFonts w:ascii="GHEA Grapalat" w:hAnsi="GHEA Grapalat"/>
                <w:b/>
                <w:sz w:val="22"/>
              </w:rPr>
              <w:t>ПОКУПАТЕЛЬ</w:t>
            </w:r>
          </w:p>
          <w:p w14:paraId="1B6C8175" w14:textId="1612B5EA" w:rsidR="00FE0FBF" w:rsidRPr="00B97A8E" w:rsidRDefault="002C7EE0" w:rsidP="00264E34">
            <w:pPr>
              <w:jc w:val="center"/>
              <w:rPr>
                <w:rFonts w:ascii="GHEA Grapalat" w:hAnsi="GHEA Grapalat"/>
                <w:sz w:val="20"/>
                <w:lang w:val="af-ZA"/>
              </w:rPr>
            </w:pPr>
            <w:r w:rsidRPr="00B97A8E">
              <w:rPr>
                <w:rFonts w:ascii="GHEA Grapalat" w:hAnsi="GHEA Grapalat"/>
                <w:sz w:val="20"/>
                <w:lang w:val="af-ZA"/>
              </w:rPr>
              <w:t>«Научный центр зоологии и гидроэкологии» ГНКО</w:t>
            </w:r>
          </w:p>
          <w:p w14:paraId="2CAF3694" w14:textId="563A8959" w:rsidR="00FE0FBF" w:rsidRPr="00B97A8E" w:rsidRDefault="0051751B" w:rsidP="00264E34">
            <w:pPr>
              <w:jc w:val="center"/>
              <w:rPr>
                <w:rFonts w:ascii="GHEA Grapalat" w:hAnsi="GHEA Grapalat"/>
                <w:sz w:val="20"/>
                <w:lang w:val="af-ZA"/>
              </w:rPr>
            </w:pPr>
            <w:r w:rsidRPr="00B97A8E">
              <w:rPr>
                <w:rFonts w:ascii="GHEA Grapalat" w:hAnsi="GHEA Grapalat"/>
                <w:sz w:val="20"/>
                <w:lang w:val="af-ZA"/>
              </w:rPr>
              <w:t xml:space="preserve">город </w:t>
            </w:r>
            <w:r w:rsidRPr="00B97A8E">
              <w:rPr>
                <w:rFonts w:ascii="GHEA Grapalat" w:hAnsi="GHEA Grapalat"/>
                <w:sz w:val="20"/>
                <w:lang w:val="hy-AM"/>
              </w:rPr>
              <w:t>Е</w:t>
            </w:r>
            <w:r w:rsidRPr="00B97A8E">
              <w:rPr>
                <w:rFonts w:ascii="GHEA Grapalat" w:hAnsi="GHEA Grapalat"/>
                <w:sz w:val="20"/>
                <w:lang w:val="af-ZA"/>
              </w:rPr>
              <w:t xml:space="preserve">реван, </w:t>
            </w:r>
            <w:r w:rsidRPr="00B97A8E">
              <w:rPr>
                <w:rFonts w:ascii="GHEA Grapalat" w:hAnsi="GHEA Grapalat"/>
                <w:sz w:val="20"/>
                <w:lang w:val="hy-AM"/>
              </w:rPr>
              <w:t>П</w:t>
            </w:r>
            <w:r w:rsidRPr="00B97A8E">
              <w:rPr>
                <w:rFonts w:ascii="GHEA Grapalat" w:hAnsi="GHEA Grapalat"/>
                <w:sz w:val="20"/>
                <w:lang w:val="af-ZA"/>
              </w:rPr>
              <w:t xml:space="preserve">. </w:t>
            </w:r>
            <w:r w:rsidRPr="00B97A8E">
              <w:rPr>
                <w:rFonts w:ascii="GHEA Grapalat" w:hAnsi="GHEA Grapalat"/>
                <w:sz w:val="20"/>
                <w:lang w:val="hy-AM"/>
              </w:rPr>
              <w:t>С</w:t>
            </w:r>
            <w:r w:rsidRPr="00B97A8E">
              <w:rPr>
                <w:rFonts w:ascii="GHEA Grapalat" w:hAnsi="GHEA Grapalat"/>
                <w:sz w:val="20"/>
                <w:lang w:val="af-ZA"/>
              </w:rPr>
              <w:t>евака 7</w:t>
            </w:r>
          </w:p>
          <w:p w14:paraId="58CD93C5" w14:textId="33CD04FB" w:rsidR="00FE0FBF" w:rsidRPr="00B97A8E" w:rsidRDefault="0051751B" w:rsidP="00264E34">
            <w:pPr>
              <w:jc w:val="center"/>
              <w:rPr>
                <w:rFonts w:ascii="GHEA Grapalat" w:hAnsi="GHEA Grapalat"/>
                <w:sz w:val="20"/>
                <w:lang w:val="af-ZA"/>
              </w:rPr>
            </w:pPr>
            <w:r w:rsidRPr="00B97A8E">
              <w:rPr>
                <w:rFonts w:ascii="GHEA Grapalat" w:hAnsi="GHEA Grapalat"/>
                <w:sz w:val="20"/>
                <w:lang w:val="hy-AM"/>
              </w:rPr>
              <w:t>Е</w:t>
            </w:r>
            <w:r w:rsidRPr="00B97A8E">
              <w:rPr>
                <w:rFonts w:ascii="GHEA Grapalat" w:hAnsi="GHEA Grapalat"/>
                <w:sz w:val="20"/>
                <w:lang w:val="af-ZA"/>
              </w:rPr>
              <w:t xml:space="preserve">реванское казначейство </w:t>
            </w:r>
            <w:r w:rsidR="002C7EE0" w:rsidRPr="00B97A8E">
              <w:rPr>
                <w:rFonts w:ascii="GHEA Grapalat" w:hAnsi="GHEA Grapalat"/>
                <w:sz w:val="20"/>
                <w:lang w:val="af-ZA"/>
              </w:rPr>
              <w:t>№1</w:t>
            </w:r>
          </w:p>
          <w:p w14:paraId="61AADBC2" w14:textId="1850AAE5" w:rsidR="00FE0FBF" w:rsidRPr="00B97A8E" w:rsidRDefault="0051751B" w:rsidP="00264E34">
            <w:pPr>
              <w:jc w:val="center"/>
              <w:rPr>
                <w:rFonts w:ascii="GHEA Grapalat" w:hAnsi="GHEA Grapalat"/>
                <w:sz w:val="20"/>
                <w:lang w:val="af-ZA"/>
              </w:rPr>
            </w:pPr>
            <w:r w:rsidRPr="00B97A8E">
              <w:rPr>
                <w:rFonts w:ascii="GHEA Grapalat" w:hAnsi="GHEA Grapalat"/>
                <w:sz w:val="20"/>
                <w:lang w:val="hy-AM"/>
              </w:rPr>
              <w:t>С/Н</w:t>
            </w:r>
            <w:r w:rsidR="00FE0FBF" w:rsidRPr="00B97A8E">
              <w:rPr>
                <w:rFonts w:ascii="GHEA Grapalat" w:hAnsi="GHEA Grapalat"/>
                <w:sz w:val="20"/>
                <w:lang w:val="af-ZA"/>
              </w:rPr>
              <w:t xml:space="preserve"> </w:t>
            </w:r>
            <w:r w:rsidR="002C7EE0" w:rsidRPr="00B97A8E">
              <w:rPr>
                <w:rFonts w:ascii="GHEA Grapalat" w:hAnsi="GHEA Grapalat"/>
                <w:sz w:val="20"/>
                <w:lang w:val="af-ZA"/>
              </w:rPr>
              <w:t>900018005679</w:t>
            </w:r>
          </w:p>
          <w:p w14:paraId="72BD9098" w14:textId="502AB1C5" w:rsidR="00FE0FBF" w:rsidRPr="00B97A8E" w:rsidRDefault="0051751B" w:rsidP="00264E34">
            <w:pPr>
              <w:spacing w:line="360" w:lineRule="auto"/>
              <w:jc w:val="center"/>
              <w:rPr>
                <w:rFonts w:ascii="GHEA Grapalat" w:hAnsi="GHEA Grapalat" w:cs="Sylfaen"/>
                <w:b/>
                <w:bCs/>
                <w:lang w:val="nb-NO"/>
              </w:rPr>
            </w:pPr>
            <w:r w:rsidRPr="00B97A8E">
              <w:rPr>
                <w:rFonts w:ascii="GHEA Grapalat" w:hAnsi="GHEA Grapalat"/>
                <w:sz w:val="20"/>
                <w:lang w:val="hy-AM"/>
              </w:rPr>
              <w:t>ИНН</w:t>
            </w:r>
            <w:r w:rsidR="00FE0FBF" w:rsidRPr="00B97A8E">
              <w:rPr>
                <w:rFonts w:ascii="GHEA Grapalat" w:hAnsi="GHEA Grapalat"/>
                <w:sz w:val="20"/>
                <w:lang w:val="af-ZA"/>
              </w:rPr>
              <w:t xml:space="preserve"> </w:t>
            </w:r>
            <w:r w:rsidR="002C7EE0" w:rsidRPr="00B97A8E">
              <w:rPr>
                <w:rFonts w:ascii="GHEA Grapalat" w:hAnsi="GHEA Grapalat"/>
                <w:sz w:val="20"/>
                <w:lang w:val="af-ZA"/>
              </w:rPr>
              <w:t>01008904</w:t>
            </w:r>
          </w:p>
          <w:p w14:paraId="6D60FF5E" w14:textId="77777777" w:rsidR="00FE0FBF" w:rsidRPr="00B97A8E" w:rsidRDefault="00FE0FBF" w:rsidP="00264E34">
            <w:pPr>
              <w:widowControl w:val="0"/>
              <w:jc w:val="center"/>
              <w:rPr>
                <w:rFonts w:ascii="GHEA Grapalat" w:hAnsi="GHEA Grapalat" w:cs="Sylfaen"/>
                <w:b/>
                <w:bCs/>
                <w:sz w:val="22"/>
                <w:lang w:val="nb-NO"/>
              </w:rPr>
            </w:pPr>
          </w:p>
          <w:p w14:paraId="3D31A592" w14:textId="38DA5794" w:rsidR="00FE0FBF" w:rsidRPr="00B97A8E" w:rsidRDefault="006A0842" w:rsidP="00264E34">
            <w:pPr>
              <w:jc w:val="center"/>
              <w:rPr>
                <w:rFonts w:ascii="GHEA Grapalat" w:hAnsi="GHEA Grapalat"/>
                <w:sz w:val="20"/>
                <w:lang w:val="hy-AM"/>
              </w:rPr>
            </w:pPr>
            <w:r w:rsidRPr="00B97A8E">
              <w:rPr>
                <w:rFonts w:ascii="GHEA Grapalat" w:hAnsi="GHEA Grapalat"/>
                <w:sz w:val="20"/>
              </w:rPr>
              <w:t>И</w:t>
            </w:r>
            <w:r w:rsidRPr="00B97A8E">
              <w:rPr>
                <w:rFonts w:ascii="GHEA Grapalat" w:hAnsi="GHEA Grapalat"/>
                <w:sz w:val="20"/>
                <w:lang w:val="hy-AM"/>
              </w:rPr>
              <w:t>.о. директор</w:t>
            </w:r>
            <w:r w:rsidR="00FE0FBF" w:rsidRPr="00B97A8E">
              <w:rPr>
                <w:rFonts w:ascii="GHEA Grapalat" w:hAnsi="GHEA Grapalat"/>
                <w:sz w:val="20"/>
                <w:lang w:val="af-ZA"/>
              </w:rPr>
              <w:t xml:space="preserve"> </w:t>
            </w:r>
            <w:r w:rsidR="00FE0FBF" w:rsidRPr="00B97A8E">
              <w:rPr>
                <w:rFonts w:ascii="GHEA Grapalat" w:hAnsi="GHEA Grapalat"/>
                <w:sz w:val="22"/>
                <w:lang w:val="af-ZA"/>
              </w:rPr>
              <w:t>_______________</w:t>
            </w:r>
            <w:r w:rsidR="00FE0FBF" w:rsidRPr="00B97A8E">
              <w:rPr>
                <w:rFonts w:ascii="GHEA Grapalat" w:hAnsi="GHEA Grapalat"/>
                <w:sz w:val="20"/>
                <w:lang w:val="hy-AM"/>
              </w:rPr>
              <w:t xml:space="preserve"> </w:t>
            </w:r>
            <w:r w:rsidR="00E94C06" w:rsidRPr="00B97A8E">
              <w:rPr>
                <w:rFonts w:ascii="GHEA Grapalat" w:hAnsi="GHEA Grapalat"/>
                <w:sz w:val="20"/>
                <w:lang w:val="hy-AM"/>
              </w:rPr>
              <w:t xml:space="preserve">С. </w:t>
            </w:r>
            <w:r w:rsidR="0051751B" w:rsidRPr="00B97A8E">
              <w:rPr>
                <w:rFonts w:ascii="GHEA Grapalat" w:hAnsi="GHEA Grapalat"/>
                <w:sz w:val="20"/>
                <w:lang w:val="hy-AM"/>
              </w:rPr>
              <w:t>Агаян</w:t>
            </w:r>
          </w:p>
          <w:p w14:paraId="34A9A596" w14:textId="77777777" w:rsidR="00FE0FBF" w:rsidRPr="00B97A8E" w:rsidRDefault="00FE0FBF" w:rsidP="00264E34">
            <w:pPr>
              <w:rPr>
                <w:rFonts w:ascii="GHEA Grapalat" w:hAnsi="GHEA Grapalat"/>
                <w:sz w:val="16"/>
                <w:szCs w:val="16"/>
                <w:lang w:val="af-ZA"/>
              </w:rPr>
            </w:pPr>
          </w:p>
          <w:p w14:paraId="6B423345" w14:textId="77777777" w:rsidR="00FE0FBF" w:rsidRPr="00B97A8E" w:rsidRDefault="00FE0FBF" w:rsidP="00264E34">
            <w:pPr>
              <w:widowControl w:val="0"/>
              <w:jc w:val="center"/>
              <w:rPr>
                <w:rFonts w:ascii="GHEA Grapalat" w:hAnsi="GHEA Grapalat"/>
                <w:sz w:val="16"/>
                <w:szCs w:val="16"/>
                <w:lang w:val="af-ZA"/>
              </w:rPr>
            </w:pPr>
            <w:r w:rsidRPr="00B97A8E">
              <w:rPr>
                <w:rFonts w:ascii="GHEA Grapalat" w:hAnsi="GHEA Grapalat"/>
                <w:sz w:val="16"/>
                <w:szCs w:val="16"/>
                <w:lang w:val="af-ZA"/>
              </w:rPr>
              <w:t>/подпись/</w:t>
            </w:r>
          </w:p>
          <w:p w14:paraId="65B5DEB7" w14:textId="77777777" w:rsidR="00FE0FBF" w:rsidRPr="00B97A8E" w:rsidRDefault="00FE0FBF" w:rsidP="00264E34">
            <w:pPr>
              <w:widowControl w:val="0"/>
              <w:jc w:val="center"/>
              <w:rPr>
                <w:rFonts w:ascii="GHEA Grapalat" w:hAnsi="GHEA Grapalat"/>
                <w:sz w:val="22"/>
              </w:rPr>
            </w:pPr>
            <w:r w:rsidRPr="00B97A8E">
              <w:rPr>
                <w:rFonts w:ascii="GHEA Grapalat" w:hAnsi="GHEA Grapalat"/>
                <w:sz w:val="16"/>
                <w:szCs w:val="16"/>
              </w:rPr>
              <w:t>М. П.</w:t>
            </w:r>
          </w:p>
        </w:tc>
        <w:tc>
          <w:tcPr>
            <w:tcW w:w="760" w:type="dxa"/>
          </w:tcPr>
          <w:p w14:paraId="0D2E0E0A" w14:textId="77777777" w:rsidR="00FE0FBF" w:rsidRPr="00B97A8E" w:rsidRDefault="00FE0FBF" w:rsidP="00264E34">
            <w:pPr>
              <w:widowControl w:val="0"/>
              <w:jc w:val="center"/>
              <w:rPr>
                <w:rFonts w:ascii="GHEA Grapalat" w:hAnsi="GHEA Grapalat"/>
                <w:sz w:val="22"/>
              </w:rPr>
            </w:pPr>
          </w:p>
        </w:tc>
        <w:tc>
          <w:tcPr>
            <w:tcW w:w="4343" w:type="dxa"/>
          </w:tcPr>
          <w:p w14:paraId="3ADD5D44" w14:textId="77777777" w:rsidR="00FE0FBF" w:rsidRPr="00B97A8E" w:rsidRDefault="00FE0FBF" w:rsidP="00264E34">
            <w:pPr>
              <w:widowControl w:val="0"/>
              <w:jc w:val="center"/>
              <w:rPr>
                <w:rFonts w:ascii="GHEA Grapalat" w:hAnsi="GHEA Grapalat"/>
                <w:b/>
                <w:sz w:val="22"/>
              </w:rPr>
            </w:pPr>
            <w:r w:rsidRPr="00B97A8E">
              <w:rPr>
                <w:rFonts w:ascii="GHEA Grapalat" w:hAnsi="GHEA Grapalat"/>
                <w:b/>
                <w:sz w:val="22"/>
              </w:rPr>
              <w:t>ПРОДАВЕЦ</w:t>
            </w:r>
          </w:p>
          <w:p w14:paraId="594FC60E" w14:textId="77777777" w:rsidR="00FE0FBF" w:rsidRPr="00B97A8E" w:rsidRDefault="00FE0FBF" w:rsidP="00264E34">
            <w:pPr>
              <w:widowControl w:val="0"/>
              <w:jc w:val="center"/>
              <w:rPr>
                <w:rFonts w:ascii="GHEA Grapalat" w:hAnsi="GHEA Grapalat"/>
                <w:b/>
                <w:sz w:val="22"/>
              </w:rPr>
            </w:pPr>
          </w:p>
          <w:p w14:paraId="646DE472" w14:textId="77777777" w:rsidR="00FE0FBF" w:rsidRPr="00B97A8E" w:rsidRDefault="00FE0FBF" w:rsidP="00264E34">
            <w:pPr>
              <w:widowControl w:val="0"/>
              <w:jc w:val="center"/>
              <w:rPr>
                <w:rFonts w:ascii="GHEA Grapalat" w:hAnsi="GHEA Grapalat"/>
                <w:b/>
                <w:sz w:val="22"/>
              </w:rPr>
            </w:pPr>
          </w:p>
          <w:p w14:paraId="66E1CFB0" w14:textId="77777777" w:rsidR="00FE0FBF" w:rsidRPr="00B97A8E" w:rsidRDefault="00FE0FBF" w:rsidP="00264E34">
            <w:pPr>
              <w:widowControl w:val="0"/>
              <w:jc w:val="center"/>
              <w:rPr>
                <w:rFonts w:ascii="GHEA Grapalat" w:hAnsi="GHEA Grapalat"/>
                <w:b/>
                <w:sz w:val="22"/>
              </w:rPr>
            </w:pPr>
          </w:p>
          <w:p w14:paraId="7FE990D0" w14:textId="77777777" w:rsidR="00FE0FBF" w:rsidRPr="00B97A8E" w:rsidRDefault="00FE0FBF" w:rsidP="00264E34">
            <w:pPr>
              <w:widowControl w:val="0"/>
              <w:jc w:val="center"/>
              <w:rPr>
                <w:rFonts w:ascii="GHEA Grapalat" w:hAnsi="GHEA Grapalat"/>
                <w:b/>
                <w:sz w:val="22"/>
              </w:rPr>
            </w:pPr>
          </w:p>
          <w:p w14:paraId="3E6581C2" w14:textId="77777777" w:rsidR="00FE0FBF" w:rsidRPr="00B97A8E" w:rsidRDefault="00FE0FBF" w:rsidP="00264E34">
            <w:pPr>
              <w:widowControl w:val="0"/>
              <w:jc w:val="center"/>
              <w:rPr>
                <w:rFonts w:ascii="GHEA Grapalat" w:hAnsi="GHEA Grapalat"/>
                <w:b/>
                <w:sz w:val="22"/>
              </w:rPr>
            </w:pPr>
          </w:p>
          <w:p w14:paraId="572FD59A" w14:textId="77777777" w:rsidR="00FE0FBF" w:rsidRPr="00B97A8E" w:rsidRDefault="00FE0FBF" w:rsidP="00264E34">
            <w:pPr>
              <w:widowControl w:val="0"/>
              <w:jc w:val="center"/>
              <w:rPr>
                <w:rFonts w:ascii="GHEA Grapalat" w:hAnsi="GHEA Grapalat" w:cs="Sylfaen"/>
                <w:b/>
                <w:bCs/>
                <w:sz w:val="22"/>
              </w:rPr>
            </w:pPr>
          </w:p>
          <w:p w14:paraId="612264E3" w14:textId="77777777" w:rsidR="00FE0FBF" w:rsidRPr="00B97A8E" w:rsidRDefault="00FE0FBF" w:rsidP="00264E34">
            <w:pPr>
              <w:widowControl w:val="0"/>
              <w:jc w:val="center"/>
              <w:rPr>
                <w:rFonts w:ascii="GHEA Grapalat" w:hAnsi="GHEA Grapalat"/>
                <w:sz w:val="22"/>
                <w:lang w:val="en-US"/>
              </w:rPr>
            </w:pPr>
            <w:r w:rsidRPr="00B97A8E">
              <w:rPr>
                <w:rFonts w:ascii="GHEA Grapalat" w:hAnsi="GHEA Grapalat"/>
                <w:sz w:val="22"/>
                <w:lang w:val="en-US"/>
              </w:rPr>
              <w:t>______________________</w:t>
            </w:r>
          </w:p>
          <w:p w14:paraId="7F854089" w14:textId="77777777" w:rsidR="00FE0FBF" w:rsidRPr="00B97A8E" w:rsidRDefault="00FE0FBF" w:rsidP="00264E34">
            <w:pPr>
              <w:widowControl w:val="0"/>
              <w:jc w:val="center"/>
              <w:rPr>
                <w:rFonts w:ascii="GHEA Grapalat" w:hAnsi="GHEA Grapalat"/>
                <w:sz w:val="14"/>
                <w:szCs w:val="16"/>
              </w:rPr>
            </w:pPr>
            <w:r w:rsidRPr="00B97A8E">
              <w:rPr>
                <w:rFonts w:ascii="GHEA Grapalat" w:hAnsi="GHEA Grapalat"/>
                <w:sz w:val="14"/>
                <w:szCs w:val="16"/>
              </w:rPr>
              <w:t>/подпись/</w:t>
            </w:r>
          </w:p>
          <w:p w14:paraId="3609D370" w14:textId="77777777" w:rsidR="00FE0FBF" w:rsidRPr="00B97A8E" w:rsidRDefault="00FE0FBF" w:rsidP="00264E34">
            <w:pPr>
              <w:widowControl w:val="0"/>
              <w:jc w:val="center"/>
              <w:rPr>
                <w:rFonts w:ascii="GHEA Grapalat" w:hAnsi="GHEA Grapalat"/>
                <w:sz w:val="22"/>
              </w:rPr>
            </w:pPr>
            <w:r w:rsidRPr="00B97A8E">
              <w:rPr>
                <w:rFonts w:ascii="GHEA Grapalat" w:hAnsi="GHEA Grapalat"/>
                <w:sz w:val="22"/>
              </w:rPr>
              <w:t>М. П.</w:t>
            </w:r>
          </w:p>
        </w:tc>
      </w:tr>
    </w:tbl>
    <w:p w14:paraId="0C756ED5" w14:textId="77777777" w:rsidR="00382B60" w:rsidRPr="00B97A8E" w:rsidRDefault="00382B60" w:rsidP="00B46D58">
      <w:pPr>
        <w:widowControl w:val="0"/>
        <w:spacing w:after="160"/>
        <w:ind w:firstLine="567"/>
        <w:jc w:val="both"/>
        <w:rPr>
          <w:rFonts w:ascii="GHEA Grapalat" w:hAnsi="GHEA Grapalat"/>
          <w:i/>
          <w:lang w:val="hy-AM"/>
        </w:rPr>
      </w:pPr>
    </w:p>
    <w:p w14:paraId="102989EB" w14:textId="77777777" w:rsidR="00071D1C" w:rsidRPr="00B97A8E" w:rsidRDefault="00071D1C" w:rsidP="00B46D58">
      <w:pPr>
        <w:widowControl w:val="0"/>
        <w:spacing w:after="160"/>
        <w:ind w:firstLine="567"/>
        <w:jc w:val="both"/>
        <w:rPr>
          <w:rFonts w:ascii="GHEA Grapalat" w:hAnsi="GHEA Grapalat"/>
        </w:rPr>
      </w:pPr>
      <w:r w:rsidRPr="00B97A8E">
        <w:rPr>
          <w:rFonts w:ascii="GHEA Grapalat" w:hAnsi="GHEA Grapalat"/>
          <w:i/>
        </w:rPr>
        <w:t>В случае необходимости в договор могут быть включены не</w:t>
      </w:r>
      <w:r w:rsidR="001D0249" w:rsidRPr="00B97A8E">
        <w:rPr>
          <w:rFonts w:ascii="Courier New" w:hAnsi="Courier New" w:cs="Courier New"/>
          <w:i/>
          <w:lang w:val="en-US"/>
        </w:rPr>
        <w:t> </w:t>
      </w:r>
      <w:r w:rsidRPr="00B97A8E">
        <w:rPr>
          <w:rFonts w:ascii="GHEA Grapalat" w:hAnsi="GHEA Grapalat"/>
          <w:i/>
        </w:rPr>
        <w:t>противоречащие законодательству Республики Армения положения.</w:t>
      </w:r>
    </w:p>
    <w:p w14:paraId="5AB36F69" w14:textId="77777777" w:rsidR="00071D1C" w:rsidRPr="00B97A8E" w:rsidRDefault="00071D1C" w:rsidP="00B46D58">
      <w:pPr>
        <w:widowControl w:val="0"/>
        <w:spacing w:after="160"/>
        <w:jc w:val="right"/>
        <w:rPr>
          <w:rFonts w:ascii="GHEA Grapalat" w:hAnsi="GHEA Grapalat"/>
          <w:lang w:val="hy-AM"/>
          <w:rPrChange w:id="23" w:author="Inesa Kocharyan" w:date="2025-02-19T10:34:00Z">
            <w:rPr>
              <w:rFonts w:ascii="GHEA Grapalat" w:hAnsi="GHEA Grapalat"/>
            </w:rPr>
          </w:rPrChange>
        </w:rPr>
        <w:sectPr w:rsidR="00071D1C" w:rsidRPr="00B97A8E" w:rsidSect="00FA35BA">
          <w:footerReference w:type="default" r:id="rId11"/>
          <w:footnotePr>
            <w:pos w:val="beneathText"/>
          </w:footnotePr>
          <w:pgSz w:w="11906" w:h="16838" w:code="9"/>
          <w:pgMar w:top="540" w:right="836" w:bottom="568" w:left="810" w:header="561" w:footer="561" w:gutter="0"/>
          <w:cols w:space="720"/>
          <w:docGrid w:linePitch="326"/>
        </w:sectPr>
      </w:pPr>
    </w:p>
    <w:p w14:paraId="7CDA2565" w14:textId="77777777" w:rsidR="00FE0FBF" w:rsidRPr="00B97A8E" w:rsidRDefault="00FE0FBF" w:rsidP="00B7231F">
      <w:pPr>
        <w:widowControl w:val="0"/>
        <w:ind w:right="126"/>
        <w:jc w:val="right"/>
        <w:rPr>
          <w:rFonts w:ascii="GHEA Grapalat" w:hAnsi="GHEA Grapalat"/>
          <w:i/>
          <w:sz w:val="20"/>
          <w:szCs w:val="22"/>
        </w:rPr>
      </w:pPr>
      <w:r w:rsidRPr="00B97A8E">
        <w:rPr>
          <w:rFonts w:ascii="GHEA Grapalat" w:hAnsi="GHEA Grapalat"/>
          <w:i/>
          <w:sz w:val="20"/>
          <w:szCs w:val="22"/>
        </w:rPr>
        <w:lastRenderedPageBreak/>
        <w:t>Приложение № 1</w:t>
      </w:r>
    </w:p>
    <w:p w14:paraId="57D99CCF" w14:textId="1F3DB0D4" w:rsidR="00FE0FBF" w:rsidRPr="00B97A8E" w:rsidRDefault="00FE0FBF" w:rsidP="00B7231F">
      <w:pPr>
        <w:widowControl w:val="0"/>
        <w:ind w:right="126"/>
        <w:jc w:val="right"/>
        <w:rPr>
          <w:rFonts w:ascii="GHEA Grapalat" w:hAnsi="GHEA Grapalat"/>
          <w:i/>
          <w:sz w:val="20"/>
          <w:szCs w:val="22"/>
        </w:rPr>
      </w:pPr>
      <w:r w:rsidRPr="00B97A8E">
        <w:rPr>
          <w:rFonts w:ascii="GHEA Grapalat" w:hAnsi="GHEA Grapalat"/>
          <w:i/>
          <w:sz w:val="20"/>
          <w:szCs w:val="22"/>
        </w:rPr>
        <w:t xml:space="preserve">к Договору под кодом </w:t>
      </w:r>
      <w:r w:rsidR="00287585" w:rsidRPr="00B97A8E">
        <w:rPr>
          <w:rFonts w:ascii="GHEA Grapalat" w:hAnsi="GHEA Grapalat"/>
          <w:i/>
          <w:sz w:val="20"/>
          <w:szCs w:val="22"/>
          <w:lang w:val="en-US"/>
        </w:rPr>
        <w:t>ԿՀԳԿ</w:t>
      </w:r>
      <w:r w:rsidR="00287585" w:rsidRPr="00B97A8E">
        <w:rPr>
          <w:rFonts w:ascii="GHEA Grapalat" w:hAnsi="GHEA Grapalat"/>
          <w:i/>
          <w:sz w:val="20"/>
          <w:szCs w:val="22"/>
        </w:rPr>
        <w:t>-</w:t>
      </w:r>
      <w:r w:rsidR="00287585" w:rsidRPr="00B97A8E">
        <w:rPr>
          <w:rFonts w:ascii="GHEA Grapalat" w:hAnsi="GHEA Grapalat"/>
          <w:i/>
          <w:sz w:val="20"/>
          <w:szCs w:val="22"/>
          <w:lang w:val="en-US"/>
        </w:rPr>
        <w:t>ԳՀԱՊՁԲ</w:t>
      </w:r>
      <w:r w:rsidR="00287585" w:rsidRPr="00B97A8E">
        <w:rPr>
          <w:rFonts w:ascii="GHEA Grapalat" w:hAnsi="GHEA Grapalat"/>
          <w:i/>
          <w:sz w:val="20"/>
          <w:szCs w:val="22"/>
        </w:rPr>
        <w:t>-25/22</w:t>
      </w:r>
      <w:r w:rsidRPr="00B97A8E">
        <w:rPr>
          <w:rFonts w:ascii="GHEA Grapalat" w:hAnsi="GHEA Grapalat"/>
          <w:i/>
          <w:sz w:val="20"/>
          <w:szCs w:val="22"/>
        </w:rPr>
        <w:br/>
        <w:t>заключенному "</w:t>
      </w:r>
      <w:r w:rsidRPr="00B97A8E">
        <w:rPr>
          <w:rFonts w:ascii="GHEA Grapalat" w:hAnsi="GHEA Grapalat"/>
          <w:i/>
          <w:sz w:val="20"/>
          <w:szCs w:val="22"/>
        </w:rPr>
        <w:tab/>
        <w:t>"</w:t>
      </w:r>
      <w:r w:rsidRPr="00B97A8E">
        <w:rPr>
          <w:rFonts w:ascii="GHEA Grapalat" w:hAnsi="GHEA Grapalat"/>
          <w:i/>
          <w:sz w:val="20"/>
          <w:szCs w:val="22"/>
        </w:rPr>
        <w:tab/>
        <w:t>20</w:t>
      </w:r>
      <w:r w:rsidR="00123232" w:rsidRPr="00B97A8E">
        <w:rPr>
          <w:rFonts w:ascii="GHEA Grapalat" w:hAnsi="GHEA Grapalat"/>
          <w:i/>
          <w:sz w:val="20"/>
          <w:szCs w:val="22"/>
        </w:rPr>
        <w:t>25</w:t>
      </w:r>
      <w:r w:rsidRPr="00B97A8E">
        <w:rPr>
          <w:rFonts w:ascii="GHEA Grapalat" w:hAnsi="GHEA Grapalat"/>
          <w:i/>
          <w:sz w:val="20"/>
          <w:szCs w:val="22"/>
        </w:rPr>
        <w:t>г.</w:t>
      </w:r>
    </w:p>
    <w:p w14:paraId="0FBD22FD" w14:textId="1383E7AF" w:rsidR="00FE0FBF" w:rsidRPr="00B97A8E" w:rsidRDefault="00FE0FBF" w:rsidP="00FE0FBF">
      <w:pPr>
        <w:widowControl w:val="0"/>
        <w:jc w:val="center"/>
        <w:rPr>
          <w:rFonts w:ascii="GHEA Grapalat" w:hAnsi="GHEA Grapalat"/>
          <w:b/>
          <w:bCs/>
          <w:sz w:val="20"/>
          <w:szCs w:val="22"/>
        </w:rPr>
      </w:pPr>
      <w:r w:rsidRPr="00B97A8E">
        <w:rPr>
          <w:rFonts w:ascii="GHEA Grapalat" w:hAnsi="GHEA Grapalat"/>
          <w:b/>
          <w:bCs/>
          <w:sz w:val="20"/>
          <w:szCs w:val="22"/>
        </w:rPr>
        <w:t>ТЕХНИЧЕСКАЯ ХАРАКТЕРИСТИКА-ГРАФИК ЗАКУПКИ</w:t>
      </w:r>
    </w:p>
    <w:p w14:paraId="11E52929" w14:textId="4E9E7AD3" w:rsidR="00483E2F" w:rsidRPr="00B97A8E" w:rsidRDefault="00483E2F" w:rsidP="009B0D22">
      <w:pPr>
        <w:widowControl w:val="0"/>
        <w:ind w:right="288"/>
        <w:jc w:val="right"/>
        <w:rPr>
          <w:rFonts w:ascii="GHEA Grapalat" w:hAnsi="GHEA Grapalat"/>
          <w:sz w:val="22"/>
        </w:rPr>
      </w:pP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Количество дверей - 2&#10;Положение морозильной камеры — нижнее&#10;Система охлаждения - без инея&#10;Общий полезный объем – 315-320 литров.&#10;Объем холодильника 215-220 литров.&#10;Объем морозильной камеры 95-100 литров.&#10;Класс энергосбережения – А++.&#10;Экран - да&#10;Тип управления - Сенсорный&#10;Максимальная степень охлаждения составляет 24 градуса Цельсия.&#10;Система быстрого охлаждения - Да&#10;Материал полок стекло.&#10;Хранение яиц - да&#10;Диспенсер для воды-нет&#10;Нулевая камера - да&#10;Ледогенератор - нет&#10;Система освещения - да&#10;Тип компрессора - Стандартный&#10;Климатический класс - СН&#10;Тип газа - R600a&#10;Перестановка дверей - Да&#10;Шум (дБ)-41&#10;Цвет - белый&#10;Габариты (ШхДхВ) см-180-185х60-65х65-70&#10;Класс стандартный&#10;Гарантийный срок поставляемого товара составляет 365 календарных дней. Продавец также предоставляет Покупателю гарантийное письмо или сертификат соответствия от производителя товара или его представителя.&#10;Перед доставкой согласуйте образец с ответственным отделом.&#10;Доставка осуществляется по адресу Паруйра Севака 7, после доставки доставка должна быть произведена в район указанных помещений."/>
      </w:tblPr>
      <w:tblGrid>
        <w:gridCol w:w="508"/>
        <w:gridCol w:w="1419"/>
        <w:gridCol w:w="1033"/>
        <w:gridCol w:w="3261"/>
        <w:gridCol w:w="741"/>
        <w:gridCol w:w="1482"/>
        <w:gridCol w:w="1039"/>
        <w:gridCol w:w="1036"/>
        <w:gridCol w:w="1039"/>
        <w:gridCol w:w="3321"/>
      </w:tblGrid>
      <w:tr w:rsidR="00B97A8E" w:rsidRPr="00B97A8E" w14:paraId="3A2DAB0B" w14:textId="77777777" w:rsidTr="00A01260">
        <w:trPr>
          <w:trHeight w:val="232"/>
          <w:jc w:val="center"/>
        </w:trPr>
        <w:tc>
          <w:tcPr>
            <w:tcW w:w="5000" w:type="pct"/>
            <w:gridSpan w:val="10"/>
            <w:vAlign w:val="center"/>
          </w:tcPr>
          <w:p w14:paraId="1A4091FF" w14:textId="77777777" w:rsidR="000B2899" w:rsidRPr="00B97A8E" w:rsidRDefault="000B2899" w:rsidP="00012A42">
            <w:pPr>
              <w:tabs>
                <w:tab w:val="left" w:pos="3030"/>
              </w:tabs>
              <w:ind w:left="-46" w:right="-15"/>
              <w:jc w:val="center"/>
              <w:rPr>
                <w:rFonts w:ascii="GHEA Grapalat" w:hAnsi="GHEA Grapalat"/>
                <w:sz w:val="18"/>
                <w:szCs w:val="18"/>
              </w:rPr>
            </w:pPr>
            <w:bookmarkStart w:id="24" w:name="_Hlk173854417"/>
            <w:r w:rsidRPr="00B97A8E">
              <w:rPr>
                <w:rFonts w:ascii="GHEA Grapalat" w:hAnsi="GHEA Grapalat"/>
                <w:sz w:val="18"/>
                <w:szCs w:val="18"/>
              </w:rPr>
              <w:t>Товара:</w:t>
            </w:r>
          </w:p>
        </w:tc>
      </w:tr>
      <w:tr w:rsidR="00B97A8E" w:rsidRPr="00B97A8E" w14:paraId="5FD4D48B" w14:textId="77777777" w:rsidTr="00A01260">
        <w:trPr>
          <w:trHeight w:val="232"/>
          <w:jc w:val="center"/>
        </w:trPr>
        <w:tc>
          <w:tcPr>
            <w:tcW w:w="171" w:type="pct"/>
            <w:vMerge w:val="restart"/>
            <w:vAlign w:val="center"/>
          </w:tcPr>
          <w:p w14:paraId="0507A2CF" w14:textId="77777777" w:rsidR="000B2899" w:rsidRPr="00B97A8E" w:rsidRDefault="000B2899" w:rsidP="00012A42">
            <w:pPr>
              <w:tabs>
                <w:tab w:val="left" w:pos="3030"/>
              </w:tabs>
              <w:jc w:val="center"/>
              <w:rPr>
                <w:rFonts w:ascii="GHEA Grapalat" w:hAnsi="GHEA Grapalat"/>
                <w:sz w:val="18"/>
                <w:szCs w:val="18"/>
              </w:rPr>
            </w:pPr>
            <w:r w:rsidRPr="00B97A8E">
              <w:rPr>
                <w:rFonts w:ascii="GHEA Grapalat" w:hAnsi="GHEA Grapalat"/>
                <w:sz w:val="18"/>
                <w:szCs w:val="18"/>
              </w:rPr>
              <w:t>н/л</w:t>
            </w:r>
          </w:p>
        </w:tc>
        <w:tc>
          <w:tcPr>
            <w:tcW w:w="477" w:type="pct"/>
            <w:vMerge w:val="restart"/>
            <w:vAlign w:val="center"/>
          </w:tcPr>
          <w:p w14:paraId="10FDA290" w14:textId="77777777" w:rsidR="000B2899" w:rsidRPr="00B97A8E" w:rsidRDefault="000B2899" w:rsidP="00012A42">
            <w:pPr>
              <w:tabs>
                <w:tab w:val="left" w:pos="3030"/>
              </w:tabs>
              <w:jc w:val="center"/>
              <w:rPr>
                <w:rFonts w:ascii="GHEA Grapalat" w:hAnsi="GHEA Grapalat"/>
                <w:sz w:val="18"/>
                <w:szCs w:val="18"/>
              </w:rPr>
            </w:pPr>
            <w:r w:rsidRPr="00B97A8E">
              <w:rPr>
                <w:rFonts w:ascii="GHEA Grapalat" w:hAnsi="GHEA Grapalat"/>
                <w:sz w:val="18"/>
                <w:szCs w:val="18"/>
              </w:rPr>
              <w:t>Промежуточный код, предусмотренный планом закупок по классификации ЕЗК (CPV)</w:t>
            </w:r>
          </w:p>
        </w:tc>
        <w:tc>
          <w:tcPr>
            <w:tcW w:w="347" w:type="pct"/>
            <w:vMerge w:val="restart"/>
            <w:vAlign w:val="center"/>
          </w:tcPr>
          <w:p w14:paraId="6D522D1A" w14:textId="77777777" w:rsidR="000B2899" w:rsidRPr="00B97A8E" w:rsidRDefault="000B2899" w:rsidP="00012A42">
            <w:pPr>
              <w:tabs>
                <w:tab w:val="left" w:pos="3030"/>
              </w:tabs>
              <w:ind w:left="-46" w:right="-15"/>
              <w:jc w:val="center"/>
              <w:rPr>
                <w:rFonts w:ascii="GHEA Grapalat" w:hAnsi="GHEA Grapalat"/>
                <w:sz w:val="18"/>
                <w:szCs w:val="18"/>
              </w:rPr>
            </w:pPr>
            <w:r w:rsidRPr="00B97A8E">
              <w:rPr>
                <w:rFonts w:ascii="GHEA Grapalat" w:hAnsi="GHEA Grapalat"/>
                <w:sz w:val="18"/>
                <w:szCs w:val="18"/>
              </w:rPr>
              <w:t>Наиме</w:t>
            </w:r>
          </w:p>
          <w:p w14:paraId="04992088" w14:textId="77777777" w:rsidR="000B2899" w:rsidRPr="00B97A8E" w:rsidRDefault="000B2899" w:rsidP="00012A42">
            <w:pPr>
              <w:tabs>
                <w:tab w:val="left" w:pos="3030"/>
              </w:tabs>
              <w:ind w:left="-46" w:right="-15"/>
              <w:jc w:val="center"/>
              <w:rPr>
                <w:rFonts w:ascii="GHEA Grapalat" w:hAnsi="GHEA Grapalat"/>
                <w:sz w:val="18"/>
                <w:szCs w:val="18"/>
              </w:rPr>
            </w:pPr>
            <w:r w:rsidRPr="00B97A8E">
              <w:rPr>
                <w:rFonts w:ascii="GHEA Grapalat" w:hAnsi="GHEA Grapalat"/>
                <w:sz w:val="18"/>
                <w:szCs w:val="18"/>
              </w:rPr>
              <w:t>нование</w:t>
            </w:r>
          </w:p>
        </w:tc>
        <w:tc>
          <w:tcPr>
            <w:tcW w:w="1096" w:type="pct"/>
            <w:vMerge w:val="restart"/>
            <w:vAlign w:val="center"/>
          </w:tcPr>
          <w:p w14:paraId="0181AC0B" w14:textId="77777777" w:rsidR="000B2899" w:rsidRPr="00B97A8E" w:rsidRDefault="000B2899" w:rsidP="00012A42">
            <w:pPr>
              <w:tabs>
                <w:tab w:val="left" w:pos="3030"/>
              </w:tabs>
              <w:ind w:left="-46" w:right="-15"/>
              <w:jc w:val="center"/>
              <w:rPr>
                <w:rFonts w:ascii="GHEA Grapalat" w:hAnsi="GHEA Grapalat"/>
                <w:sz w:val="18"/>
                <w:szCs w:val="18"/>
              </w:rPr>
            </w:pPr>
            <w:r w:rsidRPr="00B97A8E">
              <w:rPr>
                <w:rFonts w:ascii="GHEA Grapalat" w:hAnsi="GHEA Grapalat"/>
                <w:sz w:val="18"/>
                <w:szCs w:val="18"/>
              </w:rPr>
              <w:t>Техническая характеристика*</w:t>
            </w:r>
          </w:p>
        </w:tc>
        <w:tc>
          <w:tcPr>
            <w:tcW w:w="249" w:type="pct"/>
            <w:vMerge w:val="restart"/>
            <w:vAlign w:val="center"/>
          </w:tcPr>
          <w:p w14:paraId="66B1E308" w14:textId="77777777" w:rsidR="000B2899" w:rsidRPr="00B97A8E" w:rsidRDefault="000B2899" w:rsidP="00012A42">
            <w:pPr>
              <w:tabs>
                <w:tab w:val="left" w:pos="3030"/>
              </w:tabs>
              <w:ind w:left="-46" w:right="-15"/>
              <w:jc w:val="center"/>
              <w:rPr>
                <w:rFonts w:ascii="GHEA Grapalat" w:hAnsi="GHEA Grapalat"/>
                <w:sz w:val="18"/>
                <w:szCs w:val="18"/>
                <w:lang w:val="hy-AM"/>
              </w:rPr>
            </w:pPr>
            <w:r w:rsidRPr="00B97A8E">
              <w:rPr>
                <w:rFonts w:ascii="GHEA Grapalat" w:hAnsi="GHEA Grapalat"/>
                <w:sz w:val="18"/>
                <w:szCs w:val="18"/>
              </w:rPr>
              <w:t>е/и</w:t>
            </w:r>
          </w:p>
        </w:tc>
        <w:tc>
          <w:tcPr>
            <w:tcW w:w="498" w:type="pct"/>
            <w:vMerge w:val="restart"/>
            <w:vAlign w:val="center"/>
          </w:tcPr>
          <w:p w14:paraId="515F9D39" w14:textId="77777777" w:rsidR="000B2899" w:rsidRPr="00B97A8E" w:rsidRDefault="000B2899" w:rsidP="00012A42">
            <w:pPr>
              <w:tabs>
                <w:tab w:val="left" w:pos="3030"/>
              </w:tabs>
              <w:ind w:left="-46" w:right="-15"/>
              <w:jc w:val="center"/>
              <w:rPr>
                <w:rFonts w:ascii="GHEA Grapalat" w:hAnsi="GHEA Grapalat"/>
                <w:sz w:val="18"/>
                <w:szCs w:val="18"/>
              </w:rPr>
            </w:pPr>
            <w:r w:rsidRPr="00B97A8E">
              <w:rPr>
                <w:rFonts w:ascii="GHEA Grapalat" w:hAnsi="GHEA Grapalat"/>
                <w:sz w:val="18"/>
                <w:szCs w:val="18"/>
              </w:rPr>
              <w:t>Общая максимальная цена</w:t>
            </w:r>
            <w:r w:rsidRPr="00B97A8E">
              <w:rPr>
                <w:rFonts w:ascii="GHEA Grapalat" w:hAnsi="GHEA Grapalat"/>
                <w:sz w:val="18"/>
                <w:szCs w:val="18"/>
                <w:lang w:val="hy-AM"/>
              </w:rPr>
              <w:t xml:space="preserve"> (</w:t>
            </w:r>
            <w:r w:rsidRPr="00B97A8E">
              <w:rPr>
                <w:rFonts w:ascii="GHEA Grapalat" w:hAnsi="GHEA Grapalat"/>
                <w:sz w:val="18"/>
                <w:szCs w:val="18"/>
              </w:rPr>
              <w:t>Драмов РА</w:t>
            </w:r>
            <w:r w:rsidRPr="00B97A8E">
              <w:rPr>
                <w:rFonts w:ascii="GHEA Grapalat" w:hAnsi="GHEA Grapalat"/>
                <w:sz w:val="18"/>
                <w:szCs w:val="18"/>
                <w:lang w:val="hy-AM"/>
              </w:rPr>
              <w:t>)**</w:t>
            </w:r>
          </w:p>
        </w:tc>
        <w:tc>
          <w:tcPr>
            <w:tcW w:w="349" w:type="pct"/>
            <w:vMerge w:val="restart"/>
            <w:vAlign w:val="center"/>
          </w:tcPr>
          <w:p w14:paraId="5C1F678D" w14:textId="77777777" w:rsidR="000B2899" w:rsidRPr="00B97A8E" w:rsidRDefault="000B2899" w:rsidP="00012A42">
            <w:pPr>
              <w:tabs>
                <w:tab w:val="left" w:pos="3030"/>
              </w:tabs>
              <w:ind w:left="-46" w:right="-15"/>
              <w:jc w:val="center"/>
              <w:rPr>
                <w:rFonts w:ascii="GHEA Grapalat" w:hAnsi="GHEA Grapalat"/>
                <w:sz w:val="18"/>
                <w:szCs w:val="18"/>
                <w:lang w:val="hy-AM"/>
              </w:rPr>
            </w:pPr>
            <w:r w:rsidRPr="00B97A8E">
              <w:rPr>
                <w:rFonts w:ascii="GHEA Grapalat" w:hAnsi="GHEA Grapalat"/>
                <w:sz w:val="18"/>
                <w:szCs w:val="18"/>
              </w:rPr>
              <w:t>Общий объем</w:t>
            </w:r>
            <w:r w:rsidRPr="00B97A8E">
              <w:rPr>
                <w:rFonts w:ascii="GHEA Grapalat" w:hAnsi="GHEA Grapalat"/>
                <w:sz w:val="18"/>
                <w:szCs w:val="18"/>
                <w:lang w:val="hy-AM"/>
              </w:rPr>
              <w:t>***</w:t>
            </w:r>
          </w:p>
        </w:tc>
        <w:tc>
          <w:tcPr>
            <w:tcW w:w="1813" w:type="pct"/>
            <w:gridSpan w:val="3"/>
            <w:vAlign w:val="center"/>
          </w:tcPr>
          <w:p w14:paraId="3BD46FE1" w14:textId="77777777" w:rsidR="000B2899" w:rsidRPr="00B97A8E" w:rsidRDefault="000B2899" w:rsidP="00012A42">
            <w:pPr>
              <w:tabs>
                <w:tab w:val="left" w:pos="3030"/>
              </w:tabs>
              <w:ind w:left="-46" w:right="-15"/>
              <w:jc w:val="center"/>
              <w:rPr>
                <w:rFonts w:ascii="GHEA Grapalat" w:hAnsi="GHEA Grapalat"/>
                <w:sz w:val="18"/>
                <w:szCs w:val="18"/>
              </w:rPr>
            </w:pPr>
            <w:r w:rsidRPr="00B97A8E">
              <w:rPr>
                <w:rFonts w:ascii="GHEA Grapalat" w:hAnsi="GHEA Grapalat"/>
                <w:sz w:val="18"/>
                <w:szCs w:val="18"/>
              </w:rPr>
              <w:t>Поставки</w:t>
            </w:r>
          </w:p>
        </w:tc>
      </w:tr>
      <w:tr w:rsidR="00B97A8E" w:rsidRPr="00B97A8E" w14:paraId="23534DA4" w14:textId="77777777" w:rsidTr="004E489B">
        <w:trPr>
          <w:trHeight w:val="472"/>
          <w:jc w:val="center"/>
        </w:trPr>
        <w:tc>
          <w:tcPr>
            <w:tcW w:w="171" w:type="pct"/>
            <w:vMerge/>
            <w:vAlign w:val="center"/>
          </w:tcPr>
          <w:p w14:paraId="02EAAF1E" w14:textId="77777777" w:rsidR="000B2899" w:rsidRPr="00B97A8E" w:rsidRDefault="000B2899" w:rsidP="00012A42">
            <w:pPr>
              <w:tabs>
                <w:tab w:val="left" w:pos="3030"/>
              </w:tabs>
              <w:jc w:val="center"/>
              <w:rPr>
                <w:rFonts w:ascii="GHEA Grapalat" w:hAnsi="GHEA Grapalat"/>
                <w:sz w:val="18"/>
                <w:szCs w:val="18"/>
              </w:rPr>
            </w:pPr>
          </w:p>
        </w:tc>
        <w:tc>
          <w:tcPr>
            <w:tcW w:w="477" w:type="pct"/>
            <w:vMerge/>
            <w:vAlign w:val="center"/>
          </w:tcPr>
          <w:p w14:paraId="004CC47B" w14:textId="77777777" w:rsidR="000B2899" w:rsidRPr="00B97A8E" w:rsidRDefault="000B2899" w:rsidP="00012A42">
            <w:pPr>
              <w:tabs>
                <w:tab w:val="left" w:pos="3030"/>
              </w:tabs>
              <w:jc w:val="center"/>
              <w:rPr>
                <w:rFonts w:ascii="GHEA Grapalat" w:hAnsi="GHEA Grapalat"/>
                <w:sz w:val="18"/>
                <w:szCs w:val="18"/>
              </w:rPr>
            </w:pPr>
          </w:p>
        </w:tc>
        <w:tc>
          <w:tcPr>
            <w:tcW w:w="347" w:type="pct"/>
            <w:vMerge/>
            <w:vAlign w:val="center"/>
          </w:tcPr>
          <w:p w14:paraId="1C1A471B" w14:textId="77777777" w:rsidR="000B2899" w:rsidRPr="00B97A8E" w:rsidRDefault="000B2899" w:rsidP="00012A42">
            <w:pPr>
              <w:tabs>
                <w:tab w:val="left" w:pos="3030"/>
              </w:tabs>
              <w:ind w:left="-46" w:right="-15"/>
              <w:jc w:val="center"/>
              <w:rPr>
                <w:rFonts w:ascii="GHEA Grapalat" w:hAnsi="GHEA Grapalat"/>
                <w:sz w:val="18"/>
                <w:szCs w:val="18"/>
              </w:rPr>
            </w:pPr>
          </w:p>
        </w:tc>
        <w:tc>
          <w:tcPr>
            <w:tcW w:w="1096" w:type="pct"/>
            <w:vMerge/>
            <w:vAlign w:val="center"/>
          </w:tcPr>
          <w:p w14:paraId="3726858F" w14:textId="77777777" w:rsidR="000B2899" w:rsidRPr="00B97A8E" w:rsidRDefault="000B2899" w:rsidP="00012A42">
            <w:pPr>
              <w:tabs>
                <w:tab w:val="left" w:pos="3030"/>
              </w:tabs>
              <w:ind w:left="-46" w:right="-15"/>
              <w:jc w:val="center"/>
              <w:rPr>
                <w:rFonts w:ascii="GHEA Grapalat" w:hAnsi="GHEA Grapalat"/>
                <w:sz w:val="18"/>
                <w:szCs w:val="18"/>
              </w:rPr>
            </w:pPr>
          </w:p>
        </w:tc>
        <w:tc>
          <w:tcPr>
            <w:tcW w:w="249" w:type="pct"/>
            <w:vMerge/>
            <w:vAlign w:val="center"/>
          </w:tcPr>
          <w:p w14:paraId="5BDE95B7" w14:textId="77777777" w:rsidR="000B2899" w:rsidRPr="00B97A8E" w:rsidRDefault="000B2899" w:rsidP="00012A42">
            <w:pPr>
              <w:tabs>
                <w:tab w:val="left" w:pos="3030"/>
              </w:tabs>
              <w:ind w:left="-46" w:right="-15"/>
              <w:jc w:val="center"/>
              <w:rPr>
                <w:rFonts w:ascii="GHEA Grapalat" w:hAnsi="GHEA Grapalat"/>
                <w:sz w:val="18"/>
                <w:szCs w:val="18"/>
              </w:rPr>
            </w:pPr>
          </w:p>
        </w:tc>
        <w:tc>
          <w:tcPr>
            <w:tcW w:w="498" w:type="pct"/>
            <w:vMerge/>
            <w:vAlign w:val="center"/>
          </w:tcPr>
          <w:p w14:paraId="0522745C" w14:textId="77777777" w:rsidR="000B2899" w:rsidRPr="00B97A8E" w:rsidRDefault="000B2899" w:rsidP="00012A42">
            <w:pPr>
              <w:tabs>
                <w:tab w:val="left" w:pos="3030"/>
              </w:tabs>
              <w:ind w:left="-46" w:right="-15"/>
              <w:jc w:val="center"/>
              <w:rPr>
                <w:rFonts w:ascii="GHEA Grapalat" w:hAnsi="GHEA Grapalat"/>
                <w:sz w:val="18"/>
                <w:szCs w:val="18"/>
              </w:rPr>
            </w:pPr>
          </w:p>
        </w:tc>
        <w:tc>
          <w:tcPr>
            <w:tcW w:w="349" w:type="pct"/>
            <w:vMerge/>
            <w:vAlign w:val="center"/>
          </w:tcPr>
          <w:p w14:paraId="15D6AFF6" w14:textId="77777777" w:rsidR="000B2899" w:rsidRPr="00B97A8E" w:rsidRDefault="000B2899" w:rsidP="00012A42">
            <w:pPr>
              <w:tabs>
                <w:tab w:val="left" w:pos="3030"/>
              </w:tabs>
              <w:ind w:left="-46" w:right="-15"/>
              <w:jc w:val="center"/>
              <w:rPr>
                <w:rFonts w:ascii="GHEA Grapalat" w:hAnsi="GHEA Grapalat"/>
                <w:sz w:val="18"/>
                <w:szCs w:val="18"/>
              </w:rPr>
            </w:pPr>
          </w:p>
        </w:tc>
        <w:tc>
          <w:tcPr>
            <w:tcW w:w="348" w:type="pct"/>
            <w:vAlign w:val="center"/>
          </w:tcPr>
          <w:p w14:paraId="68292F3B" w14:textId="77777777" w:rsidR="000B2899" w:rsidRPr="00B97A8E" w:rsidRDefault="000B2899" w:rsidP="00012A42">
            <w:pPr>
              <w:tabs>
                <w:tab w:val="left" w:pos="3030"/>
              </w:tabs>
              <w:ind w:left="-46" w:right="-15"/>
              <w:jc w:val="center"/>
              <w:rPr>
                <w:rFonts w:ascii="GHEA Grapalat" w:hAnsi="GHEA Grapalat"/>
                <w:sz w:val="18"/>
                <w:szCs w:val="18"/>
              </w:rPr>
            </w:pPr>
            <w:r w:rsidRPr="00B97A8E">
              <w:rPr>
                <w:rFonts w:ascii="GHEA Grapalat" w:hAnsi="GHEA Grapalat"/>
                <w:sz w:val="18"/>
                <w:szCs w:val="18"/>
              </w:rPr>
              <w:t>Адрес</w:t>
            </w:r>
          </w:p>
        </w:tc>
        <w:tc>
          <w:tcPr>
            <w:tcW w:w="349" w:type="pct"/>
            <w:vAlign w:val="center"/>
          </w:tcPr>
          <w:p w14:paraId="0F05D37D" w14:textId="77777777" w:rsidR="000B2899" w:rsidRPr="00B97A8E" w:rsidRDefault="000B2899" w:rsidP="00012A42">
            <w:pPr>
              <w:tabs>
                <w:tab w:val="left" w:pos="3030"/>
              </w:tabs>
              <w:ind w:left="-46" w:right="-15"/>
              <w:jc w:val="center"/>
              <w:rPr>
                <w:rFonts w:ascii="GHEA Grapalat" w:hAnsi="GHEA Grapalat"/>
                <w:sz w:val="18"/>
                <w:szCs w:val="18"/>
              </w:rPr>
            </w:pPr>
            <w:r w:rsidRPr="00B97A8E">
              <w:rPr>
                <w:rFonts w:ascii="GHEA Grapalat" w:hAnsi="GHEA Grapalat"/>
                <w:sz w:val="18"/>
                <w:szCs w:val="18"/>
              </w:rPr>
              <w:t>Подлежащее поставке количество товара</w:t>
            </w:r>
          </w:p>
        </w:tc>
        <w:tc>
          <w:tcPr>
            <w:tcW w:w="1116" w:type="pct"/>
            <w:vAlign w:val="center"/>
          </w:tcPr>
          <w:p w14:paraId="6D8F08D9" w14:textId="77777777" w:rsidR="000B2899" w:rsidRPr="00B97A8E" w:rsidRDefault="000B2899" w:rsidP="00012A42">
            <w:pPr>
              <w:tabs>
                <w:tab w:val="left" w:pos="3030"/>
              </w:tabs>
              <w:ind w:left="-46" w:right="-15"/>
              <w:jc w:val="center"/>
              <w:rPr>
                <w:rFonts w:ascii="GHEA Grapalat" w:hAnsi="GHEA Grapalat"/>
                <w:sz w:val="18"/>
                <w:szCs w:val="18"/>
              </w:rPr>
            </w:pPr>
            <w:r w:rsidRPr="00B97A8E">
              <w:rPr>
                <w:rFonts w:ascii="GHEA Grapalat" w:hAnsi="GHEA Grapalat"/>
                <w:sz w:val="18"/>
                <w:szCs w:val="18"/>
              </w:rPr>
              <w:t>Срок</w:t>
            </w:r>
          </w:p>
        </w:tc>
      </w:tr>
      <w:tr w:rsidR="00B97A8E" w:rsidRPr="00B97A8E" w14:paraId="1D1FC9C9" w14:textId="77777777" w:rsidTr="004E489B">
        <w:trPr>
          <w:trHeight w:val="259"/>
          <w:jc w:val="center"/>
        </w:trPr>
        <w:tc>
          <w:tcPr>
            <w:tcW w:w="171" w:type="pct"/>
            <w:vAlign w:val="center"/>
          </w:tcPr>
          <w:p w14:paraId="4DD65A21" w14:textId="77777777" w:rsidR="001D2398" w:rsidRPr="00B97A8E" w:rsidRDefault="001D2398" w:rsidP="001D2398">
            <w:pPr>
              <w:tabs>
                <w:tab w:val="left" w:pos="3030"/>
              </w:tabs>
              <w:jc w:val="center"/>
              <w:rPr>
                <w:rFonts w:ascii="GHEA Grapalat" w:hAnsi="GHEA Grapalat"/>
                <w:sz w:val="18"/>
                <w:szCs w:val="18"/>
              </w:rPr>
            </w:pPr>
            <w:bookmarkStart w:id="25" w:name="_Hlk175963068"/>
            <w:r w:rsidRPr="00B97A8E">
              <w:rPr>
                <w:rFonts w:ascii="GHEA Grapalat" w:hAnsi="GHEA Grapalat" w:cs="Calibri"/>
                <w:sz w:val="18"/>
                <w:szCs w:val="18"/>
              </w:rPr>
              <w:t>1</w:t>
            </w:r>
          </w:p>
        </w:tc>
        <w:tc>
          <w:tcPr>
            <w:tcW w:w="477" w:type="pct"/>
            <w:vAlign w:val="center"/>
          </w:tcPr>
          <w:p w14:paraId="334C7DC1" w14:textId="27450944" w:rsidR="001D2398" w:rsidRPr="00B97A8E" w:rsidRDefault="001D2398" w:rsidP="001D2398">
            <w:pPr>
              <w:tabs>
                <w:tab w:val="left" w:pos="3030"/>
              </w:tabs>
              <w:jc w:val="center"/>
              <w:rPr>
                <w:rFonts w:ascii="GHEA Grapalat" w:hAnsi="GHEA Grapalat" w:cs="Courier New"/>
                <w:sz w:val="18"/>
                <w:szCs w:val="18"/>
                <w:lang w:val="hy-AM"/>
              </w:rPr>
            </w:pPr>
            <w:r w:rsidRPr="00B97A8E">
              <w:rPr>
                <w:rFonts w:ascii="GHEA Grapalat" w:hAnsi="GHEA Grapalat" w:cs="Calibri"/>
                <w:sz w:val="18"/>
                <w:szCs w:val="18"/>
              </w:rPr>
              <w:t>34911230</w:t>
            </w:r>
          </w:p>
        </w:tc>
        <w:tc>
          <w:tcPr>
            <w:tcW w:w="347" w:type="pct"/>
            <w:vAlign w:val="center"/>
          </w:tcPr>
          <w:p w14:paraId="18811FD2" w14:textId="344FCD84" w:rsidR="001D2398" w:rsidRPr="00B97A8E" w:rsidRDefault="001D2398" w:rsidP="001D2398">
            <w:pPr>
              <w:pStyle w:val="Heading1"/>
              <w:shd w:val="clear" w:color="auto" w:fill="FFFFFF"/>
              <w:spacing w:after="60"/>
              <w:rPr>
                <w:rFonts w:ascii="GHEA Grapalat" w:hAnsi="GHEA Grapalat" w:cstheme="majorHAnsi"/>
                <w:bCs/>
                <w:sz w:val="18"/>
                <w:szCs w:val="18"/>
                <w:lang w:val="hy-AM"/>
              </w:rPr>
            </w:pPr>
            <w:r w:rsidRPr="00B97A8E">
              <w:rPr>
                <w:rFonts w:ascii="GHEA Grapalat" w:eastAsiaTheme="minorHAnsi" w:hAnsi="GHEA Grapalat" w:cstheme="minorBidi"/>
                <w:sz w:val="18"/>
                <w:szCs w:val="18"/>
                <w:lang w:val="hy-AM" w:eastAsia="en-US"/>
              </w:rPr>
              <w:t>Материалы, необходимые для ремонта корпуса и помещений.</w:t>
            </w:r>
          </w:p>
        </w:tc>
        <w:tc>
          <w:tcPr>
            <w:tcW w:w="1096" w:type="pct"/>
            <w:vAlign w:val="center"/>
          </w:tcPr>
          <w:p w14:paraId="5DD5F036" w14:textId="0651B9DD" w:rsidR="001D2398" w:rsidRPr="00B97A8E" w:rsidRDefault="001D2398" w:rsidP="001D2398">
            <w:pPr>
              <w:tabs>
                <w:tab w:val="left" w:pos="3030"/>
              </w:tabs>
              <w:jc w:val="center"/>
              <w:rPr>
                <w:rFonts w:ascii="GHEA Grapalat" w:hAnsi="GHEA Grapalat"/>
                <w:sz w:val="18"/>
                <w:szCs w:val="18"/>
                <w:lang w:val="hy-AM"/>
              </w:rPr>
            </w:pPr>
            <w:r w:rsidRPr="00B97A8E">
              <w:rPr>
                <w:rFonts w:ascii="GHEA Grapalat" w:hAnsi="GHEA Grapalat"/>
                <w:sz w:val="18"/>
                <w:szCs w:val="18"/>
                <w:lang w:val="hy-AM"/>
              </w:rPr>
              <w:t>У государственного некоммерческого учреждения «Научный центр зоологии и гидроэкологии» возникла необходимость осуществить поставку строительных материалов в соответствии с требованиями заказчика и описаниями, представленными в прилагаемом документе (Приложение 1</w:t>
            </w:r>
            <w:r w:rsidR="003F1E76" w:rsidRPr="00B97A8E">
              <w:rPr>
                <w:rFonts w:ascii="GHEA Grapalat" w:hAnsi="GHEA Grapalat"/>
                <w:sz w:val="18"/>
                <w:szCs w:val="18"/>
              </w:rPr>
              <w:t>.1</w:t>
            </w:r>
            <w:r w:rsidRPr="00B97A8E">
              <w:rPr>
                <w:rFonts w:ascii="GHEA Grapalat" w:hAnsi="GHEA Grapalat"/>
                <w:sz w:val="18"/>
                <w:szCs w:val="18"/>
                <w:lang w:val="hy-AM"/>
              </w:rPr>
              <w:t>).</w:t>
            </w:r>
          </w:p>
          <w:p w14:paraId="736D1DB5" w14:textId="77777777" w:rsidR="001D2398" w:rsidRPr="00B97A8E" w:rsidRDefault="001D2398" w:rsidP="001D2398">
            <w:pPr>
              <w:tabs>
                <w:tab w:val="left" w:pos="3030"/>
              </w:tabs>
              <w:jc w:val="center"/>
              <w:rPr>
                <w:rFonts w:ascii="GHEA Grapalat" w:hAnsi="GHEA Grapalat"/>
                <w:sz w:val="18"/>
                <w:szCs w:val="18"/>
                <w:lang w:val="hy-AM"/>
              </w:rPr>
            </w:pPr>
            <w:r w:rsidRPr="00B97A8E">
              <w:rPr>
                <w:rFonts w:ascii="GHEA Grapalat" w:hAnsi="GHEA Grapalat"/>
                <w:sz w:val="18"/>
                <w:szCs w:val="18"/>
                <w:lang w:val="hy-AM"/>
              </w:rPr>
              <w:t>Общие положения</w:t>
            </w:r>
          </w:p>
          <w:p w14:paraId="3C199DA5" w14:textId="77777777" w:rsidR="001D2398" w:rsidRPr="00B97A8E" w:rsidRDefault="001D2398" w:rsidP="001D2398">
            <w:pPr>
              <w:tabs>
                <w:tab w:val="left" w:pos="3030"/>
              </w:tabs>
              <w:jc w:val="center"/>
              <w:rPr>
                <w:rFonts w:ascii="GHEA Grapalat" w:hAnsi="GHEA Grapalat"/>
                <w:sz w:val="18"/>
                <w:szCs w:val="18"/>
                <w:lang w:val="hy-AM"/>
              </w:rPr>
            </w:pPr>
            <w:r w:rsidRPr="00B97A8E">
              <w:rPr>
                <w:rFonts w:ascii="GHEA Grapalat" w:hAnsi="GHEA Grapalat"/>
                <w:sz w:val="18"/>
                <w:szCs w:val="18"/>
                <w:lang w:val="hy-AM"/>
              </w:rPr>
              <w:t>Все товары должны быть новыми, неиспользованными и соответствовать установленным стандартам.</w:t>
            </w:r>
          </w:p>
          <w:p w14:paraId="3DC18434" w14:textId="77777777" w:rsidR="001D2398" w:rsidRPr="00B97A8E" w:rsidRDefault="001D2398" w:rsidP="001D2398">
            <w:pPr>
              <w:tabs>
                <w:tab w:val="left" w:pos="3030"/>
              </w:tabs>
              <w:jc w:val="center"/>
              <w:rPr>
                <w:rFonts w:ascii="GHEA Grapalat" w:hAnsi="GHEA Grapalat"/>
                <w:sz w:val="18"/>
                <w:szCs w:val="18"/>
                <w:lang w:val="hy-AM"/>
              </w:rPr>
            </w:pPr>
            <w:r w:rsidRPr="00B97A8E">
              <w:rPr>
                <w:rFonts w:ascii="GHEA Grapalat" w:hAnsi="GHEA Grapalat"/>
                <w:sz w:val="18"/>
                <w:szCs w:val="18"/>
                <w:lang w:val="hy-AM"/>
              </w:rPr>
              <w:t>Товары с ограниченным сроком годности должны поставляться с остаточным сроком пригодности не менее 6 месяцев. Поставка должна осуществляться в сроки, согласованные с заказчиком, до подписания акта приёмки-передачи товаров.</w:t>
            </w:r>
          </w:p>
          <w:p w14:paraId="2CAE7270" w14:textId="43F9A0BF" w:rsidR="001D2398" w:rsidRPr="00B97A8E" w:rsidRDefault="001D2398" w:rsidP="001D2398">
            <w:pPr>
              <w:tabs>
                <w:tab w:val="left" w:pos="3030"/>
              </w:tabs>
              <w:jc w:val="center"/>
              <w:rPr>
                <w:rFonts w:ascii="GHEA Grapalat" w:hAnsi="GHEA Grapalat" w:cstheme="majorHAnsi"/>
                <w:sz w:val="18"/>
                <w:szCs w:val="18"/>
                <w:lang w:val="hy-AM"/>
              </w:rPr>
            </w:pPr>
            <w:r w:rsidRPr="00B97A8E">
              <w:rPr>
                <w:rFonts w:ascii="GHEA Grapalat" w:hAnsi="GHEA Grapalat"/>
                <w:sz w:val="18"/>
                <w:szCs w:val="18"/>
                <w:lang w:val="hy-AM"/>
              </w:rPr>
              <w:t>Поставка и разгрузка должны быть выполнены по адресу: г. Ереван, ул. Паруйр Севак, 7, в заранее согласованном с заказчиком месте.</w:t>
            </w:r>
          </w:p>
        </w:tc>
        <w:tc>
          <w:tcPr>
            <w:tcW w:w="249" w:type="pct"/>
            <w:vAlign w:val="center"/>
          </w:tcPr>
          <w:p w14:paraId="3B69008A" w14:textId="77777777" w:rsidR="001D2398" w:rsidRPr="00B97A8E" w:rsidRDefault="001D2398" w:rsidP="001D2398">
            <w:pPr>
              <w:tabs>
                <w:tab w:val="left" w:pos="3030"/>
              </w:tabs>
              <w:jc w:val="center"/>
              <w:rPr>
                <w:rFonts w:ascii="GHEA Grapalat" w:hAnsi="GHEA Grapalat"/>
                <w:sz w:val="18"/>
                <w:szCs w:val="18"/>
                <w:lang w:val="hy-AM"/>
              </w:rPr>
            </w:pPr>
            <w:r w:rsidRPr="00B97A8E">
              <w:rPr>
                <w:rFonts w:ascii="GHEA Grapalat" w:hAnsi="GHEA Grapalat"/>
                <w:sz w:val="18"/>
                <w:szCs w:val="18"/>
                <w:lang w:val="hy-AM"/>
              </w:rPr>
              <w:t>драм</w:t>
            </w:r>
          </w:p>
        </w:tc>
        <w:tc>
          <w:tcPr>
            <w:tcW w:w="498" w:type="pct"/>
            <w:shd w:val="clear" w:color="auto" w:fill="auto"/>
            <w:vAlign w:val="center"/>
          </w:tcPr>
          <w:p w14:paraId="46467D68" w14:textId="331FE136" w:rsidR="001D2398" w:rsidRPr="00B97A8E" w:rsidRDefault="001D2398" w:rsidP="001D2398">
            <w:pPr>
              <w:tabs>
                <w:tab w:val="left" w:pos="3030"/>
              </w:tabs>
              <w:jc w:val="center"/>
              <w:rPr>
                <w:rFonts w:ascii="GHEA Grapalat" w:hAnsi="GHEA Grapalat"/>
                <w:sz w:val="18"/>
                <w:szCs w:val="18"/>
                <w:lang w:val="hy-AM"/>
              </w:rPr>
            </w:pPr>
            <w:r w:rsidRPr="00B97A8E">
              <w:rPr>
                <w:rFonts w:ascii="GHEA Grapalat" w:hAnsi="GHEA Grapalat"/>
                <w:sz w:val="18"/>
                <w:szCs w:val="18"/>
                <w:lang w:val="hy-AM"/>
              </w:rPr>
              <w:t>4</w:t>
            </w:r>
            <w:r w:rsidRPr="00B97A8E">
              <w:rPr>
                <w:rFonts w:ascii="GHEA Grapalat" w:hAnsi="GHEA Grapalat"/>
                <w:sz w:val="18"/>
                <w:szCs w:val="18"/>
              </w:rPr>
              <w:t>,</w:t>
            </w:r>
            <w:r w:rsidRPr="00B97A8E">
              <w:rPr>
                <w:rFonts w:ascii="GHEA Grapalat" w:hAnsi="GHEA Grapalat"/>
                <w:sz w:val="18"/>
                <w:szCs w:val="18"/>
                <w:lang w:val="hy-AM"/>
              </w:rPr>
              <w:t>252</w:t>
            </w:r>
            <w:r w:rsidRPr="00B97A8E">
              <w:rPr>
                <w:rFonts w:ascii="GHEA Grapalat" w:hAnsi="GHEA Grapalat"/>
                <w:sz w:val="18"/>
                <w:szCs w:val="18"/>
              </w:rPr>
              <w:t>,</w:t>
            </w:r>
            <w:r w:rsidRPr="00B97A8E">
              <w:rPr>
                <w:rFonts w:ascii="GHEA Grapalat" w:hAnsi="GHEA Grapalat"/>
                <w:sz w:val="18"/>
                <w:szCs w:val="18"/>
                <w:lang w:val="hy-AM"/>
              </w:rPr>
              <w:t>380</w:t>
            </w:r>
            <w:r w:rsidRPr="00B97A8E">
              <w:rPr>
                <w:rFonts w:ascii="GHEA Grapalat" w:hAnsi="GHEA Grapalat"/>
                <w:sz w:val="18"/>
                <w:szCs w:val="18"/>
              </w:rPr>
              <w:t>.00</w:t>
            </w:r>
          </w:p>
        </w:tc>
        <w:tc>
          <w:tcPr>
            <w:tcW w:w="349" w:type="pct"/>
            <w:shd w:val="clear" w:color="auto" w:fill="auto"/>
            <w:vAlign w:val="center"/>
          </w:tcPr>
          <w:p w14:paraId="1945DF5E" w14:textId="77777777" w:rsidR="001D2398" w:rsidRPr="00B97A8E" w:rsidRDefault="001D2398" w:rsidP="001D2398">
            <w:pPr>
              <w:tabs>
                <w:tab w:val="left" w:pos="3030"/>
              </w:tabs>
              <w:jc w:val="center"/>
              <w:rPr>
                <w:rFonts w:ascii="GHEA Grapalat" w:hAnsi="GHEA Grapalat"/>
                <w:sz w:val="18"/>
                <w:szCs w:val="18"/>
              </w:rPr>
            </w:pPr>
            <w:r w:rsidRPr="00B97A8E">
              <w:rPr>
                <w:rFonts w:ascii="GHEA Grapalat" w:hAnsi="GHEA Grapalat"/>
                <w:sz w:val="18"/>
                <w:szCs w:val="18"/>
                <w:lang w:val="hy-AM"/>
              </w:rPr>
              <w:t>1</w:t>
            </w:r>
          </w:p>
        </w:tc>
        <w:tc>
          <w:tcPr>
            <w:tcW w:w="348" w:type="pct"/>
            <w:shd w:val="clear" w:color="auto" w:fill="auto"/>
            <w:vAlign w:val="center"/>
          </w:tcPr>
          <w:p w14:paraId="2896D1CC" w14:textId="77777777" w:rsidR="001D2398" w:rsidRPr="00B97A8E" w:rsidRDefault="001D2398" w:rsidP="001D2398">
            <w:pPr>
              <w:tabs>
                <w:tab w:val="left" w:pos="3030"/>
              </w:tabs>
              <w:jc w:val="center"/>
              <w:rPr>
                <w:rFonts w:ascii="GHEA Grapalat" w:hAnsi="GHEA Grapalat"/>
                <w:sz w:val="18"/>
                <w:szCs w:val="18"/>
              </w:rPr>
            </w:pPr>
            <w:r w:rsidRPr="00B97A8E">
              <w:rPr>
                <w:rFonts w:ascii="GHEA Grapalat" w:hAnsi="GHEA Grapalat"/>
                <w:sz w:val="18"/>
                <w:szCs w:val="18"/>
              </w:rPr>
              <w:t>РА, г. Ереван,</w:t>
            </w:r>
          </w:p>
          <w:p w14:paraId="3CFB3EE0" w14:textId="77777777" w:rsidR="001D2398" w:rsidRPr="00B97A8E" w:rsidRDefault="001D2398" w:rsidP="001D2398">
            <w:pPr>
              <w:tabs>
                <w:tab w:val="left" w:pos="3030"/>
              </w:tabs>
              <w:jc w:val="center"/>
              <w:rPr>
                <w:rFonts w:ascii="GHEA Grapalat" w:hAnsi="GHEA Grapalat"/>
                <w:sz w:val="18"/>
                <w:szCs w:val="18"/>
              </w:rPr>
            </w:pPr>
            <w:r w:rsidRPr="00B97A8E">
              <w:rPr>
                <w:rFonts w:ascii="GHEA Grapalat" w:hAnsi="GHEA Grapalat"/>
                <w:sz w:val="18"/>
                <w:szCs w:val="18"/>
              </w:rPr>
              <w:t>П. Севака 7</w:t>
            </w:r>
          </w:p>
        </w:tc>
        <w:tc>
          <w:tcPr>
            <w:tcW w:w="349" w:type="pct"/>
            <w:shd w:val="clear" w:color="auto" w:fill="auto"/>
            <w:vAlign w:val="center"/>
          </w:tcPr>
          <w:p w14:paraId="0DA7E0F5" w14:textId="77777777" w:rsidR="001D2398" w:rsidRPr="00B97A8E" w:rsidRDefault="001D2398" w:rsidP="001D2398">
            <w:pPr>
              <w:tabs>
                <w:tab w:val="left" w:pos="3030"/>
              </w:tabs>
              <w:jc w:val="center"/>
              <w:rPr>
                <w:rFonts w:ascii="GHEA Grapalat" w:hAnsi="GHEA Grapalat"/>
                <w:sz w:val="18"/>
                <w:szCs w:val="18"/>
                <w:lang w:val="hy-AM"/>
              </w:rPr>
            </w:pPr>
            <w:r w:rsidRPr="00B97A8E">
              <w:rPr>
                <w:rFonts w:ascii="GHEA Grapalat" w:hAnsi="GHEA Grapalat"/>
                <w:sz w:val="18"/>
                <w:szCs w:val="18"/>
                <w:lang w:val="hy-AM"/>
              </w:rPr>
              <w:t>1</w:t>
            </w:r>
          </w:p>
        </w:tc>
        <w:tc>
          <w:tcPr>
            <w:tcW w:w="1116" w:type="pct"/>
            <w:shd w:val="clear" w:color="auto" w:fill="auto"/>
            <w:vAlign w:val="center"/>
          </w:tcPr>
          <w:p w14:paraId="7C6DD8B6" w14:textId="6229000F" w:rsidR="001D2398" w:rsidRPr="00B97A8E" w:rsidRDefault="001D2398" w:rsidP="001D2398">
            <w:pPr>
              <w:tabs>
                <w:tab w:val="left" w:pos="3030"/>
              </w:tabs>
              <w:jc w:val="center"/>
              <w:rPr>
                <w:rFonts w:ascii="GHEA Grapalat" w:hAnsi="GHEA Grapalat"/>
                <w:sz w:val="18"/>
                <w:szCs w:val="18"/>
              </w:rPr>
            </w:pPr>
            <w:r w:rsidRPr="00B97A8E">
              <w:rPr>
                <w:rFonts w:ascii="GHEA Grapalat" w:hAnsi="GHEA Grapalat"/>
                <w:sz w:val="18"/>
                <w:szCs w:val="18"/>
              </w:rPr>
              <w:t>По истечении 20 календарных дней с момента вступления договора в силу, после получения каждого запроса от Заказчика, сроком на один год,</w:t>
            </w:r>
            <w:r w:rsidRPr="00B97A8E">
              <w:rPr>
                <w:rFonts w:ascii="GHEA Grapalat" w:hAnsi="GHEA Grapalat"/>
                <w:sz w:val="18"/>
                <w:szCs w:val="18"/>
                <w:lang w:val="hy-AM"/>
              </w:rPr>
              <w:t xml:space="preserve"> при этом по окончании срока исполнения договора он подлежит расторжению в части невыполненной суммы без каких-либо юридических обязательств</w:t>
            </w:r>
          </w:p>
        </w:tc>
      </w:tr>
    </w:tbl>
    <w:bookmarkEnd w:id="24"/>
    <w:bookmarkEnd w:id="25"/>
    <w:p w14:paraId="0311D1C3" w14:textId="4DB3262D" w:rsidR="00FF14E6" w:rsidRPr="00B97A8E" w:rsidRDefault="00FF14E6" w:rsidP="00FF14E6">
      <w:pPr>
        <w:ind w:right="-45" w:firstLine="426"/>
        <w:jc w:val="both"/>
        <w:rPr>
          <w:rFonts w:ascii="GHEA Grapalat" w:eastAsia="Calibri" w:hAnsi="GHEA Grapalat"/>
          <w:sz w:val="16"/>
          <w:szCs w:val="16"/>
          <w:lang w:val="pt-BR"/>
        </w:rPr>
      </w:pPr>
      <w:r w:rsidRPr="00B97A8E">
        <w:rPr>
          <w:rFonts w:ascii="GHEA Grapalat" w:eastAsia="Calibri" w:hAnsi="GHEA Grapalat"/>
          <w:sz w:val="16"/>
          <w:szCs w:val="16"/>
          <w:lang w:val="pt-BR"/>
        </w:rPr>
        <w:t>*Если в заявке выбранного участника представлены товары, произведённые разными производителями, а также с различными товарными знаками, фирменными наименованиями и моделями, то из них в настоящее приложение включаются те, которые получили положительную оценку.</w:t>
      </w:r>
    </w:p>
    <w:p w14:paraId="5DA8DB69" w14:textId="77777777" w:rsidR="00FF14E6" w:rsidRPr="00B97A8E" w:rsidRDefault="00FF14E6" w:rsidP="00FF14E6">
      <w:pPr>
        <w:ind w:right="-45" w:firstLine="426"/>
        <w:jc w:val="both"/>
        <w:rPr>
          <w:rFonts w:ascii="GHEA Grapalat" w:eastAsia="Calibri" w:hAnsi="GHEA Grapalat"/>
          <w:b/>
          <w:bCs/>
          <w:sz w:val="16"/>
          <w:szCs w:val="16"/>
          <w:lang w:val="pt-BR"/>
        </w:rPr>
      </w:pPr>
      <w:r w:rsidRPr="00B97A8E">
        <w:rPr>
          <w:rFonts w:ascii="GHEA Grapalat" w:eastAsia="Calibri" w:hAnsi="GHEA Grapalat"/>
          <w:b/>
          <w:bCs/>
          <w:sz w:val="16"/>
          <w:szCs w:val="16"/>
          <w:lang w:val="pt-BR"/>
        </w:rPr>
        <w:lastRenderedPageBreak/>
        <w:t>** Договор будет заключён по максимальной цене, и Заказчик осуществляет оплату за фактически поставленный товар на основании акта приёма-передачи. В случае отсутствия заявок до окончания срока, установленного договором, договор подлежит расторжению в части невыполненной суммы без какой-либо юридической ответственности.</w:t>
      </w:r>
    </w:p>
    <w:p w14:paraId="31F6467B" w14:textId="5E1E5BC3" w:rsidR="00FF14E6" w:rsidRPr="00B97A8E" w:rsidRDefault="00FF14E6" w:rsidP="00FF14E6">
      <w:pPr>
        <w:ind w:right="-45" w:firstLine="426"/>
        <w:jc w:val="both"/>
        <w:rPr>
          <w:rFonts w:ascii="GHEA Grapalat" w:eastAsia="Calibri" w:hAnsi="GHEA Grapalat"/>
          <w:sz w:val="16"/>
          <w:szCs w:val="16"/>
          <w:lang w:val="pt-BR"/>
        </w:rPr>
      </w:pPr>
      <w:r w:rsidRPr="00B97A8E">
        <w:rPr>
          <w:rFonts w:ascii="GHEA Grapalat" w:eastAsia="Calibri" w:hAnsi="GHEA Grapalat"/>
          <w:sz w:val="16"/>
          <w:szCs w:val="16"/>
          <w:lang w:val="pt-BR"/>
        </w:rPr>
        <w:t>*** Подробный перечень количеств представлен в Приложении</w:t>
      </w:r>
      <w:r w:rsidRPr="00B97A8E">
        <w:rPr>
          <w:rFonts w:ascii="GHEA Grapalat" w:eastAsia="Calibri" w:hAnsi="GHEA Grapalat"/>
          <w:sz w:val="16"/>
          <w:szCs w:val="16"/>
          <w:lang w:val="hy-AM"/>
        </w:rPr>
        <w:t xml:space="preserve"> </w:t>
      </w:r>
      <w:r w:rsidRPr="00B97A8E">
        <w:rPr>
          <w:rFonts w:ascii="GHEA Grapalat" w:eastAsia="Calibri" w:hAnsi="GHEA Grapalat"/>
          <w:sz w:val="16"/>
          <w:szCs w:val="16"/>
          <w:lang w:val="pt-BR"/>
        </w:rPr>
        <w:t>1</w:t>
      </w:r>
      <w:r w:rsidRPr="00B97A8E">
        <w:rPr>
          <w:rFonts w:ascii="GHEA Grapalat" w:eastAsia="Calibri" w:hAnsi="GHEA Grapalat"/>
          <w:sz w:val="16"/>
          <w:szCs w:val="16"/>
          <w:lang w:val="hy-AM"/>
        </w:rPr>
        <w:t>.1</w:t>
      </w:r>
      <w:r w:rsidRPr="00B97A8E">
        <w:rPr>
          <w:rFonts w:ascii="GHEA Grapalat" w:eastAsia="Calibri" w:hAnsi="GHEA Grapalat"/>
          <w:sz w:val="16"/>
          <w:szCs w:val="16"/>
          <w:lang w:val="pt-BR"/>
        </w:rPr>
        <w:t>.</w:t>
      </w:r>
    </w:p>
    <w:p w14:paraId="4FFAA66A" w14:textId="77777777" w:rsidR="00FF14E6" w:rsidRPr="00B97A8E" w:rsidRDefault="00FF14E6" w:rsidP="00FF14E6">
      <w:pPr>
        <w:ind w:right="-45" w:firstLine="426"/>
        <w:jc w:val="both"/>
        <w:rPr>
          <w:rFonts w:ascii="GHEA Grapalat" w:eastAsia="Calibri" w:hAnsi="GHEA Grapalat"/>
          <w:sz w:val="16"/>
          <w:szCs w:val="16"/>
          <w:lang w:val="pt-BR"/>
        </w:rPr>
      </w:pPr>
      <w:r w:rsidRPr="00B97A8E">
        <w:rPr>
          <w:rFonts w:ascii="GHEA Grapalat" w:eastAsia="Calibri" w:hAnsi="GHEA Grapalat"/>
          <w:sz w:val="16"/>
          <w:szCs w:val="16"/>
          <w:lang w:val="pt-BR"/>
        </w:rPr>
        <w:t>Поставку и разгрузку товаров осуществляет Поставщик по указанному адресу и в указанное рабочее помещение, предварительно согласовав это с Заказчиком.</w:t>
      </w:r>
      <w:r w:rsidRPr="00B97A8E">
        <w:rPr>
          <w:rFonts w:ascii="GHEA Grapalat" w:eastAsia="Calibri" w:hAnsi="GHEA Grapalat"/>
          <w:sz w:val="16"/>
          <w:szCs w:val="16"/>
          <w:lang w:val="hy-AM"/>
        </w:rPr>
        <w:t xml:space="preserve"> </w:t>
      </w:r>
      <w:r w:rsidRPr="00B97A8E">
        <w:rPr>
          <w:rFonts w:ascii="GHEA Grapalat" w:eastAsia="Calibri" w:hAnsi="GHEA Grapalat"/>
          <w:sz w:val="16"/>
          <w:szCs w:val="16"/>
          <w:lang w:val="pt-BR"/>
        </w:rPr>
        <w:t>Товары должны быть новыми, не бывшими в употреблении и иметь срок годности не менее 2 лет.</w:t>
      </w:r>
    </w:p>
    <w:p w14:paraId="5A91C6D2" w14:textId="77777777" w:rsidR="00597F1C" w:rsidRPr="00B97A8E" w:rsidRDefault="00597F1C" w:rsidP="004A6E6F">
      <w:pPr>
        <w:ind w:left="180" w:right="288" w:firstLine="360"/>
        <w:jc w:val="both"/>
        <w:rPr>
          <w:rFonts w:ascii="GHEA Grapalat" w:eastAsia="Calibri" w:hAnsi="GHEA Grapalat"/>
          <w:sz w:val="16"/>
          <w:szCs w:val="18"/>
          <w:lang w:val="pt-BR"/>
        </w:rPr>
      </w:pPr>
    </w:p>
    <w:tbl>
      <w:tblPr>
        <w:tblW w:w="10348" w:type="dxa"/>
        <w:jc w:val="center"/>
        <w:tblLayout w:type="fixed"/>
        <w:tblLook w:val="0000" w:firstRow="0" w:lastRow="0" w:firstColumn="0" w:lastColumn="0" w:noHBand="0" w:noVBand="0"/>
      </w:tblPr>
      <w:tblGrid>
        <w:gridCol w:w="5245"/>
        <w:gridCol w:w="760"/>
        <w:gridCol w:w="4343"/>
      </w:tblGrid>
      <w:tr w:rsidR="009F175A" w:rsidRPr="00B97A8E" w14:paraId="7F239741" w14:textId="77777777" w:rsidTr="006E654A">
        <w:trPr>
          <w:jc w:val="center"/>
        </w:trPr>
        <w:tc>
          <w:tcPr>
            <w:tcW w:w="5245" w:type="dxa"/>
          </w:tcPr>
          <w:p w14:paraId="0E26B054" w14:textId="77777777" w:rsidR="009F175A" w:rsidRPr="00B97A8E" w:rsidRDefault="009F175A" w:rsidP="00102C52">
            <w:pPr>
              <w:widowControl w:val="0"/>
              <w:jc w:val="center"/>
              <w:rPr>
                <w:rFonts w:ascii="GHEA Grapalat" w:hAnsi="GHEA Grapalat"/>
                <w:b/>
                <w:sz w:val="22"/>
              </w:rPr>
            </w:pPr>
            <w:r w:rsidRPr="00B97A8E">
              <w:rPr>
                <w:rFonts w:ascii="GHEA Grapalat" w:hAnsi="GHEA Grapalat"/>
                <w:b/>
                <w:sz w:val="22"/>
              </w:rPr>
              <w:t>ПОКУПАТЕЛЬ</w:t>
            </w:r>
          </w:p>
          <w:p w14:paraId="7D475124" w14:textId="77777777" w:rsidR="009F175A" w:rsidRPr="00B97A8E" w:rsidRDefault="009F175A" w:rsidP="00102C52">
            <w:pPr>
              <w:jc w:val="center"/>
              <w:rPr>
                <w:rFonts w:ascii="GHEA Grapalat" w:hAnsi="GHEA Grapalat"/>
                <w:sz w:val="20"/>
                <w:lang w:val="af-ZA"/>
              </w:rPr>
            </w:pPr>
            <w:r w:rsidRPr="00B97A8E">
              <w:rPr>
                <w:rFonts w:ascii="GHEA Grapalat" w:hAnsi="GHEA Grapalat"/>
                <w:sz w:val="20"/>
                <w:lang w:val="af-ZA"/>
              </w:rPr>
              <w:t>«Научный центр зоологии и гидроэкологии» ГНКО</w:t>
            </w:r>
          </w:p>
          <w:p w14:paraId="3400CEFC" w14:textId="77777777" w:rsidR="009F175A" w:rsidRPr="00B97A8E" w:rsidRDefault="009F175A" w:rsidP="00102C52">
            <w:pPr>
              <w:jc w:val="center"/>
              <w:rPr>
                <w:rFonts w:ascii="GHEA Grapalat" w:hAnsi="GHEA Grapalat"/>
                <w:sz w:val="20"/>
                <w:lang w:val="af-ZA"/>
              </w:rPr>
            </w:pPr>
            <w:r w:rsidRPr="00B97A8E">
              <w:rPr>
                <w:rFonts w:ascii="GHEA Grapalat" w:hAnsi="GHEA Grapalat"/>
                <w:sz w:val="20"/>
                <w:lang w:val="af-ZA"/>
              </w:rPr>
              <w:t xml:space="preserve">город </w:t>
            </w:r>
            <w:r w:rsidRPr="00B97A8E">
              <w:rPr>
                <w:rFonts w:ascii="GHEA Grapalat" w:hAnsi="GHEA Grapalat"/>
                <w:sz w:val="20"/>
                <w:lang w:val="hy-AM"/>
              </w:rPr>
              <w:t>Е</w:t>
            </w:r>
            <w:r w:rsidRPr="00B97A8E">
              <w:rPr>
                <w:rFonts w:ascii="GHEA Grapalat" w:hAnsi="GHEA Grapalat"/>
                <w:sz w:val="20"/>
                <w:lang w:val="af-ZA"/>
              </w:rPr>
              <w:t xml:space="preserve">реван, </w:t>
            </w:r>
            <w:r w:rsidRPr="00B97A8E">
              <w:rPr>
                <w:rFonts w:ascii="GHEA Grapalat" w:hAnsi="GHEA Grapalat"/>
                <w:sz w:val="20"/>
                <w:lang w:val="hy-AM"/>
              </w:rPr>
              <w:t>П</w:t>
            </w:r>
            <w:r w:rsidRPr="00B97A8E">
              <w:rPr>
                <w:rFonts w:ascii="GHEA Grapalat" w:hAnsi="GHEA Grapalat"/>
                <w:sz w:val="20"/>
                <w:lang w:val="af-ZA"/>
              </w:rPr>
              <w:t xml:space="preserve">. </w:t>
            </w:r>
            <w:r w:rsidRPr="00B97A8E">
              <w:rPr>
                <w:rFonts w:ascii="GHEA Grapalat" w:hAnsi="GHEA Grapalat"/>
                <w:sz w:val="20"/>
                <w:lang w:val="hy-AM"/>
              </w:rPr>
              <w:t>С</w:t>
            </w:r>
            <w:r w:rsidRPr="00B97A8E">
              <w:rPr>
                <w:rFonts w:ascii="GHEA Grapalat" w:hAnsi="GHEA Grapalat"/>
                <w:sz w:val="20"/>
                <w:lang w:val="af-ZA"/>
              </w:rPr>
              <w:t>евака 7</w:t>
            </w:r>
          </w:p>
          <w:p w14:paraId="1E116B99" w14:textId="77777777" w:rsidR="009F175A" w:rsidRPr="00B97A8E" w:rsidRDefault="009F175A" w:rsidP="00102C52">
            <w:pPr>
              <w:jc w:val="center"/>
              <w:rPr>
                <w:rFonts w:ascii="GHEA Grapalat" w:hAnsi="GHEA Grapalat"/>
                <w:sz w:val="20"/>
                <w:lang w:val="af-ZA"/>
              </w:rPr>
            </w:pPr>
            <w:r w:rsidRPr="00B97A8E">
              <w:rPr>
                <w:rFonts w:ascii="GHEA Grapalat" w:hAnsi="GHEA Grapalat"/>
                <w:sz w:val="20"/>
                <w:lang w:val="hy-AM"/>
              </w:rPr>
              <w:t>Е</w:t>
            </w:r>
            <w:r w:rsidRPr="00B97A8E">
              <w:rPr>
                <w:rFonts w:ascii="GHEA Grapalat" w:hAnsi="GHEA Grapalat"/>
                <w:sz w:val="20"/>
                <w:lang w:val="af-ZA"/>
              </w:rPr>
              <w:t>реванское казначейство №1</w:t>
            </w:r>
          </w:p>
          <w:p w14:paraId="1D597C17" w14:textId="77777777" w:rsidR="009F175A" w:rsidRPr="00B97A8E" w:rsidRDefault="009F175A" w:rsidP="00102C52">
            <w:pPr>
              <w:jc w:val="center"/>
              <w:rPr>
                <w:rFonts w:ascii="GHEA Grapalat" w:hAnsi="GHEA Grapalat"/>
                <w:sz w:val="20"/>
                <w:lang w:val="af-ZA"/>
              </w:rPr>
            </w:pPr>
            <w:r w:rsidRPr="00B97A8E">
              <w:rPr>
                <w:rFonts w:ascii="GHEA Grapalat" w:hAnsi="GHEA Grapalat"/>
                <w:sz w:val="20"/>
                <w:lang w:val="hy-AM"/>
              </w:rPr>
              <w:t>С/Н</w:t>
            </w:r>
            <w:r w:rsidRPr="00B97A8E">
              <w:rPr>
                <w:rFonts w:ascii="GHEA Grapalat" w:hAnsi="GHEA Grapalat"/>
                <w:sz w:val="20"/>
                <w:lang w:val="af-ZA"/>
              </w:rPr>
              <w:t xml:space="preserve"> 900018005679</w:t>
            </w:r>
          </w:p>
          <w:p w14:paraId="0CFA37FB" w14:textId="77777777" w:rsidR="009F175A" w:rsidRPr="00B97A8E" w:rsidRDefault="009F175A" w:rsidP="00102C52">
            <w:pPr>
              <w:spacing w:line="360" w:lineRule="auto"/>
              <w:jc w:val="center"/>
              <w:rPr>
                <w:rFonts w:ascii="GHEA Grapalat" w:hAnsi="GHEA Grapalat" w:cs="Sylfaen"/>
                <w:b/>
                <w:bCs/>
                <w:lang w:val="nb-NO"/>
              </w:rPr>
            </w:pPr>
            <w:r w:rsidRPr="00B97A8E">
              <w:rPr>
                <w:rFonts w:ascii="GHEA Grapalat" w:hAnsi="GHEA Grapalat"/>
                <w:sz w:val="20"/>
                <w:lang w:val="hy-AM"/>
              </w:rPr>
              <w:t>ИНН</w:t>
            </w:r>
            <w:r w:rsidRPr="00B97A8E">
              <w:rPr>
                <w:rFonts w:ascii="GHEA Grapalat" w:hAnsi="GHEA Grapalat"/>
                <w:sz w:val="20"/>
                <w:lang w:val="af-ZA"/>
              </w:rPr>
              <w:t xml:space="preserve"> 01008904</w:t>
            </w:r>
          </w:p>
          <w:p w14:paraId="6688D925" w14:textId="79B4CCA2" w:rsidR="009F175A" w:rsidRPr="00B97A8E" w:rsidRDefault="000B2899" w:rsidP="00102C52">
            <w:pPr>
              <w:jc w:val="center"/>
              <w:rPr>
                <w:rFonts w:ascii="GHEA Grapalat" w:hAnsi="GHEA Grapalat"/>
                <w:sz w:val="20"/>
                <w:lang w:val="hy-AM"/>
              </w:rPr>
            </w:pPr>
            <w:r w:rsidRPr="00B97A8E">
              <w:rPr>
                <w:rFonts w:ascii="GHEA Grapalat" w:hAnsi="GHEA Grapalat"/>
                <w:sz w:val="20"/>
              </w:rPr>
              <w:t>И</w:t>
            </w:r>
            <w:r w:rsidRPr="00B97A8E">
              <w:rPr>
                <w:rFonts w:ascii="GHEA Grapalat" w:hAnsi="GHEA Grapalat"/>
                <w:sz w:val="20"/>
                <w:lang w:val="hy-AM"/>
              </w:rPr>
              <w:t>.о. директор</w:t>
            </w:r>
            <w:r w:rsidR="009F175A" w:rsidRPr="00B97A8E">
              <w:rPr>
                <w:rFonts w:ascii="GHEA Grapalat" w:hAnsi="GHEA Grapalat"/>
                <w:sz w:val="20"/>
                <w:lang w:val="hy-AM"/>
              </w:rPr>
              <w:t>:</w:t>
            </w:r>
            <w:r w:rsidR="009F175A" w:rsidRPr="00B97A8E">
              <w:rPr>
                <w:rFonts w:ascii="GHEA Grapalat" w:hAnsi="GHEA Grapalat"/>
                <w:sz w:val="20"/>
                <w:lang w:val="af-ZA"/>
              </w:rPr>
              <w:t xml:space="preserve"> </w:t>
            </w:r>
            <w:r w:rsidR="009F175A" w:rsidRPr="00B97A8E">
              <w:rPr>
                <w:rFonts w:ascii="GHEA Grapalat" w:hAnsi="GHEA Grapalat"/>
                <w:sz w:val="22"/>
                <w:lang w:val="af-ZA"/>
              </w:rPr>
              <w:t>_______________</w:t>
            </w:r>
            <w:r w:rsidR="009F175A" w:rsidRPr="00B97A8E">
              <w:rPr>
                <w:rFonts w:ascii="GHEA Grapalat" w:hAnsi="GHEA Grapalat"/>
                <w:sz w:val="20"/>
                <w:lang w:val="hy-AM"/>
              </w:rPr>
              <w:t xml:space="preserve"> С. Агаян</w:t>
            </w:r>
          </w:p>
          <w:p w14:paraId="2AFF4D77" w14:textId="77777777" w:rsidR="009F175A" w:rsidRPr="00B97A8E" w:rsidRDefault="009F175A" w:rsidP="00102C52">
            <w:pPr>
              <w:rPr>
                <w:rFonts w:ascii="GHEA Grapalat" w:hAnsi="GHEA Grapalat"/>
                <w:sz w:val="16"/>
                <w:szCs w:val="16"/>
                <w:lang w:val="af-ZA"/>
              </w:rPr>
            </w:pPr>
          </w:p>
          <w:p w14:paraId="1F4B8CB9" w14:textId="77777777" w:rsidR="009F175A" w:rsidRPr="00B97A8E" w:rsidRDefault="009F175A" w:rsidP="00102C52">
            <w:pPr>
              <w:widowControl w:val="0"/>
              <w:jc w:val="center"/>
              <w:rPr>
                <w:rFonts w:ascii="GHEA Grapalat" w:hAnsi="GHEA Grapalat"/>
                <w:sz w:val="16"/>
                <w:szCs w:val="16"/>
                <w:lang w:val="af-ZA"/>
              </w:rPr>
            </w:pPr>
            <w:r w:rsidRPr="00B97A8E">
              <w:rPr>
                <w:rFonts w:ascii="GHEA Grapalat" w:hAnsi="GHEA Grapalat"/>
                <w:sz w:val="16"/>
                <w:szCs w:val="16"/>
                <w:lang w:val="af-ZA"/>
              </w:rPr>
              <w:t>/подпись/</w:t>
            </w:r>
          </w:p>
          <w:p w14:paraId="30625B6B" w14:textId="77777777" w:rsidR="009F175A" w:rsidRPr="00B97A8E" w:rsidRDefault="009F175A" w:rsidP="00102C52">
            <w:pPr>
              <w:widowControl w:val="0"/>
              <w:jc w:val="center"/>
              <w:rPr>
                <w:rFonts w:ascii="GHEA Grapalat" w:hAnsi="GHEA Grapalat"/>
                <w:sz w:val="22"/>
              </w:rPr>
            </w:pPr>
            <w:r w:rsidRPr="00B97A8E">
              <w:rPr>
                <w:rFonts w:ascii="GHEA Grapalat" w:hAnsi="GHEA Grapalat"/>
                <w:sz w:val="16"/>
                <w:szCs w:val="16"/>
              </w:rPr>
              <w:t>М. П.</w:t>
            </w:r>
          </w:p>
        </w:tc>
        <w:tc>
          <w:tcPr>
            <w:tcW w:w="760" w:type="dxa"/>
          </w:tcPr>
          <w:p w14:paraId="4859D2EA" w14:textId="77777777" w:rsidR="009F175A" w:rsidRPr="00B97A8E" w:rsidRDefault="009F175A" w:rsidP="00102C52">
            <w:pPr>
              <w:widowControl w:val="0"/>
              <w:jc w:val="center"/>
              <w:rPr>
                <w:rFonts w:ascii="GHEA Grapalat" w:hAnsi="GHEA Grapalat"/>
                <w:sz w:val="22"/>
              </w:rPr>
            </w:pPr>
          </w:p>
        </w:tc>
        <w:tc>
          <w:tcPr>
            <w:tcW w:w="4343" w:type="dxa"/>
          </w:tcPr>
          <w:p w14:paraId="38FD39F1" w14:textId="77777777" w:rsidR="009F175A" w:rsidRPr="00B97A8E" w:rsidRDefault="009F175A" w:rsidP="00102C52">
            <w:pPr>
              <w:widowControl w:val="0"/>
              <w:jc w:val="center"/>
              <w:rPr>
                <w:rFonts w:ascii="GHEA Grapalat" w:hAnsi="GHEA Grapalat"/>
                <w:b/>
                <w:sz w:val="22"/>
              </w:rPr>
            </w:pPr>
            <w:r w:rsidRPr="00B97A8E">
              <w:rPr>
                <w:rFonts w:ascii="GHEA Grapalat" w:hAnsi="GHEA Grapalat"/>
                <w:b/>
                <w:sz w:val="22"/>
              </w:rPr>
              <w:t>ПРОДАВЕЦ</w:t>
            </w:r>
          </w:p>
          <w:p w14:paraId="65A4B1B5" w14:textId="77777777" w:rsidR="009F175A" w:rsidRPr="00B97A8E" w:rsidRDefault="009F175A" w:rsidP="00102C52">
            <w:pPr>
              <w:widowControl w:val="0"/>
              <w:jc w:val="center"/>
              <w:rPr>
                <w:rFonts w:ascii="GHEA Grapalat" w:hAnsi="GHEA Grapalat"/>
                <w:b/>
                <w:sz w:val="22"/>
              </w:rPr>
            </w:pPr>
          </w:p>
          <w:p w14:paraId="7A4260D1" w14:textId="77777777" w:rsidR="009F175A" w:rsidRPr="00B97A8E" w:rsidRDefault="009F175A" w:rsidP="00102C52">
            <w:pPr>
              <w:widowControl w:val="0"/>
              <w:jc w:val="center"/>
              <w:rPr>
                <w:rFonts w:ascii="GHEA Grapalat" w:hAnsi="GHEA Grapalat"/>
                <w:b/>
                <w:sz w:val="22"/>
              </w:rPr>
            </w:pPr>
          </w:p>
          <w:p w14:paraId="5F8919A0" w14:textId="77777777" w:rsidR="009F175A" w:rsidRPr="00B97A8E" w:rsidRDefault="009F175A" w:rsidP="00102C52">
            <w:pPr>
              <w:widowControl w:val="0"/>
              <w:jc w:val="center"/>
              <w:rPr>
                <w:rFonts w:ascii="GHEA Grapalat" w:hAnsi="GHEA Grapalat"/>
                <w:b/>
                <w:sz w:val="22"/>
              </w:rPr>
            </w:pPr>
          </w:p>
          <w:p w14:paraId="47AE68FA" w14:textId="77777777" w:rsidR="009F175A" w:rsidRPr="00B97A8E" w:rsidRDefault="009F175A" w:rsidP="00102C52">
            <w:pPr>
              <w:widowControl w:val="0"/>
              <w:jc w:val="center"/>
              <w:rPr>
                <w:rFonts w:ascii="GHEA Grapalat" w:hAnsi="GHEA Grapalat"/>
                <w:sz w:val="22"/>
                <w:lang w:val="en-US"/>
              </w:rPr>
            </w:pPr>
            <w:r w:rsidRPr="00B97A8E">
              <w:rPr>
                <w:rFonts w:ascii="GHEA Grapalat" w:hAnsi="GHEA Grapalat"/>
                <w:sz w:val="22"/>
                <w:lang w:val="en-US"/>
              </w:rPr>
              <w:t>______________________</w:t>
            </w:r>
          </w:p>
          <w:p w14:paraId="08FE2327" w14:textId="77777777" w:rsidR="009F175A" w:rsidRPr="00B97A8E" w:rsidRDefault="009F175A" w:rsidP="00102C52">
            <w:pPr>
              <w:widowControl w:val="0"/>
              <w:jc w:val="center"/>
              <w:rPr>
                <w:rFonts w:ascii="GHEA Grapalat" w:hAnsi="GHEA Grapalat"/>
                <w:sz w:val="14"/>
                <w:szCs w:val="16"/>
              </w:rPr>
            </w:pPr>
            <w:r w:rsidRPr="00B97A8E">
              <w:rPr>
                <w:rFonts w:ascii="GHEA Grapalat" w:hAnsi="GHEA Grapalat"/>
                <w:sz w:val="14"/>
                <w:szCs w:val="16"/>
              </w:rPr>
              <w:t>/подпись/</w:t>
            </w:r>
          </w:p>
          <w:p w14:paraId="18974AF7" w14:textId="77777777" w:rsidR="009F175A" w:rsidRPr="00B97A8E" w:rsidRDefault="009F175A" w:rsidP="00102C52">
            <w:pPr>
              <w:widowControl w:val="0"/>
              <w:jc w:val="center"/>
              <w:rPr>
                <w:rFonts w:ascii="GHEA Grapalat" w:hAnsi="GHEA Grapalat"/>
                <w:sz w:val="22"/>
              </w:rPr>
            </w:pPr>
            <w:r w:rsidRPr="00B97A8E">
              <w:rPr>
                <w:rFonts w:ascii="GHEA Grapalat" w:hAnsi="GHEA Grapalat"/>
                <w:sz w:val="22"/>
              </w:rPr>
              <w:t>М. П.</w:t>
            </w:r>
          </w:p>
        </w:tc>
      </w:tr>
    </w:tbl>
    <w:p w14:paraId="493DBC47" w14:textId="77777777" w:rsidR="000B2899" w:rsidRPr="00B97A8E" w:rsidRDefault="000B2899" w:rsidP="0093221F">
      <w:pPr>
        <w:widowControl w:val="0"/>
        <w:jc w:val="right"/>
        <w:rPr>
          <w:rFonts w:ascii="GHEA Grapalat" w:hAnsi="GHEA Grapalat"/>
          <w:i/>
          <w:sz w:val="20"/>
          <w:szCs w:val="22"/>
        </w:rPr>
      </w:pPr>
    </w:p>
    <w:p w14:paraId="35343619" w14:textId="487F4111" w:rsidR="0093221F" w:rsidRPr="00B97A8E" w:rsidRDefault="000B2899" w:rsidP="002A4B2D">
      <w:pPr>
        <w:ind w:right="378"/>
        <w:jc w:val="right"/>
        <w:rPr>
          <w:rFonts w:ascii="GHEA Grapalat" w:hAnsi="GHEA Grapalat"/>
          <w:i/>
          <w:sz w:val="20"/>
          <w:szCs w:val="22"/>
          <w:lang w:val="hy-AM"/>
        </w:rPr>
      </w:pPr>
      <w:r w:rsidRPr="00B97A8E">
        <w:rPr>
          <w:rFonts w:ascii="GHEA Grapalat" w:hAnsi="GHEA Grapalat"/>
          <w:i/>
          <w:sz w:val="20"/>
          <w:szCs w:val="22"/>
        </w:rPr>
        <w:br w:type="page"/>
      </w:r>
      <w:r w:rsidR="0093221F" w:rsidRPr="00B97A8E">
        <w:rPr>
          <w:rFonts w:ascii="GHEA Grapalat" w:hAnsi="GHEA Grapalat"/>
          <w:i/>
          <w:sz w:val="20"/>
          <w:szCs w:val="22"/>
        </w:rPr>
        <w:lastRenderedPageBreak/>
        <w:t xml:space="preserve">Приложение № </w:t>
      </w:r>
      <w:r w:rsidR="0093221F" w:rsidRPr="00B97A8E">
        <w:rPr>
          <w:rFonts w:ascii="GHEA Grapalat" w:hAnsi="GHEA Grapalat"/>
          <w:i/>
          <w:sz w:val="20"/>
          <w:szCs w:val="22"/>
          <w:lang w:val="hy-AM"/>
        </w:rPr>
        <w:t>1.1</w:t>
      </w:r>
    </w:p>
    <w:p w14:paraId="2F0C3B6B" w14:textId="7853A5F9" w:rsidR="0093221F" w:rsidRPr="00B97A8E" w:rsidRDefault="0093221F" w:rsidP="002A4B2D">
      <w:pPr>
        <w:widowControl w:val="0"/>
        <w:ind w:right="378"/>
        <w:jc w:val="right"/>
        <w:rPr>
          <w:rFonts w:ascii="GHEA Grapalat" w:hAnsi="GHEA Grapalat"/>
          <w:i/>
          <w:sz w:val="20"/>
          <w:szCs w:val="22"/>
        </w:rPr>
      </w:pPr>
      <w:r w:rsidRPr="00B97A8E">
        <w:rPr>
          <w:rFonts w:ascii="GHEA Grapalat" w:hAnsi="GHEA Grapalat"/>
          <w:i/>
          <w:sz w:val="20"/>
          <w:szCs w:val="22"/>
        </w:rPr>
        <w:t xml:space="preserve">к Договору под кодом </w:t>
      </w:r>
      <w:r w:rsidR="00287585" w:rsidRPr="00B97A8E">
        <w:rPr>
          <w:rFonts w:ascii="GHEA Grapalat" w:hAnsi="GHEA Grapalat"/>
          <w:i/>
          <w:sz w:val="20"/>
          <w:szCs w:val="22"/>
          <w:lang w:val="en-US"/>
        </w:rPr>
        <w:t>ԿՀԳԿ</w:t>
      </w:r>
      <w:r w:rsidR="00287585" w:rsidRPr="00B97A8E">
        <w:rPr>
          <w:rFonts w:ascii="GHEA Grapalat" w:hAnsi="GHEA Grapalat"/>
          <w:i/>
          <w:sz w:val="20"/>
          <w:szCs w:val="22"/>
        </w:rPr>
        <w:t>-</w:t>
      </w:r>
      <w:r w:rsidR="00287585" w:rsidRPr="00B97A8E">
        <w:rPr>
          <w:rFonts w:ascii="GHEA Grapalat" w:hAnsi="GHEA Grapalat"/>
          <w:i/>
          <w:sz w:val="20"/>
          <w:szCs w:val="22"/>
          <w:lang w:val="en-US"/>
        </w:rPr>
        <w:t>ԳՀԱՊՁԲ</w:t>
      </w:r>
      <w:r w:rsidR="00287585" w:rsidRPr="00B97A8E">
        <w:rPr>
          <w:rFonts w:ascii="GHEA Grapalat" w:hAnsi="GHEA Grapalat"/>
          <w:i/>
          <w:sz w:val="20"/>
          <w:szCs w:val="22"/>
        </w:rPr>
        <w:t>-25/22</w:t>
      </w:r>
      <w:r w:rsidRPr="00B97A8E">
        <w:rPr>
          <w:rFonts w:ascii="GHEA Grapalat" w:hAnsi="GHEA Grapalat"/>
          <w:i/>
          <w:sz w:val="20"/>
          <w:szCs w:val="22"/>
        </w:rPr>
        <w:br/>
        <w:t>заключенному "</w:t>
      </w:r>
      <w:r w:rsidRPr="00B97A8E">
        <w:rPr>
          <w:rFonts w:ascii="GHEA Grapalat" w:hAnsi="GHEA Grapalat"/>
          <w:i/>
          <w:sz w:val="20"/>
          <w:szCs w:val="22"/>
        </w:rPr>
        <w:tab/>
        <w:t>"</w:t>
      </w:r>
      <w:r w:rsidRPr="00B97A8E">
        <w:rPr>
          <w:rFonts w:ascii="GHEA Grapalat" w:hAnsi="GHEA Grapalat"/>
          <w:i/>
          <w:sz w:val="20"/>
          <w:szCs w:val="22"/>
        </w:rPr>
        <w:tab/>
        <w:t>2025г.</w:t>
      </w:r>
    </w:p>
    <w:p w14:paraId="7A4B0478" w14:textId="77777777" w:rsidR="00BA6773" w:rsidRPr="00B97A8E" w:rsidRDefault="00BA6773" w:rsidP="00BA6773">
      <w:pPr>
        <w:ind w:right="41"/>
        <w:jc w:val="center"/>
        <w:rPr>
          <w:rFonts w:ascii="GHEA Grapalat" w:hAnsi="GHEA Grapalat"/>
          <w:b/>
        </w:rPr>
      </w:pPr>
      <w:r w:rsidRPr="00B97A8E">
        <w:rPr>
          <w:rFonts w:ascii="GHEA Grapalat" w:hAnsi="GHEA Grapalat"/>
          <w:b/>
        </w:rPr>
        <w:t>ПРАЙС-ЛИСТ</w:t>
      </w:r>
    </w:p>
    <w:p w14:paraId="3C684C0E" w14:textId="77777777" w:rsidR="00FA0C04" w:rsidRPr="00B97A8E" w:rsidRDefault="00FA0C04" w:rsidP="00FA0C04">
      <w:pPr>
        <w:tabs>
          <w:tab w:val="left" w:pos="9708"/>
          <w:tab w:val="center" w:pos="11160"/>
        </w:tabs>
        <w:jc w:val="center"/>
        <w:rPr>
          <w:rFonts w:ascii="GHEA Grapalat" w:hAnsi="GHEA Grapalat"/>
          <w:b/>
        </w:rPr>
      </w:pPr>
      <w:r w:rsidRPr="00B97A8E">
        <w:rPr>
          <w:rFonts w:ascii="GHEA Grapalat" w:hAnsi="GHEA Grapalat"/>
          <w:b/>
        </w:rPr>
        <w:t>Необходимы</w:t>
      </w:r>
      <w:r w:rsidRPr="00B97A8E">
        <w:rPr>
          <w:rFonts w:ascii="GHEA Grapalat" w:hAnsi="GHEA Grapalat"/>
          <w:b/>
          <w:lang w:val="hy-AM"/>
        </w:rPr>
        <w:t>х</w:t>
      </w:r>
      <w:r w:rsidRPr="00B97A8E">
        <w:rPr>
          <w:rFonts w:ascii="GHEA Grapalat" w:hAnsi="GHEA Grapalat"/>
          <w:b/>
        </w:rPr>
        <w:t xml:space="preserve"> материал</w:t>
      </w:r>
      <w:r w:rsidRPr="00B97A8E">
        <w:rPr>
          <w:rFonts w:ascii="GHEA Grapalat" w:hAnsi="GHEA Grapalat"/>
          <w:b/>
          <w:lang w:val="hy-AM"/>
        </w:rPr>
        <w:t>ов</w:t>
      </w:r>
      <w:r w:rsidRPr="00B97A8E">
        <w:rPr>
          <w:rFonts w:ascii="GHEA Grapalat" w:hAnsi="GHEA Grapalat"/>
          <w:b/>
        </w:rPr>
        <w:t xml:space="preserve"> для ремонта комнаты</w:t>
      </w:r>
    </w:p>
    <w:p w14:paraId="6EAE710F" w14:textId="035045A7" w:rsidR="0093221F" w:rsidRPr="00B97A8E" w:rsidRDefault="0093221F" w:rsidP="00FE0FBF">
      <w:pPr>
        <w:widowControl w:val="0"/>
        <w:jc w:val="right"/>
        <w:rPr>
          <w:rFonts w:ascii="GHEA Grapalat" w:hAnsi="GHEA Grapalat"/>
          <w:i/>
          <w:sz w:val="2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1957"/>
        <w:gridCol w:w="7041"/>
        <w:gridCol w:w="896"/>
        <w:gridCol w:w="1733"/>
        <w:gridCol w:w="2100"/>
      </w:tblGrid>
      <w:tr w:rsidR="00B97A8E" w:rsidRPr="00B97A8E" w14:paraId="13A56CD2" w14:textId="77777777" w:rsidTr="0046168D">
        <w:trPr>
          <w:trHeight w:val="20"/>
          <w:jc w:val="center"/>
        </w:trPr>
        <w:tc>
          <w:tcPr>
            <w:tcW w:w="479" w:type="dxa"/>
            <w:shd w:val="clear" w:color="auto" w:fill="95B3D7" w:themeFill="accent1" w:themeFillTint="99"/>
            <w:vAlign w:val="center"/>
            <w:hideMark/>
          </w:tcPr>
          <w:p w14:paraId="2669D389" w14:textId="77777777" w:rsidR="001D2398" w:rsidRPr="00B97A8E" w:rsidRDefault="001D2398" w:rsidP="0046168D">
            <w:pPr>
              <w:jc w:val="center"/>
              <w:rPr>
                <w:rFonts w:ascii="GHEA Grapalat" w:hAnsi="GHEA Grapalat"/>
                <w:b/>
                <w:bCs/>
                <w:sz w:val="18"/>
                <w:szCs w:val="18"/>
              </w:rPr>
            </w:pPr>
            <w:bookmarkStart w:id="26" w:name="_Hlk204069921"/>
            <w:r w:rsidRPr="00B97A8E">
              <w:rPr>
                <w:rFonts w:ascii="GHEA Grapalat" w:hAnsi="GHEA Grapalat"/>
                <w:b/>
                <w:bCs/>
                <w:sz w:val="18"/>
                <w:szCs w:val="18"/>
              </w:rPr>
              <w:t>N°</w:t>
            </w:r>
          </w:p>
        </w:tc>
        <w:tc>
          <w:tcPr>
            <w:tcW w:w="1957" w:type="dxa"/>
            <w:shd w:val="clear" w:color="auto" w:fill="95B3D7" w:themeFill="accent1" w:themeFillTint="99"/>
            <w:vAlign w:val="center"/>
            <w:hideMark/>
          </w:tcPr>
          <w:p w14:paraId="44E4F008" w14:textId="77777777" w:rsidR="001D2398" w:rsidRPr="00B97A8E" w:rsidRDefault="001D2398" w:rsidP="0046168D">
            <w:pPr>
              <w:jc w:val="center"/>
              <w:rPr>
                <w:rFonts w:ascii="GHEA Grapalat" w:hAnsi="GHEA Grapalat"/>
                <w:b/>
                <w:bCs/>
                <w:sz w:val="18"/>
                <w:szCs w:val="18"/>
              </w:rPr>
            </w:pPr>
            <w:r w:rsidRPr="00B97A8E">
              <w:rPr>
                <w:rFonts w:ascii="GHEA Grapalat" w:hAnsi="GHEA Grapalat"/>
                <w:b/>
                <w:bCs/>
                <w:sz w:val="18"/>
                <w:szCs w:val="18"/>
              </w:rPr>
              <w:t>Наиме</w:t>
            </w:r>
          </w:p>
          <w:p w14:paraId="1DD944C4" w14:textId="77777777" w:rsidR="001D2398" w:rsidRPr="00B97A8E" w:rsidRDefault="001D2398" w:rsidP="0046168D">
            <w:pPr>
              <w:jc w:val="center"/>
              <w:rPr>
                <w:rFonts w:ascii="GHEA Grapalat" w:hAnsi="GHEA Grapalat"/>
                <w:b/>
                <w:bCs/>
                <w:sz w:val="18"/>
                <w:szCs w:val="18"/>
              </w:rPr>
            </w:pPr>
            <w:r w:rsidRPr="00B97A8E">
              <w:rPr>
                <w:rFonts w:ascii="GHEA Grapalat" w:hAnsi="GHEA Grapalat"/>
                <w:b/>
                <w:bCs/>
                <w:sz w:val="18"/>
                <w:szCs w:val="18"/>
              </w:rPr>
              <w:t>нование</w:t>
            </w:r>
          </w:p>
        </w:tc>
        <w:tc>
          <w:tcPr>
            <w:tcW w:w="7041" w:type="dxa"/>
            <w:shd w:val="clear" w:color="auto" w:fill="95B3D7" w:themeFill="accent1" w:themeFillTint="99"/>
            <w:vAlign w:val="center"/>
            <w:hideMark/>
          </w:tcPr>
          <w:p w14:paraId="332FCF39" w14:textId="77777777" w:rsidR="001D2398" w:rsidRPr="00B97A8E" w:rsidRDefault="001D2398" w:rsidP="0046168D">
            <w:pPr>
              <w:jc w:val="center"/>
              <w:rPr>
                <w:rFonts w:ascii="GHEA Grapalat" w:hAnsi="GHEA Grapalat"/>
                <w:b/>
                <w:bCs/>
                <w:sz w:val="18"/>
                <w:szCs w:val="18"/>
              </w:rPr>
            </w:pPr>
            <w:r w:rsidRPr="00B97A8E">
              <w:rPr>
                <w:rFonts w:ascii="GHEA Grapalat" w:hAnsi="GHEA Grapalat"/>
                <w:b/>
                <w:bCs/>
                <w:sz w:val="18"/>
                <w:szCs w:val="18"/>
              </w:rPr>
              <w:t>Технические характеристики и стандарты</w:t>
            </w:r>
          </w:p>
        </w:tc>
        <w:tc>
          <w:tcPr>
            <w:tcW w:w="896" w:type="dxa"/>
            <w:shd w:val="clear" w:color="auto" w:fill="95B3D7" w:themeFill="accent1" w:themeFillTint="99"/>
            <w:vAlign w:val="center"/>
            <w:hideMark/>
          </w:tcPr>
          <w:p w14:paraId="4C2D8424" w14:textId="77777777" w:rsidR="001D2398" w:rsidRPr="00B97A8E" w:rsidRDefault="001D2398" w:rsidP="0046168D">
            <w:pPr>
              <w:jc w:val="center"/>
              <w:rPr>
                <w:rFonts w:ascii="GHEA Grapalat" w:hAnsi="GHEA Grapalat"/>
                <w:b/>
                <w:bCs/>
                <w:sz w:val="18"/>
                <w:szCs w:val="18"/>
              </w:rPr>
            </w:pPr>
            <w:r w:rsidRPr="00B97A8E">
              <w:rPr>
                <w:rFonts w:ascii="GHEA Grapalat" w:hAnsi="GHEA Grapalat"/>
                <w:b/>
                <w:bCs/>
                <w:sz w:val="18"/>
                <w:szCs w:val="18"/>
              </w:rPr>
              <w:t>е/и</w:t>
            </w:r>
          </w:p>
        </w:tc>
        <w:tc>
          <w:tcPr>
            <w:tcW w:w="1733" w:type="dxa"/>
            <w:shd w:val="clear" w:color="auto" w:fill="95B3D7" w:themeFill="accent1" w:themeFillTint="99"/>
            <w:noWrap/>
            <w:vAlign w:val="center"/>
            <w:hideMark/>
          </w:tcPr>
          <w:p w14:paraId="09332908" w14:textId="77777777" w:rsidR="001D2398" w:rsidRPr="00B97A8E" w:rsidRDefault="001D2398" w:rsidP="0046168D">
            <w:pPr>
              <w:jc w:val="center"/>
              <w:rPr>
                <w:rFonts w:ascii="GHEA Grapalat" w:hAnsi="GHEA Grapalat"/>
                <w:b/>
                <w:bCs/>
                <w:sz w:val="18"/>
                <w:szCs w:val="18"/>
              </w:rPr>
            </w:pPr>
            <w:r w:rsidRPr="00B97A8E">
              <w:rPr>
                <w:rFonts w:ascii="GHEA Grapalat" w:hAnsi="GHEA Grapalat"/>
                <w:b/>
                <w:bCs/>
                <w:sz w:val="18"/>
                <w:szCs w:val="18"/>
              </w:rPr>
              <w:t xml:space="preserve">Общее максимальное количество </w:t>
            </w:r>
          </w:p>
        </w:tc>
        <w:tc>
          <w:tcPr>
            <w:tcW w:w="2100" w:type="dxa"/>
            <w:shd w:val="clear" w:color="auto" w:fill="95B3D7" w:themeFill="accent1" w:themeFillTint="99"/>
            <w:vAlign w:val="center"/>
          </w:tcPr>
          <w:p w14:paraId="0AB9C41E" w14:textId="77777777" w:rsidR="001D2398" w:rsidRPr="00B97A8E" w:rsidRDefault="001D2398" w:rsidP="0046168D">
            <w:pPr>
              <w:jc w:val="center"/>
              <w:rPr>
                <w:rFonts w:ascii="GHEA Grapalat" w:hAnsi="GHEA Grapalat"/>
                <w:b/>
                <w:bCs/>
                <w:sz w:val="18"/>
                <w:szCs w:val="18"/>
              </w:rPr>
            </w:pPr>
            <w:r w:rsidRPr="00B97A8E">
              <w:rPr>
                <w:rFonts w:ascii="GHEA Grapalat" w:hAnsi="GHEA Grapalat"/>
                <w:b/>
                <w:bCs/>
                <w:sz w:val="18"/>
                <w:szCs w:val="18"/>
              </w:rPr>
              <w:t>Максимальная стоимость за единицу /Драмов РА/</w:t>
            </w:r>
          </w:p>
        </w:tc>
      </w:tr>
      <w:tr w:rsidR="00B97A8E" w:rsidRPr="00B97A8E" w14:paraId="36A6946E" w14:textId="77777777" w:rsidTr="0046168D">
        <w:trPr>
          <w:trHeight w:val="20"/>
          <w:jc w:val="center"/>
        </w:trPr>
        <w:tc>
          <w:tcPr>
            <w:tcW w:w="479" w:type="dxa"/>
            <w:vAlign w:val="center"/>
          </w:tcPr>
          <w:p w14:paraId="4C4C776D"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1</w:t>
            </w:r>
          </w:p>
        </w:tc>
        <w:tc>
          <w:tcPr>
            <w:tcW w:w="1957" w:type="dxa"/>
            <w:vAlign w:val="center"/>
          </w:tcPr>
          <w:p w14:paraId="2C8E60D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Металлический лист для крыши</w:t>
            </w:r>
          </w:p>
        </w:tc>
        <w:tc>
          <w:tcPr>
            <w:tcW w:w="7041" w:type="dxa"/>
            <w:vAlign w:val="center"/>
          </w:tcPr>
          <w:p w14:paraId="6D262CE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Металлический лист для крыши:</w:t>
            </w:r>
            <w:r w:rsidRPr="00B97A8E">
              <w:rPr>
                <w:rFonts w:ascii="GHEA Grapalat" w:hAnsi="GHEA Grapalat"/>
                <w:sz w:val="18"/>
                <w:szCs w:val="18"/>
              </w:rPr>
              <w:br/>
              <w:t>оцинкованный, толщиной 0,5 мм. Промежуточный ребристый участок между листами кровли должен составлять максимум 10 см на каждом шаге. Поставка и разгрузка должны быть выполнены по адресу:</w:t>
            </w:r>
            <w:r w:rsidRPr="00B97A8E">
              <w:rPr>
                <w:rFonts w:ascii="GHEA Grapalat" w:hAnsi="GHEA Grapalat"/>
                <w:sz w:val="18"/>
                <w:szCs w:val="18"/>
              </w:rPr>
              <w:br/>
              <w:t>г. Ереван, ул. Паруйр Севак 7,</w:t>
            </w:r>
            <w:r w:rsidRPr="00B97A8E">
              <w:rPr>
                <w:rFonts w:ascii="GHEA Grapalat" w:hAnsi="GHEA Grapalat"/>
                <w:sz w:val="18"/>
                <w:szCs w:val="18"/>
              </w:rPr>
              <w:br/>
              <w:t>в помещениях, согласованных с заказчиком.</w:t>
            </w:r>
          </w:p>
        </w:tc>
        <w:tc>
          <w:tcPr>
            <w:tcW w:w="896" w:type="dxa"/>
            <w:vAlign w:val="center"/>
          </w:tcPr>
          <w:p w14:paraId="6C95DCCE"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r w:rsidRPr="00B97A8E">
              <w:rPr>
                <w:rFonts w:ascii="GHEA Grapalat" w:hAnsi="GHEA Grapalat"/>
                <w:sz w:val="18"/>
                <w:szCs w:val="18"/>
                <w:vertAlign w:val="superscript"/>
              </w:rPr>
              <w:t>2</w:t>
            </w:r>
          </w:p>
        </w:tc>
        <w:tc>
          <w:tcPr>
            <w:tcW w:w="1733" w:type="dxa"/>
            <w:noWrap/>
            <w:vAlign w:val="center"/>
          </w:tcPr>
          <w:p w14:paraId="4C44B5E8"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200</w:t>
            </w:r>
          </w:p>
        </w:tc>
        <w:tc>
          <w:tcPr>
            <w:tcW w:w="2100" w:type="dxa"/>
            <w:tcBorders>
              <w:top w:val="single" w:sz="4" w:space="0" w:color="auto"/>
              <w:left w:val="nil"/>
              <w:bottom w:val="single" w:sz="4" w:space="0" w:color="auto"/>
              <w:right w:val="single" w:sz="4" w:space="0" w:color="auto"/>
            </w:tcBorders>
            <w:vAlign w:val="center"/>
          </w:tcPr>
          <w:p w14:paraId="030374DB" w14:textId="32FEDD10" w:rsidR="001D2398" w:rsidRPr="00B97A8E" w:rsidRDefault="001D2398" w:rsidP="0046168D">
            <w:pPr>
              <w:jc w:val="center"/>
              <w:rPr>
                <w:rFonts w:ascii="GHEA Grapalat" w:hAnsi="GHEA Grapalat"/>
                <w:sz w:val="18"/>
                <w:szCs w:val="18"/>
              </w:rPr>
            </w:pPr>
          </w:p>
        </w:tc>
      </w:tr>
      <w:tr w:rsidR="00B97A8E" w:rsidRPr="00B97A8E" w14:paraId="6A114C91" w14:textId="77777777" w:rsidTr="0046168D">
        <w:trPr>
          <w:trHeight w:val="20"/>
          <w:jc w:val="center"/>
        </w:trPr>
        <w:tc>
          <w:tcPr>
            <w:tcW w:w="479" w:type="dxa"/>
            <w:vAlign w:val="center"/>
          </w:tcPr>
          <w:p w14:paraId="2F991382"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2</w:t>
            </w:r>
          </w:p>
        </w:tc>
        <w:tc>
          <w:tcPr>
            <w:tcW w:w="1957" w:type="dxa"/>
            <w:vAlign w:val="center"/>
          </w:tcPr>
          <w:p w14:paraId="1E8E4103"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Металлический водосточный желоб</w:t>
            </w:r>
          </w:p>
        </w:tc>
        <w:tc>
          <w:tcPr>
            <w:tcW w:w="7041" w:type="dxa"/>
            <w:vAlign w:val="center"/>
          </w:tcPr>
          <w:p w14:paraId="5260E150"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Металлический водосточный желоб для устройства водосбора. Поставка и разгрузка должны быть выполнены по адресу: г. Ереван, ул. Паруйр Севак 7,</w:t>
            </w:r>
            <w:r w:rsidRPr="00B97A8E">
              <w:rPr>
                <w:rFonts w:ascii="GHEA Grapalat" w:hAnsi="GHEA Grapalat"/>
                <w:sz w:val="18"/>
                <w:szCs w:val="18"/>
              </w:rPr>
              <w:br/>
              <w:t>в помещениях, согласованных с заказчиком.</w:t>
            </w:r>
          </w:p>
        </w:tc>
        <w:tc>
          <w:tcPr>
            <w:tcW w:w="896" w:type="dxa"/>
            <w:vAlign w:val="center"/>
          </w:tcPr>
          <w:p w14:paraId="69B09001" w14:textId="77777777" w:rsidR="001D2398" w:rsidRPr="00B97A8E" w:rsidRDefault="001D2398" w:rsidP="0046168D">
            <w:pPr>
              <w:jc w:val="center"/>
              <w:rPr>
                <w:rFonts w:ascii="GHEA Grapalat" w:hAnsi="GHEA Grapalat"/>
                <w:sz w:val="18"/>
                <w:szCs w:val="18"/>
                <w:lang w:val="hy-AM"/>
              </w:rPr>
            </w:pPr>
            <w:r w:rsidRPr="00B97A8E">
              <w:rPr>
                <w:rFonts w:ascii="GHEA Grapalat" w:hAnsi="GHEA Grapalat"/>
                <w:sz w:val="18"/>
                <w:szCs w:val="18"/>
                <w:lang w:val="hy-AM"/>
              </w:rPr>
              <w:t>м</w:t>
            </w:r>
          </w:p>
        </w:tc>
        <w:tc>
          <w:tcPr>
            <w:tcW w:w="1733" w:type="dxa"/>
            <w:noWrap/>
            <w:vAlign w:val="center"/>
          </w:tcPr>
          <w:p w14:paraId="35915D51"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26</w:t>
            </w:r>
          </w:p>
        </w:tc>
        <w:tc>
          <w:tcPr>
            <w:tcW w:w="2100" w:type="dxa"/>
            <w:tcBorders>
              <w:top w:val="single" w:sz="4" w:space="0" w:color="auto"/>
              <w:left w:val="nil"/>
              <w:bottom w:val="single" w:sz="4" w:space="0" w:color="auto"/>
              <w:right w:val="single" w:sz="4" w:space="0" w:color="auto"/>
            </w:tcBorders>
            <w:vAlign w:val="center"/>
          </w:tcPr>
          <w:p w14:paraId="24B5B5EF" w14:textId="7673759E" w:rsidR="001D2398" w:rsidRPr="00B97A8E" w:rsidRDefault="001D2398" w:rsidP="0046168D">
            <w:pPr>
              <w:jc w:val="center"/>
              <w:rPr>
                <w:rFonts w:ascii="GHEA Grapalat" w:hAnsi="GHEA Grapalat"/>
                <w:sz w:val="18"/>
                <w:szCs w:val="18"/>
              </w:rPr>
            </w:pPr>
          </w:p>
        </w:tc>
      </w:tr>
      <w:tr w:rsidR="00B97A8E" w:rsidRPr="00B97A8E" w14:paraId="4E2E2543" w14:textId="77777777" w:rsidTr="0046168D">
        <w:trPr>
          <w:trHeight w:val="97"/>
          <w:jc w:val="center"/>
        </w:trPr>
        <w:tc>
          <w:tcPr>
            <w:tcW w:w="479" w:type="dxa"/>
            <w:vAlign w:val="center"/>
          </w:tcPr>
          <w:p w14:paraId="34B3401A"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3</w:t>
            </w:r>
          </w:p>
        </w:tc>
        <w:tc>
          <w:tcPr>
            <w:tcW w:w="1957" w:type="dxa"/>
            <w:vAlign w:val="center"/>
          </w:tcPr>
          <w:p w14:paraId="5BAEEEB9" w14:textId="77777777" w:rsidR="001D2398" w:rsidRPr="00B97A8E" w:rsidRDefault="001D2398" w:rsidP="0046168D">
            <w:pPr>
              <w:jc w:val="center"/>
              <w:rPr>
                <w:rFonts w:ascii="GHEA Grapalat" w:hAnsi="GHEA Grapalat" w:cs="Calibri"/>
                <w:sz w:val="18"/>
                <w:szCs w:val="18"/>
              </w:rPr>
            </w:pPr>
            <w:r w:rsidRPr="00B97A8E">
              <w:rPr>
                <w:rStyle w:val="Strong"/>
                <w:rFonts w:ascii="GHEA Grapalat" w:hAnsi="GHEA Grapalat"/>
                <w:sz w:val="18"/>
                <w:szCs w:val="18"/>
              </w:rPr>
              <w:t>Металлические сетки</w:t>
            </w:r>
          </w:p>
        </w:tc>
        <w:tc>
          <w:tcPr>
            <w:tcW w:w="7041" w:type="dxa"/>
            <w:vAlign w:val="center"/>
          </w:tcPr>
          <w:p w14:paraId="610921C5"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Сетка 10 × 10 см</w:t>
            </w:r>
            <w:r w:rsidRPr="00B97A8E">
              <w:rPr>
                <w:rFonts w:ascii="GHEA Grapalat" w:hAnsi="GHEA Grapalat"/>
                <w:sz w:val="18"/>
                <w:szCs w:val="18"/>
              </w:rPr>
              <w:br/>
              <w:t>Металлическая сетка для площади 200 м², размер ячейки 10 × 10 см, толщина 3 мм, для выравнивания пола. Поставка и разгрузка должны быть выполнены по адресу: г. Ереван, ул. Паруйр Севак 7,</w:t>
            </w:r>
            <w:r w:rsidRPr="00B97A8E">
              <w:rPr>
                <w:rFonts w:ascii="GHEA Grapalat" w:hAnsi="GHEA Grapalat"/>
                <w:sz w:val="18"/>
                <w:szCs w:val="18"/>
              </w:rPr>
              <w:br/>
              <w:t>в помещениях, согласованных с заказчиком.</w:t>
            </w:r>
          </w:p>
        </w:tc>
        <w:tc>
          <w:tcPr>
            <w:tcW w:w="896" w:type="dxa"/>
            <w:vAlign w:val="center"/>
          </w:tcPr>
          <w:p w14:paraId="3661785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r w:rsidRPr="00B97A8E">
              <w:rPr>
                <w:rFonts w:ascii="GHEA Grapalat" w:hAnsi="GHEA Grapalat"/>
                <w:sz w:val="18"/>
                <w:szCs w:val="18"/>
                <w:vertAlign w:val="superscript"/>
              </w:rPr>
              <w:t>2</w:t>
            </w:r>
          </w:p>
        </w:tc>
        <w:tc>
          <w:tcPr>
            <w:tcW w:w="1733" w:type="dxa"/>
            <w:noWrap/>
            <w:vAlign w:val="center"/>
          </w:tcPr>
          <w:p w14:paraId="54530337"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200</w:t>
            </w:r>
          </w:p>
        </w:tc>
        <w:tc>
          <w:tcPr>
            <w:tcW w:w="2100" w:type="dxa"/>
            <w:tcBorders>
              <w:top w:val="single" w:sz="4" w:space="0" w:color="auto"/>
              <w:left w:val="nil"/>
              <w:bottom w:val="single" w:sz="4" w:space="0" w:color="auto"/>
              <w:right w:val="single" w:sz="4" w:space="0" w:color="auto"/>
            </w:tcBorders>
            <w:vAlign w:val="center"/>
          </w:tcPr>
          <w:p w14:paraId="0FAF2BC0" w14:textId="46742130" w:rsidR="001D2398" w:rsidRPr="00B97A8E" w:rsidRDefault="001D2398" w:rsidP="0046168D">
            <w:pPr>
              <w:jc w:val="center"/>
              <w:rPr>
                <w:rFonts w:ascii="GHEA Grapalat" w:hAnsi="GHEA Grapalat"/>
                <w:sz w:val="18"/>
                <w:szCs w:val="18"/>
              </w:rPr>
            </w:pPr>
          </w:p>
        </w:tc>
      </w:tr>
      <w:tr w:rsidR="00B97A8E" w:rsidRPr="00B97A8E" w14:paraId="68D998DB" w14:textId="77777777" w:rsidTr="0046168D">
        <w:trPr>
          <w:trHeight w:val="20"/>
          <w:jc w:val="center"/>
        </w:trPr>
        <w:tc>
          <w:tcPr>
            <w:tcW w:w="479" w:type="dxa"/>
            <w:vAlign w:val="center"/>
          </w:tcPr>
          <w:p w14:paraId="5B58643D"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4</w:t>
            </w:r>
          </w:p>
        </w:tc>
        <w:tc>
          <w:tcPr>
            <w:tcW w:w="1957" w:type="dxa"/>
            <w:vAlign w:val="center"/>
          </w:tcPr>
          <w:p w14:paraId="690A5D63" w14:textId="77777777" w:rsidR="001D2398" w:rsidRPr="00B97A8E" w:rsidRDefault="001D2398" w:rsidP="0046168D">
            <w:pPr>
              <w:jc w:val="center"/>
              <w:rPr>
                <w:rFonts w:ascii="GHEA Grapalat" w:hAnsi="GHEA Grapalat" w:cs="Calibri"/>
                <w:sz w:val="18"/>
                <w:szCs w:val="18"/>
              </w:rPr>
            </w:pPr>
            <w:r w:rsidRPr="00B97A8E">
              <w:rPr>
                <w:rStyle w:val="Strong"/>
                <w:rFonts w:ascii="GHEA Grapalat" w:hAnsi="GHEA Grapalat"/>
                <w:sz w:val="18"/>
                <w:szCs w:val="18"/>
              </w:rPr>
              <w:t>Щебень</w:t>
            </w:r>
          </w:p>
        </w:tc>
        <w:tc>
          <w:tcPr>
            <w:tcW w:w="7041" w:type="dxa"/>
            <w:vAlign w:val="center"/>
          </w:tcPr>
          <w:p w14:paraId="4DAD8804"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Базальт, 3 см. Поставка и разгрузка должны быть выполнены по адресу:</w:t>
            </w:r>
            <w:r w:rsidRPr="00B97A8E">
              <w:rPr>
                <w:rFonts w:ascii="GHEA Grapalat" w:hAnsi="GHEA Grapalat"/>
                <w:sz w:val="18"/>
                <w:szCs w:val="18"/>
              </w:rPr>
              <w:br/>
              <w:t>г. Ереван, ул. Паруйр Севак 7, в местах, согласованных с заказчиком.</w:t>
            </w:r>
          </w:p>
        </w:tc>
        <w:tc>
          <w:tcPr>
            <w:tcW w:w="896" w:type="dxa"/>
            <w:vAlign w:val="center"/>
          </w:tcPr>
          <w:p w14:paraId="1547CE42"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м³</w:t>
            </w:r>
          </w:p>
        </w:tc>
        <w:tc>
          <w:tcPr>
            <w:tcW w:w="1733" w:type="dxa"/>
            <w:noWrap/>
            <w:vAlign w:val="center"/>
          </w:tcPr>
          <w:p w14:paraId="7EC0746B"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6</w:t>
            </w:r>
          </w:p>
        </w:tc>
        <w:tc>
          <w:tcPr>
            <w:tcW w:w="2100" w:type="dxa"/>
            <w:tcBorders>
              <w:top w:val="single" w:sz="4" w:space="0" w:color="auto"/>
              <w:left w:val="nil"/>
              <w:bottom w:val="single" w:sz="4" w:space="0" w:color="auto"/>
              <w:right w:val="single" w:sz="4" w:space="0" w:color="auto"/>
            </w:tcBorders>
            <w:vAlign w:val="center"/>
          </w:tcPr>
          <w:p w14:paraId="383F20C9" w14:textId="702A12C4" w:rsidR="001D2398" w:rsidRPr="00B97A8E" w:rsidRDefault="001D2398" w:rsidP="0046168D">
            <w:pPr>
              <w:jc w:val="center"/>
              <w:rPr>
                <w:rFonts w:ascii="GHEA Grapalat" w:hAnsi="GHEA Grapalat"/>
                <w:sz w:val="18"/>
                <w:szCs w:val="18"/>
              </w:rPr>
            </w:pPr>
          </w:p>
        </w:tc>
      </w:tr>
      <w:tr w:rsidR="00B97A8E" w:rsidRPr="00B97A8E" w14:paraId="4A9952C4" w14:textId="77777777" w:rsidTr="0046168D">
        <w:trPr>
          <w:trHeight w:val="189"/>
          <w:jc w:val="center"/>
        </w:trPr>
        <w:tc>
          <w:tcPr>
            <w:tcW w:w="479" w:type="dxa"/>
            <w:vAlign w:val="center"/>
          </w:tcPr>
          <w:p w14:paraId="7ECA0197"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5</w:t>
            </w:r>
          </w:p>
        </w:tc>
        <w:tc>
          <w:tcPr>
            <w:tcW w:w="1957" w:type="dxa"/>
            <w:vAlign w:val="center"/>
          </w:tcPr>
          <w:p w14:paraId="26ABFD9C"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Доска</w:t>
            </w:r>
          </w:p>
        </w:tc>
        <w:tc>
          <w:tcPr>
            <w:tcW w:w="7041" w:type="dxa"/>
            <w:vAlign w:val="center"/>
          </w:tcPr>
          <w:p w14:paraId="2F2D17F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Доски для кровельного покрытия</w:t>
            </w:r>
            <w:r w:rsidRPr="00B97A8E">
              <w:rPr>
                <w:rFonts w:ascii="GHEA Grapalat" w:hAnsi="GHEA Grapalat"/>
                <w:sz w:val="18"/>
                <w:szCs w:val="18"/>
              </w:rPr>
              <w:br/>
              <w:t>Размеры: 10 Л × 3 Б × 6 Е, 50 штук (или доски, объем около 0,9 м³). Доска длиной 6 м, сечением 3 см × 10 см, первого сорта, из качественной древесины (сосна, ель). Поставка и разгрузка должны быть выполнены по адресу: г. Ереван, ул. Паруйр Севак 7, в помещениях, согласованных с заказчиком.</w:t>
            </w:r>
          </w:p>
        </w:tc>
        <w:tc>
          <w:tcPr>
            <w:tcW w:w="896" w:type="dxa"/>
            <w:vAlign w:val="center"/>
          </w:tcPr>
          <w:p w14:paraId="6FFD7E2D"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м³</w:t>
            </w:r>
          </w:p>
        </w:tc>
        <w:tc>
          <w:tcPr>
            <w:tcW w:w="1733" w:type="dxa"/>
            <w:noWrap/>
            <w:vAlign w:val="center"/>
          </w:tcPr>
          <w:p w14:paraId="6ADE7291"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0,9</w:t>
            </w:r>
          </w:p>
        </w:tc>
        <w:tc>
          <w:tcPr>
            <w:tcW w:w="2100" w:type="dxa"/>
            <w:tcBorders>
              <w:top w:val="single" w:sz="4" w:space="0" w:color="auto"/>
              <w:left w:val="nil"/>
              <w:bottom w:val="single" w:sz="4" w:space="0" w:color="auto"/>
              <w:right w:val="single" w:sz="4" w:space="0" w:color="auto"/>
            </w:tcBorders>
            <w:vAlign w:val="center"/>
          </w:tcPr>
          <w:p w14:paraId="72DE0601" w14:textId="191ECB5D" w:rsidR="001D2398" w:rsidRPr="00B97A8E" w:rsidRDefault="001D2398" w:rsidP="0046168D">
            <w:pPr>
              <w:jc w:val="center"/>
              <w:rPr>
                <w:rFonts w:ascii="GHEA Grapalat" w:hAnsi="GHEA Grapalat"/>
                <w:sz w:val="18"/>
                <w:szCs w:val="18"/>
              </w:rPr>
            </w:pPr>
          </w:p>
        </w:tc>
      </w:tr>
      <w:tr w:rsidR="00B97A8E" w:rsidRPr="00B97A8E" w14:paraId="49FB150A" w14:textId="77777777" w:rsidTr="0046168D">
        <w:trPr>
          <w:trHeight w:val="20"/>
          <w:jc w:val="center"/>
        </w:trPr>
        <w:tc>
          <w:tcPr>
            <w:tcW w:w="479" w:type="dxa"/>
            <w:vAlign w:val="center"/>
          </w:tcPr>
          <w:p w14:paraId="77091386"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6</w:t>
            </w:r>
          </w:p>
        </w:tc>
        <w:tc>
          <w:tcPr>
            <w:tcW w:w="1957" w:type="dxa"/>
            <w:vAlign w:val="center"/>
          </w:tcPr>
          <w:p w14:paraId="323EF238"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Опоры (стойки) для кровельного покрытия</w:t>
            </w:r>
          </w:p>
        </w:tc>
        <w:tc>
          <w:tcPr>
            <w:tcW w:w="7041" w:type="dxa"/>
            <w:vAlign w:val="center"/>
          </w:tcPr>
          <w:p w14:paraId="33DF0F9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Доска строганная</w:t>
            </w:r>
            <w:r w:rsidRPr="00B97A8E">
              <w:rPr>
                <w:rFonts w:ascii="GHEA Grapalat" w:hAnsi="GHEA Grapalat"/>
                <w:sz w:val="18"/>
                <w:szCs w:val="18"/>
              </w:rPr>
              <w:br/>
              <w:t>Размеры: 10 Л × 7 Б × 6 Е, 25 штук (или 0,018 × 25 штук = 0,45 м³). Предназначена для использования под кровельное покрытие в качестве опор, первого сорта, из качественной древесины (сосна, ель).</w:t>
            </w:r>
          </w:p>
        </w:tc>
        <w:tc>
          <w:tcPr>
            <w:tcW w:w="896" w:type="dxa"/>
            <w:vAlign w:val="center"/>
          </w:tcPr>
          <w:p w14:paraId="0F668F2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м³</w:t>
            </w:r>
          </w:p>
        </w:tc>
        <w:tc>
          <w:tcPr>
            <w:tcW w:w="1733" w:type="dxa"/>
            <w:noWrap/>
            <w:vAlign w:val="center"/>
          </w:tcPr>
          <w:p w14:paraId="6C8F20A3"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0,45</w:t>
            </w:r>
          </w:p>
        </w:tc>
        <w:tc>
          <w:tcPr>
            <w:tcW w:w="2100" w:type="dxa"/>
            <w:tcBorders>
              <w:top w:val="single" w:sz="4" w:space="0" w:color="auto"/>
              <w:left w:val="nil"/>
              <w:bottom w:val="single" w:sz="4" w:space="0" w:color="auto"/>
              <w:right w:val="single" w:sz="4" w:space="0" w:color="auto"/>
            </w:tcBorders>
            <w:vAlign w:val="center"/>
          </w:tcPr>
          <w:p w14:paraId="49E3FA03" w14:textId="4D6C6076" w:rsidR="001D2398" w:rsidRPr="00B97A8E" w:rsidRDefault="001D2398" w:rsidP="0046168D">
            <w:pPr>
              <w:jc w:val="center"/>
              <w:rPr>
                <w:rFonts w:ascii="GHEA Grapalat" w:hAnsi="GHEA Grapalat"/>
                <w:sz w:val="18"/>
                <w:szCs w:val="18"/>
              </w:rPr>
            </w:pPr>
          </w:p>
        </w:tc>
      </w:tr>
      <w:tr w:rsidR="00B97A8E" w:rsidRPr="00B97A8E" w14:paraId="394668F9" w14:textId="77777777" w:rsidTr="0046168D">
        <w:trPr>
          <w:trHeight w:val="20"/>
          <w:jc w:val="center"/>
        </w:trPr>
        <w:tc>
          <w:tcPr>
            <w:tcW w:w="479" w:type="dxa"/>
            <w:vAlign w:val="center"/>
          </w:tcPr>
          <w:p w14:paraId="4062F334"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7</w:t>
            </w:r>
          </w:p>
        </w:tc>
        <w:tc>
          <w:tcPr>
            <w:tcW w:w="1957" w:type="dxa"/>
            <w:vAlign w:val="center"/>
          </w:tcPr>
          <w:p w14:paraId="2F18F22D"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Пеноплекс</w:t>
            </w:r>
          </w:p>
        </w:tc>
        <w:tc>
          <w:tcPr>
            <w:tcW w:w="7041" w:type="dxa"/>
            <w:vAlign w:val="center"/>
          </w:tcPr>
          <w:p w14:paraId="6B0F6B7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Теплоизоляционный слой для крыши — Пеноплекс, толщиной 5 см.</w:t>
            </w:r>
          </w:p>
        </w:tc>
        <w:tc>
          <w:tcPr>
            <w:tcW w:w="896" w:type="dxa"/>
            <w:vAlign w:val="center"/>
          </w:tcPr>
          <w:p w14:paraId="499B444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r w:rsidRPr="00B97A8E">
              <w:rPr>
                <w:rFonts w:ascii="GHEA Grapalat" w:hAnsi="GHEA Grapalat"/>
                <w:sz w:val="18"/>
                <w:szCs w:val="18"/>
                <w:vertAlign w:val="superscript"/>
              </w:rPr>
              <w:t>2</w:t>
            </w:r>
          </w:p>
        </w:tc>
        <w:tc>
          <w:tcPr>
            <w:tcW w:w="1733" w:type="dxa"/>
            <w:noWrap/>
            <w:vAlign w:val="center"/>
          </w:tcPr>
          <w:p w14:paraId="6497DFC3"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160</w:t>
            </w:r>
          </w:p>
        </w:tc>
        <w:tc>
          <w:tcPr>
            <w:tcW w:w="2100" w:type="dxa"/>
            <w:tcBorders>
              <w:top w:val="single" w:sz="4" w:space="0" w:color="auto"/>
              <w:left w:val="nil"/>
              <w:bottom w:val="single" w:sz="4" w:space="0" w:color="auto"/>
              <w:right w:val="single" w:sz="4" w:space="0" w:color="auto"/>
            </w:tcBorders>
            <w:vAlign w:val="center"/>
          </w:tcPr>
          <w:p w14:paraId="317038F9" w14:textId="51BD791D" w:rsidR="001D2398" w:rsidRPr="00B97A8E" w:rsidRDefault="001D2398" w:rsidP="0046168D">
            <w:pPr>
              <w:jc w:val="center"/>
              <w:rPr>
                <w:rFonts w:ascii="GHEA Grapalat" w:hAnsi="GHEA Grapalat"/>
                <w:sz w:val="18"/>
                <w:szCs w:val="18"/>
              </w:rPr>
            </w:pPr>
          </w:p>
        </w:tc>
      </w:tr>
      <w:tr w:rsidR="00B97A8E" w:rsidRPr="00B97A8E" w14:paraId="0CD4A21D" w14:textId="77777777" w:rsidTr="0046168D">
        <w:trPr>
          <w:trHeight w:val="20"/>
          <w:jc w:val="center"/>
        </w:trPr>
        <w:tc>
          <w:tcPr>
            <w:tcW w:w="479" w:type="dxa"/>
            <w:vAlign w:val="center"/>
          </w:tcPr>
          <w:p w14:paraId="5D35DAFE"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8</w:t>
            </w:r>
          </w:p>
        </w:tc>
        <w:tc>
          <w:tcPr>
            <w:tcW w:w="1957" w:type="dxa"/>
            <w:vAlign w:val="center"/>
          </w:tcPr>
          <w:p w14:paraId="761F2780"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Саморез для крыши / кровельный саморез</w:t>
            </w:r>
          </w:p>
        </w:tc>
        <w:tc>
          <w:tcPr>
            <w:tcW w:w="7041" w:type="dxa"/>
            <w:vAlign w:val="center"/>
          </w:tcPr>
          <w:p w14:paraId="243B428D"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Саморез для крыши 5 см</w:t>
            </w:r>
            <w:r w:rsidRPr="00B97A8E">
              <w:rPr>
                <w:rFonts w:ascii="GHEA Grapalat" w:hAnsi="GHEA Grapalat"/>
                <w:sz w:val="18"/>
                <w:szCs w:val="18"/>
              </w:rPr>
              <w:br/>
              <w:t>Самосверлящий кровельный саморез (крышный шуруп) для крепления металлических или других кровельных покрытий к деревянным или металлическим конструкциям.</w:t>
            </w:r>
            <w:r w:rsidRPr="00B97A8E">
              <w:rPr>
                <w:rFonts w:ascii="GHEA Grapalat" w:hAnsi="GHEA Grapalat"/>
                <w:sz w:val="18"/>
                <w:szCs w:val="18"/>
              </w:rPr>
              <w:br/>
              <w:t>Обязательно должен иметь резиновую прокладку (EPDM), обеспечивающую герметичность.</w:t>
            </w:r>
          </w:p>
        </w:tc>
        <w:tc>
          <w:tcPr>
            <w:tcW w:w="896" w:type="dxa"/>
            <w:vAlign w:val="center"/>
          </w:tcPr>
          <w:p w14:paraId="1074E82D"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6FFBCEBA"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1300</w:t>
            </w:r>
          </w:p>
        </w:tc>
        <w:tc>
          <w:tcPr>
            <w:tcW w:w="2100" w:type="dxa"/>
            <w:tcBorders>
              <w:top w:val="single" w:sz="4" w:space="0" w:color="auto"/>
              <w:left w:val="nil"/>
              <w:bottom w:val="single" w:sz="4" w:space="0" w:color="auto"/>
              <w:right w:val="single" w:sz="4" w:space="0" w:color="auto"/>
            </w:tcBorders>
            <w:vAlign w:val="center"/>
          </w:tcPr>
          <w:p w14:paraId="2A36A13E" w14:textId="6CDC3D1A" w:rsidR="001D2398" w:rsidRPr="00B97A8E" w:rsidRDefault="001D2398" w:rsidP="0046168D">
            <w:pPr>
              <w:jc w:val="center"/>
              <w:rPr>
                <w:rFonts w:ascii="GHEA Grapalat" w:hAnsi="GHEA Grapalat"/>
                <w:sz w:val="18"/>
                <w:szCs w:val="18"/>
              </w:rPr>
            </w:pPr>
          </w:p>
        </w:tc>
      </w:tr>
      <w:tr w:rsidR="00B97A8E" w:rsidRPr="00B97A8E" w14:paraId="0749DE46" w14:textId="77777777" w:rsidTr="0046168D">
        <w:trPr>
          <w:trHeight w:val="20"/>
          <w:jc w:val="center"/>
        </w:trPr>
        <w:tc>
          <w:tcPr>
            <w:tcW w:w="479" w:type="dxa"/>
            <w:vAlign w:val="center"/>
          </w:tcPr>
          <w:p w14:paraId="545BFD2A"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lastRenderedPageBreak/>
              <w:t>9</w:t>
            </w:r>
          </w:p>
        </w:tc>
        <w:tc>
          <w:tcPr>
            <w:tcW w:w="1957" w:type="dxa"/>
            <w:vAlign w:val="center"/>
          </w:tcPr>
          <w:p w14:paraId="680C0ACC"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Саморез для крыши / кровельный саморез</w:t>
            </w:r>
          </w:p>
        </w:tc>
        <w:tc>
          <w:tcPr>
            <w:tcW w:w="7041" w:type="dxa"/>
            <w:vAlign w:val="center"/>
          </w:tcPr>
          <w:p w14:paraId="31072C72"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Саморез для крыши 3 см</w:t>
            </w:r>
            <w:r w:rsidRPr="00B97A8E">
              <w:rPr>
                <w:rFonts w:ascii="GHEA Grapalat" w:hAnsi="GHEA Grapalat"/>
                <w:sz w:val="18"/>
                <w:szCs w:val="18"/>
              </w:rPr>
              <w:br/>
              <w:t>Самосверлящий кровельный саморез (крышный шуруп) для крепления металлических или других кровельных покрытий к деревянным или металлическим конструкциям.</w:t>
            </w:r>
            <w:r w:rsidRPr="00B97A8E">
              <w:rPr>
                <w:rFonts w:ascii="GHEA Grapalat" w:hAnsi="GHEA Grapalat"/>
                <w:sz w:val="18"/>
                <w:szCs w:val="18"/>
              </w:rPr>
              <w:br/>
              <w:t>Обязательно должен иметь резиновую прокладку (EPDM), обеспечивающую герметичность.</w:t>
            </w:r>
          </w:p>
        </w:tc>
        <w:tc>
          <w:tcPr>
            <w:tcW w:w="896" w:type="dxa"/>
            <w:vAlign w:val="center"/>
          </w:tcPr>
          <w:p w14:paraId="7B40E04F"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02EA412C"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rPr>
              <w:t>1000</w:t>
            </w:r>
          </w:p>
        </w:tc>
        <w:tc>
          <w:tcPr>
            <w:tcW w:w="2100" w:type="dxa"/>
            <w:tcBorders>
              <w:top w:val="single" w:sz="4" w:space="0" w:color="auto"/>
              <w:left w:val="nil"/>
              <w:bottom w:val="single" w:sz="4" w:space="0" w:color="auto"/>
              <w:right w:val="single" w:sz="4" w:space="0" w:color="auto"/>
            </w:tcBorders>
            <w:vAlign w:val="center"/>
          </w:tcPr>
          <w:p w14:paraId="6FD2DBDF" w14:textId="5820FA0B" w:rsidR="001D2398" w:rsidRPr="00B97A8E" w:rsidRDefault="001D2398" w:rsidP="0046168D">
            <w:pPr>
              <w:jc w:val="center"/>
              <w:rPr>
                <w:rFonts w:ascii="GHEA Grapalat" w:hAnsi="GHEA Grapalat"/>
                <w:sz w:val="18"/>
                <w:szCs w:val="18"/>
              </w:rPr>
            </w:pPr>
          </w:p>
        </w:tc>
      </w:tr>
      <w:tr w:rsidR="00B97A8E" w:rsidRPr="00B97A8E" w14:paraId="4565BC1B" w14:textId="77777777" w:rsidTr="0046168D">
        <w:trPr>
          <w:trHeight w:val="20"/>
          <w:jc w:val="center"/>
        </w:trPr>
        <w:tc>
          <w:tcPr>
            <w:tcW w:w="479" w:type="dxa"/>
            <w:vAlign w:val="center"/>
          </w:tcPr>
          <w:p w14:paraId="37E0C8F8"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10</w:t>
            </w:r>
          </w:p>
        </w:tc>
        <w:tc>
          <w:tcPr>
            <w:tcW w:w="1957" w:type="dxa"/>
            <w:vAlign w:val="center"/>
          </w:tcPr>
          <w:p w14:paraId="458AAC02" w14:textId="77777777" w:rsidR="001D2398" w:rsidRPr="00B97A8E" w:rsidRDefault="001D2398" w:rsidP="0046168D">
            <w:pPr>
              <w:jc w:val="center"/>
              <w:rPr>
                <w:rFonts w:ascii="GHEA Grapalat" w:hAnsi="GHEA Grapalat" w:cs="Calibri"/>
                <w:sz w:val="18"/>
                <w:szCs w:val="18"/>
              </w:rPr>
            </w:pPr>
            <w:r w:rsidRPr="00B97A8E">
              <w:rPr>
                <w:rStyle w:val="Strong"/>
                <w:rFonts w:ascii="GHEA Grapalat" w:hAnsi="GHEA Grapalat"/>
                <w:sz w:val="18"/>
                <w:szCs w:val="18"/>
              </w:rPr>
              <w:t>Саморез для профилей гипсокартона</w:t>
            </w:r>
          </w:p>
        </w:tc>
        <w:tc>
          <w:tcPr>
            <w:tcW w:w="7041" w:type="dxa"/>
            <w:vAlign w:val="center"/>
          </w:tcPr>
          <w:p w14:paraId="73F5A15D"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«Семчка» Саморез 4,2 × 13</w:t>
            </w:r>
            <w:r w:rsidRPr="00B97A8E">
              <w:rPr>
                <w:rFonts w:ascii="GHEA Grapalat" w:hAnsi="GHEA Grapalat"/>
                <w:sz w:val="18"/>
                <w:szCs w:val="18"/>
              </w:rPr>
              <w:br/>
              <w:t>Саморез для профилей гипсокартона.</w:t>
            </w:r>
          </w:p>
        </w:tc>
        <w:tc>
          <w:tcPr>
            <w:tcW w:w="896" w:type="dxa"/>
            <w:vAlign w:val="center"/>
          </w:tcPr>
          <w:p w14:paraId="313C686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757E9F9E"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1000</w:t>
            </w:r>
          </w:p>
        </w:tc>
        <w:tc>
          <w:tcPr>
            <w:tcW w:w="2100" w:type="dxa"/>
            <w:tcBorders>
              <w:top w:val="single" w:sz="4" w:space="0" w:color="auto"/>
              <w:left w:val="nil"/>
              <w:bottom w:val="single" w:sz="4" w:space="0" w:color="auto"/>
              <w:right w:val="single" w:sz="4" w:space="0" w:color="auto"/>
            </w:tcBorders>
            <w:vAlign w:val="center"/>
          </w:tcPr>
          <w:p w14:paraId="15BE6CEF" w14:textId="04254B8C" w:rsidR="001D2398" w:rsidRPr="00B97A8E" w:rsidRDefault="001D2398" w:rsidP="0046168D">
            <w:pPr>
              <w:jc w:val="center"/>
              <w:rPr>
                <w:rFonts w:ascii="GHEA Grapalat" w:hAnsi="GHEA Grapalat"/>
                <w:sz w:val="18"/>
                <w:szCs w:val="18"/>
              </w:rPr>
            </w:pPr>
          </w:p>
        </w:tc>
      </w:tr>
      <w:tr w:rsidR="00B97A8E" w:rsidRPr="00B97A8E" w14:paraId="0853BA67" w14:textId="77777777" w:rsidTr="0046168D">
        <w:trPr>
          <w:trHeight w:val="20"/>
          <w:jc w:val="center"/>
        </w:trPr>
        <w:tc>
          <w:tcPr>
            <w:tcW w:w="479" w:type="dxa"/>
            <w:vAlign w:val="center"/>
          </w:tcPr>
          <w:p w14:paraId="6AEE22E2" w14:textId="77777777" w:rsidR="001D2398" w:rsidRPr="00B97A8E" w:rsidRDefault="001D2398" w:rsidP="0046168D">
            <w:pPr>
              <w:jc w:val="center"/>
              <w:rPr>
                <w:rFonts w:ascii="GHEA Grapalat" w:hAnsi="GHEA Grapalat"/>
                <w:sz w:val="18"/>
                <w:szCs w:val="18"/>
                <w:lang w:val="hy-AM"/>
              </w:rPr>
            </w:pPr>
            <w:r w:rsidRPr="00B97A8E">
              <w:rPr>
                <w:rFonts w:ascii="GHEA Grapalat" w:hAnsi="GHEA Grapalat" w:cs="Calibri"/>
                <w:sz w:val="18"/>
                <w:szCs w:val="18"/>
              </w:rPr>
              <w:t>11</w:t>
            </w:r>
          </w:p>
        </w:tc>
        <w:tc>
          <w:tcPr>
            <w:tcW w:w="1957" w:type="dxa"/>
            <w:vAlign w:val="center"/>
          </w:tcPr>
          <w:p w14:paraId="4CBD3874"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Саморез для гипсокартона</w:t>
            </w:r>
          </w:p>
        </w:tc>
        <w:tc>
          <w:tcPr>
            <w:tcW w:w="7041" w:type="dxa"/>
            <w:vAlign w:val="center"/>
          </w:tcPr>
          <w:p w14:paraId="122B99D4"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Саморезы для крепления гипсокартона</w:t>
            </w:r>
            <w:r w:rsidRPr="00B97A8E">
              <w:rPr>
                <w:rFonts w:ascii="GHEA Grapalat" w:hAnsi="GHEA Grapalat"/>
                <w:sz w:val="18"/>
                <w:szCs w:val="18"/>
              </w:rPr>
              <w:br/>
              <w:t>Черные, фосфатированные самонарезающие саморезы для крепления листов гипсокартона к металлическим профилям.</w:t>
            </w:r>
            <w:r w:rsidRPr="00B97A8E">
              <w:rPr>
                <w:rFonts w:ascii="GHEA Grapalat" w:hAnsi="GHEA Grapalat"/>
                <w:sz w:val="18"/>
                <w:szCs w:val="18"/>
              </w:rPr>
              <w:br/>
              <w:t>Должны иметь частую нарезку (для металла) и конусообразную головку.</w:t>
            </w:r>
          </w:p>
        </w:tc>
        <w:tc>
          <w:tcPr>
            <w:tcW w:w="896" w:type="dxa"/>
            <w:vAlign w:val="center"/>
          </w:tcPr>
          <w:p w14:paraId="2DB90BC5"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2F054F6C"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2000</w:t>
            </w:r>
          </w:p>
        </w:tc>
        <w:tc>
          <w:tcPr>
            <w:tcW w:w="2100" w:type="dxa"/>
            <w:tcBorders>
              <w:top w:val="single" w:sz="4" w:space="0" w:color="auto"/>
              <w:left w:val="nil"/>
              <w:bottom w:val="single" w:sz="4" w:space="0" w:color="auto"/>
              <w:right w:val="single" w:sz="4" w:space="0" w:color="auto"/>
            </w:tcBorders>
            <w:vAlign w:val="center"/>
          </w:tcPr>
          <w:p w14:paraId="79C4A751" w14:textId="25CFDB48" w:rsidR="001D2398" w:rsidRPr="00B97A8E" w:rsidRDefault="001D2398" w:rsidP="0046168D">
            <w:pPr>
              <w:jc w:val="center"/>
              <w:rPr>
                <w:rFonts w:ascii="GHEA Grapalat" w:hAnsi="GHEA Grapalat"/>
                <w:sz w:val="18"/>
                <w:szCs w:val="18"/>
              </w:rPr>
            </w:pPr>
          </w:p>
        </w:tc>
      </w:tr>
      <w:tr w:rsidR="00B97A8E" w:rsidRPr="00B97A8E" w14:paraId="4FA02E87" w14:textId="77777777" w:rsidTr="0046168D">
        <w:trPr>
          <w:trHeight w:val="20"/>
          <w:jc w:val="center"/>
        </w:trPr>
        <w:tc>
          <w:tcPr>
            <w:tcW w:w="479" w:type="dxa"/>
            <w:vAlign w:val="center"/>
          </w:tcPr>
          <w:p w14:paraId="0F22AB28" w14:textId="77777777" w:rsidR="001D2398" w:rsidRPr="00B97A8E" w:rsidRDefault="001D2398" w:rsidP="0046168D">
            <w:pPr>
              <w:jc w:val="center"/>
              <w:rPr>
                <w:rFonts w:ascii="GHEA Grapalat" w:hAnsi="GHEA Grapalat"/>
                <w:sz w:val="18"/>
                <w:szCs w:val="18"/>
                <w:lang w:val="hy-AM"/>
              </w:rPr>
            </w:pPr>
            <w:r w:rsidRPr="00B97A8E">
              <w:rPr>
                <w:rFonts w:ascii="GHEA Grapalat" w:hAnsi="GHEA Grapalat" w:cs="Calibri"/>
                <w:sz w:val="18"/>
                <w:szCs w:val="18"/>
              </w:rPr>
              <w:t>12</w:t>
            </w:r>
          </w:p>
        </w:tc>
        <w:tc>
          <w:tcPr>
            <w:tcW w:w="1957" w:type="dxa"/>
            <w:vAlign w:val="center"/>
          </w:tcPr>
          <w:p w14:paraId="400CD7AD"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Саморез с дюбелем</w:t>
            </w:r>
          </w:p>
        </w:tc>
        <w:tc>
          <w:tcPr>
            <w:tcW w:w="7041" w:type="dxa"/>
            <w:vAlign w:val="center"/>
          </w:tcPr>
          <w:p w14:paraId="47BADFE3"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Саморез с дюбелем, длина 5 см, диаметр 0,5 мм.</w:t>
            </w:r>
          </w:p>
        </w:tc>
        <w:tc>
          <w:tcPr>
            <w:tcW w:w="896" w:type="dxa"/>
            <w:vAlign w:val="center"/>
          </w:tcPr>
          <w:p w14:paraId="672BF1B6"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1BE4C2B0"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2000</w:t>
            </w:r>
          </w:p>
        </w:tc>
        <w:tc>
          <w:tcPr>
            <w:tcW w:w="2100" w:type="dxa"/>
            <w:tcBorders>
              <w:top w:val="single" w:sz="4" w:space="0" w:color="auto"/>
              <w:left w:val="nil"/>
              <w:bottom w:val="single" w:sz="4" w:space="0" w:color="auto"/>
              <w:right w:val="single" w:sz="4" w:space="0" w:color="auto"/>
            </w:tcBorders>
            <w:vAlign w:val="center"/>
          </w:tcPr>
          <w:p w14:paraId="320D9F2C" w14:textId="321C0D15" w:rsidR="001D2398" w:rsidRPr="00B97A8E" w:rsidRDefault="001D2398" w:rsidP="0046168D">
            <w:pPr>
              <w:jc w:val="center"/>
              <w:rPr>
                <w:rFonts w:ascii="GHEA Grapalat" w:hAnsi="GHEA Grapalat"/>
                <w:sz w:val="18"/>
                <w:szCs w:val="18"/>
              </w:rPr>
            </w:pPr>
          </w:p>
        </w:tc>
      </w:tr>
      <w:tr w:rsidR="00B97A8E" w:rsidRPr="00B97A8E" w14:paraId="65BCE23F" w14:textId="77777777" w:rsidTr="0046168D">
        <w:trPr>
          <w:trHeight w:val="20"/>
          <w:jc w:val="center"/>
        </w:trPr>
        <w:tc>
          <w:tcPr>
            <w:tcW w:w="479" w:type="dxa"/>
            <w:vAlign w:val="center"/>
          </w:tcPr>
          <w:p w14:paraId="4F25DF30"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13</w:t>
            </w:r>
          </w:p>
        </w:tc>
        <w:tc>
          <w:tcPr>
            <w:tcW w:w="1957" w:type="dxa"/>
            <w:vAlign w:val="center"/>
          </w:tcPr>
          <w:p w14:paraId="7AF00EB9"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Профиль для гипсокартона</w:t>
            </w:r>
          </w:p>
        </w:tc>
        <w:tc>
          <w:tcPr>
            <w:tcW w:w="7041" w:type="dxa"/>
            <w:vAlign w:val="center"/>
          </w:tcPr>
          <w:p w14:paraId="6671CAB0"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Профиль для гипсокартона, металлический – U 21, толщина 0,4 мм, длина 4 м.</w:t>
            </w:r>
          </w:p>
        </w:tc>
        <w:tc>
          <w:tcPr>
            <w:tcW w:w="896" w:type="dxa"/>
            <w:vAlign w:val="center"/>
          </w:tcPr>
          <w:p w14:paraId="3679A8F7"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7453DC33"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15</w:t>
            </w:r>
          </w:p>
        </w:tc>
        <w:tc>
          <w:tcPr>
            <w:tcW w:w="2100" w:type="dxa"/>
            <w:tcBorders>
              <w:top w:val="single" w:sz="4" w:space="0" w:color="auto"/>
              <w:left w:val="nil"/>
              <w:bottom w:val="single" w:sz="4" w:space="0" w:color="auto"/>
              <w:right w:val="single" w:sz="4" w:space="0" w:color="auto"/>
            </w:tcBorders>
            <w:vAlign w:val="center"/>
          </w:tcPr>
          <w:p w14:paraId="503393E0" w14:textId="792EB3BF" w:rsidR="001D2398" w:rsidRPr="00B97A8E" w:rsidRDefault="001D2398" w:rsidP="0046168D">
            <w:pPr>
              <w:jc w:val="center"/>
              <w:rPr>
                <w:rFonts w:ascii="GHEA Grapalat" w:hAnsi="GHEA Grapalat"/>
                <w:sz w:val="18"/>
                <w:szCs w:val="18"/>
              </w:rPr>
            </w:pPr>
          </w:p>
        </w:tc>
      </w:tr>
      <w:tr w:rsidR="00B97A8E" w:rsidRPr="00B97A8E" w14:paraId="0F2D5C5B" w14:textId="77777777" w:rsidTr="0046168D">
        <w:trPr>
          <w:trHeight w:val="20"/>
          <w:jc w:val="center"/>
        </w:trPr>
        <w:tc>
          <w:tcPr>
            <w:tcW w:w="479" w:type="dxa"/>
            <w:vAlign w:val="center"/>
          </w:tcPr>
          <w:p w14:paraId="1A407DFB"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14</w:t>
            </w:r>
          </w:p>
        </w:tc>
        <w:tc>
          <w:tcPr>
            <w:tcW w:w="1957" w:type="dxa"/>
            <w:vAlign w:val="center"/>
          </w:tcPr>
          <w:p w14:paraId="372DB9A9"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Подвес для профиля</w:t>
            </w:r>
          </w:p>
        </w:tc>
        <w:tc>
          <w:tcPr>
            <w:tcW w:w="7041" w:type="dxa"/>
            <w:vAlign w:val="center"/>
          </w:tcPr>
          <w:p w14:paraId="70385A10"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Подвес для профиля 20 см</w:t>
            </w:r>
            <w:r w:rsidRPr="00B97A8E">
              <w:rPr>
                <w:rFonts w:ascii="GHEA Grapalat" w:hAnsi="GHEA Grapalat"/>
                <w:sz w:val="18"/>
                <w:szCs w:val="18"/>
              </w:rPr>
              <w:br/>
              <w:t>Металлический подвес длиной 20 см для крепления профилей гипсокартонных конструкций (CD-профиль).</w:t>
            </w:r>
            <w:r w:rsidRPr="00B97A8E">
              <w:rPr>
                <w:rFonts w:ascii="GHEA Grapalat" w:hAnsi="GHEA Grapalat"/>
                <w:sz w:val="18"/>
                <w:szCs w:val="18"/>
              </w:rPr>
              <w:br/>
              <w:t>Должен быть изготовлен из оцинкованной стали для защиты от коррозии.</w:t>
            </w:r>
          </w:p>
        </w:tc>
        <w:tc>
          <w:tcPr>
            <w:tcW w:w="896" w:type="dxa"/>
            <w:vAlign w:val="center"/>
          </w:tcPr>
          <w:p w14:paraId="3CE41791"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1568E3FB"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80</w:t>
            </w:r>
          </w:p>
        </w:tc>
        <w:tc>
          <w:tcPr>
            <w:tcW w:w="2100" w:type="dxa"/>
            <w:tcBorders>
              <w:top w:val="single" w:sz="4" w:space="0" w:color="auto"/>
              <w:left w:val="nil"/>
              <w:bottom w:val="single" w:sz="4" w:space="0" w:color="auto"/>
              <w:right w:val="single" w:sz="4" w:space="0" w:color="auto"/>
            </w:tcBorders>
            <w:vAlign w:val="center"/>
          </w:tcPr>
          <w:p w14:paraId="73FEC08A" w14:textId="0FB28D6B" w:rsidR="001D2398" w:rsidRPr="00B97A8E" w:rsidRDefault="001D2398" w:rsidP="0046168D">
            <w:pPr>
              <w:jc w:val="center"/>
              <w:rPr>
                <w:rFonts w:ascii="GHEA Grapalat" w:hAnsi="GHEA Grapalat"/>
                <w:sz w:val="18"/>
                <w:szCs w:val="18"/>
              </w:rPr>
            </w:pPr>
          </w:p>
        </w:tc>
      </w:tr>
      <w:tr w:rsidR="00B97A8E" w:rsidRPr="00B97A8E" w14:paraId="2B196712" w14:textId="77777777" w:rsidTr="0046168D">
        <w:trPr>
          <w:trHeight w:val="20"/>
          <w:jc w:val="center"/>
        </w:trPr>
        <w:tc>
          <w:tcPr>
            <w:tcW w:w="479" w:type="dxa"/>
            <w:vAlign w:val="center"/>
          </w:tcPr>
          <w:p w14:paraId="5A3CCA07"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15</w:t>
            </w:r>
          </w:p>
        </w:tc>
        <w:tc>
          <w:tcPr>
            <w:tcW w:w="1957" w:type="dxa"/>
            <w:vAlign w:val="center"/>
          </w:tcPr>
          <w:p w14:paraId="691F4682"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Металлический профиль</w:t>
            </w:r>
          </w:p>
        </w:tc>
        <w:tc>
          <w:tcPr>
            <w:tcW w:w="7041" w:type="dxa"/>
            <w:vAlign w:val="center"/>
          </w:tcPr>
          <w:p w14:paraId="6FE0CC81"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Металлический профиль F 47, толщина 0,4 мм</w:t>
            </w:r>
          </w:p>
        </w:tc>
        <w:tc>
          <w:tcPr>
            <w:tcW w:w="896" w:type="dxa"/>
            <w:vAlign w:val="center"/>
          </w:tcPr>
          <w:p w14:paraId="1E12648E"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42A86072"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30</w:t>
            </w:r>
          </w:p>
        </w:tc>
        <w:tc>
          <w:tcPr>
            <w:tcW w:w="2100" w:type="dxa"/>
            <w:tcBorders>
              <w:top w:val="single" w:sz="4" w:space="0" w:color="auto"/>
              <w:left w:val="nil"/>
              <w:bottom w:val="single" w:sz="4" w:space="0" w:color="auto"/>
              <w:right w:val="single" w:sz="4" w:space="0" w:color="auto"/>
            </w:tcBorders>
            <w:vAlign w:val="center"/>
          </w:tcPr>
          <w:p w14:paraId="5088CC7B" w14:textId="4FE7EC0E" w:rsidR="001D2398" w:rsidRPr="00B97A8E" w:rsidRDefault="001D2398" w:rsidP="0046168D">
            <w:pPr>
              <w:jc w:val="center"/>
              <w:rPr>
                <w:rFonts w:ascii="GHEA Grapalat" w:hAnsi="GHEA Grapalat"/>
                <w:sz w:val="18"/>
                <w:szCs w:val="18"/>
              </w:rPr>
            </w:pPr>
          </w:p>
        </w:tc>
      </w:tr>
      <w:tr w:rsidR="00B97A8E" w:rsidRPr="00B97A8E" w14:paraId="6A1FBDC8" w14:textId="77777777" w:rsidTr="0046168D">
        <w:trPr>
          <w:trHeight w:val="20"/>
          <w:jc w:val="center"/>
        </w:trPr>
        <w:tc>
          <w:tcPr>
            <w:tcW w:w="479" w:type="dxa"/>
            <w:vAlign w:val="center"/>
          </w:tcPr>
          <w:p w14:paraId="0893F5F5"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16</w:t>
            </w:r>
          </w:p>
        </w:tc>
        <w:tc>
          <w:tcPr>
            <w:tcW w:w="1957" w:type="dxa"/>
            <w:vAlign w:val="center"/>
          </w:tcPr>
          <w:p w14:paraId="2F4F785E"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Краска по металлу против ржавчины</w:t>
            </w:r>
          </w:p>
        </w:tc>
        <w:tc>
          <w:tcPr>
            <w:tcW w:w="7041" w:type="dxa"/>
            <w:vAlign w:val="center"/>
          </w:tcPr>
          <w:p w14:paraId="16C9891D"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Краска по металлу против ржавчины, предназначенная для окраски металлических конструкций теплицы, 2 слоя — 50 м².</w:t>
            </w:r>
          </w:p>
        </w:tc>
        <w:tc>
          <w:tcPr>
            <w:tcW w:w="896" w:type="dxa"/>
            <w:vAlign w:val="center"/>
          </w:tcPr>
          <w:p w14:paraId="4C9DE4A4" w14:textId="77777777" w:rsidR="001D2398" w:rsidRPr="00B97A8E" w:rsidRDefault="001D2398" w:rsidP="0046168D">
            <w:pPr>
              <w:spacing w:before="100" w:beforeAutospacing="1" w:after="100" w:afterAutospacing="1"/>
              <w:jc w:val="center"/>
              <w:rPr>
                <w:rFonts w:ascii="GHEA Grapalat" w:hAnsi="GHEA Grapalat"/>
                <w:sz w:val="18"/>
                <w:szCs w:val="18"/>
                <w:lang w:val="hy-AM" w:eastAsia="hy-AM"/>
              </w:rPr>
            </w:pPr>
            <w:r w:rsidRPr="00B97A8E">
              <w:rPr>
                <w:rFonts w:ascii="GHEA Grapalat" w:hAnsi="GHEA Grapalat"/>
                <w:sz w:val="18"/>
                <w:szCs w:val="18"/>
                <w:lang w:val="hy-AM" w:eastAsia="hy-AM"/>
              </w:rPr>
              <w:t>кг</w:t>
            </w:r>
          </w:p>
        </w:tc>
        <w:tc>
          <w:tcPr>
            <w:tcW w:w="1733" w:type="dxa"/>
            <w:noWrap/>
            <w:vAlign w:val="center"/>
          </w:tcPr>
          <w:p w14:paraId="60594FE0"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40</w:t>
            </w:r>
          </w:p>
        </w:tc>
        <w:tc>
          <w:tcPr>
            <w:tcW w:w="2100" w:type="dxa"/>
            <w:tcBorders>
              <w:top w:val="single" w:sz="4" w:space="0" w:color="auto"/>
              <w:left w:val="nil"/>
              <w:bottom w:val="single" w:sz="4" w:space="0" w:color="auto"/>
              <w:right w:val="single" w:sz="4" w:space="0" w:color="auto"/>
            </w:tcBorders>
            <w:vAlign w:val="center"/>
          </w:tcPr>
          <w:p w14:paraId="5D5A3E95" w14:textId="0F57B90B" w:rsidR="001D2398" w:rsidRPr="00B97A8E" w:rsidRDefault="001D2398" w:rsidP="0046168D">
            <w:pPr>
              <w:jc w:val="center"/>
              <w:rPr>
                <w:rFonts w:ascii="GHEA Grapalat" w:hAnsi="GHEA Grapalat"/>
                <w:sz w:val="18"/>
                <w:szCs w:val="18"/>
              </w:rPr>
            </w:pPr>
          </w:p>
        </w:tc>
      </w:tr>
      <w:tr w:rsidR="00B97A8E" w:rsidRPr="00B97A8E" w14:paraId="7418F5AC" w14:textId="77777777" w:rsidTr="0046168D">
        <w:trPr>
          <w:trHeight w:val="20"/>
          <w:jc w:val="center"/>
        </w:trPr>
        <w:tc>
          <w:tcPr>
            <w:tcW w:w="479" w:type="dxa"/>
            <w:vAlign w:val="center"/>
          </w:tcPr>
          <w:p w14:paraId="5EC091D3"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17</w:t>
            </w:r>
          </w:p>
        </w:tc>
        <w:tc>
          <w:tcPr>
            <w:tcW w:w="1957" w:type="dxa"/>
            <w:vAlign w:val="center"/>
          </w:tcPr>
          <w:p w14:paraId="1CA72246"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Цемент</w:t>
            </w:r>
          </w:p>
        </w:tc>
        <w:tc>
          <w:tcPr>
            <w:tcW w:w="7041" w:type="dxa"/>
            <w:vAlign w:val="center"/>
          </w:tcPr>
          <w:p w14:paraId="52DA8A01"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Цемент 6000 кг или 50 кг мешками, 120 штук, марки М400, фирм «Арарат», «Граздан», «Портланд». Поставка и разгрузка должны быть выполнены по адресу: г. Ереван, ул. Паруйр Севак 7, в помещениях, согласованных с заказчиком.</w:t>
            </w:r>
          </w:p>
        </w:tc>
        <w:tc>
          <w:tcPr>
            <w:tcW w:w="896" w:type="dxa"/>
            <w:vAlign w:val="center"/>
          </w:tcPr>
          <w:p w14:paraId="24ED3982" w14:textId="77777777" w:rsidR="001D2398" w:rsidRPr="00B97A8E" w:rsidRDefault="001D2398" w:rsidP="0046168D">
            <w:pPr>
              <w:spacing w:before="100" w:beforeAutospacing="1" w:after="100" w:afterAutospacing="1"/>
              <w:jc w:val="center"/>
              <w:rPr>
                <w:rFonts w:ascii="GHEA Grapalat" w:hAnsi="GHEA Grapalat"/>
                <w:sz w:val="18"/>
                <w:szCs w:val="18"/>
                <w:lang w:val="hy-AM" w:eastAsia="hy-AM"/>
              </w:rPr>
            </w:pPr>
            <w:r w:rsidRPr="00B97A8E">
              <w:rPr>
                <w:rFonts w:ascii="GHEA Grapalat" w:hAnsi="GHEA Grapalat"/>
                <w:sz w:val="18"/>
                <w:szCs w:val="18"/>
                <w:lang w:val="hy-AM" w:eastAsia="hy-AM"/>
              </w:rPr>
              <w:t>кг</w:t>
            </w:r>
          </w:p>
        </w:tc>
        <w:tc>
          <w:tcPr>
            <w:tcW w:w="1733" w:type="dxa"/>
            <w:noWrap/>
            <w:vAlign w:val="center"/>
          </w:tcPr>
          <w:p w14:paraId="3BC3EE58"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rPr>
              <w:t>6000</w:t>
            </w:r>
          </w:p>
        </w:tc>
        <w:tc>
          <w:tcPr>
            <w:tcW w:w="2100" w:type="dxa"/>
            <w:tcBorders>
              <w:top w:val="single" w:sz="4" w:space="0" w:color="auto"/>
              <w:left w:val="nil"/>
              <w:bottom w:val="single" w:sz="4" w:space="0" w:color="auto"/>
              <w:right w:val="single" w:sz="4" w:space="0" w:color="auto"/>
            </w:tcBorders>
            <w:vAlign w:val="center"/>
          </w:tcPr>
          <w:p w14:paraId="669B6FB2" w14:textId="33629A50" w:rsidR="001D2398" w:rsidRPr="00B97A8E" w:rsidRDefault="001D2398" w:rsidP="0046168D">
            <w:pPr>
              <w:jc w:val="center"/>
              <w:rPr>
                <w:rFonts w:ascii="GHEA Grapalat" w:hAnsi="GHEA Grapalat"/>
                <w:sz w:val="18"/>
                <w:szCs w:val="18"/>
              </w:rPr>
            </w:pPr>
          </w:p>
        </w:tc>
      </w:tr>
      <w:tr w:rsidR="00B97A8E" w:rsidRPr="00B97A8E" w14:paraId="4B0C2C42" w14:textId="77777777" w:rsidTr="0046168D">
        <w:trPr>
          <w:trHeight w:val="20"/>
          <w:jc w:val="center"/>
        </w:trPr>
        <w:tc>
          <w:tcPr>
            <w:tcW w:w="479" w:type="dxa"/>
            <w:vAlign w:val="center"/>
          </w:tcPr>
          <w:p w14:paraId="7C95CAE8"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18</w:t>
            </w:r>
          </w:p>
        </w:tc>
        <w:tc>
          <w:tcPr>
            <w:tcW w:w="1957" w:type="dxa"/>
            <w:vAlign w:val="center"/>
          </w:tcPr>
          <w:p w14:paraId="19961733"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sz w:val="18"/>
                <w:szCs w:val="18"/>
              </w:rPr>
              <w:t>Песок</w:t>
            </w:r>
          </w:p>
        </w:tc>
        <w:tc>
          <w:tcPr>
            <w:tcW w:w="7041" w:type="dxa"/>
            <w:vAlign w:val="center"/>
          </w:tcPr>
          <w:p w14:paraId="2E04CF2D"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Песок 12 м³ Просеянный, промытый (синий песок), без посторонних примесей (глина, камни и т.д.), упакован в прочные мешки для удобства доставки. Соответствует общестроительным нормам. Поставка и разгрузка должны быть выполнены по адресу:</w:t>
            </w:r>
            <w:r w:rsidRPr="00B97A8E">
              <w:rPr>
                <w:rFonts w:ascii="GHEA Grapalat" w:hAnsi="GHEA Grapalat"/>
                <w:sz w:val="18"/>
                <w:szCs w:val="18"/>
              </w:rPr>
              <w:br/>
              <w:t>г. Ереван, ул. Паруйр Севак 7, в помещениях, согласованных с заказчиком.</w:t>
            </w:r>
          </w:p>
        </w:tc>
        <w:tc>
          <w:tcPr>
            <w:tcW w:w="896" w:type="dxa"/>
            <w:vAlign w:val="center"/>
          </w:tcPr>
          <w:p w14:paraId="098CCE6A"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м³</w:t>
            </w:r>
          </w:p>
        </w:tc>
        <w:tc>
          <w:tcPr>
            <w:tcW w:w="1733" w:type="dxa"/>
            <w:noWrap/>
            <w:vAlign w:val="center"/>
          </w:tcPr>
          <w:p w14:paraId="79D75C8C"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12</w:t>
            </w:r>
          </w:p>
        </w:tc>
        <w:tc>
          <w:tcPr>
            <w:tcW w:w="2100" w:type="dxa"/>
            <w:tcBorders>
              <w:top w:val="single" w:sz="4" w:space="0" w:color="auto"/>
              <w:left w:val="nil"/>
              <w:bottom w:val="single" w:sz="4" w:space="0" w:color="auto"/>
              <w:right w:val="single" w:sz="4" w:space="0" w:color="auto"/>
            </w:tcBorders>
            <w:vAlign w:val="center"/>
          </w:tcPr>
          <w:p w14:paraId="56064EDC" w14:textId="68C6B531" w:rsidR="001D2398" w:rsidRPr="00B97A8E" w:rsidRDefault="001D2398" w:rsidP="0046168D">
            <w:pPr>
              <w:jc w:val="center"/>
              <w:rPr>
                <w:rFonts w:ascii="GHEA Grapalat" w:hAnsi="GHEA Grapalat"/>
                <w:sz w:val="18"/>
                <w:szCs w:val="18"/>
              </w:rPr>
            </w:pPr>
          </w:p>
        </w:tc>
      </w:tr>
      <w:tr w:rsidR="00B97A8E" w:rsidRPr="00B97A8E" w14:paraId="64AA6E8C" w14:textId="77777777" w:rsidTr="0046168D">
        <w:trPr>
          <w:trHeight w:val="20"/>
          <w:jc w:val="center"/>
        </w:trPr>
        <w:tc>
          <w:tcPr>
            <w:tcW w:w="479" w:type="dxa"/>
            <w:vAlign w:val="center"/>
          </w:tcPr>
          <w:p w14:paraId="2D0AADC1"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19</w:t>
            </w:r>
          </w:p>
        </w:tc>
        <w:tc>
          <w:tcPr>
            <w:tcW w:w="1957" w:type="dxa"/>
            <w:vAlign w:val="center"/>
          </w:tcPr>
          <w:p w14:paraId="0DB88D6C"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sz w:val="18"/>
                <w:szCs w:val="18"/>
              </w:rPr>
              <w:t>Поликарбонат</w:t>
            </w:r>
          </w:p>
        </w:tc>
        <w:tc>
          <w:tcPr>
            <w:tcW w:w="7041" w:type="dxa"/>
            <w:vAlign w:val="center"/>
          </w:tcPr>
          <w:p w14:paraId="7C162692"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Поликарбонат толщиной 10 мм, двухслойный (сотовый тип), с защитным UV-слоем, цвет — белый. Предназначен для покрытия металлических конструкций теплицы. Рекомендуемые производители: Polygal, SafPlast, Carboglass. Поставка и разгрузка должны быть выполнены по адресу: г. Ереван, ул. Паруйр Севак 7, в помещениях, согласованных с заказчиком.</w:t>
            </w:r>
          </w:p>
        </w:tc>
        <w:tc>
          <w:tcPr>
            <w:tcW w:w="896" w:type="dxa"/>
            <w:vAlign w:val="center"/>
          </w:tcPr>
          <w:p w14:paraId="78D2B409" w14:textId="77777777" w:rsidR="001D2398" w:rsidRPr="00B97A8E" w:rsidRDefault="001D2398" w:rsidP="0046168D">
            <w:pPr>
              <w:jc w:val="center"/>
              <w:rPr>
                <w:rFonts w:ascii="GHEA Grapalat" w:hAnsi="GHEA Grapalat"/>
                <w:sz w:val="18"/>
                <w:szCs w:val="18"/>
                <w:vertAlign w:val="superscript"/>
              </w:rPr>
            </w:pPr>
            <w:r w:rsidRPr="00B97A8E">
              <w:rPr>
                <w:rFonts w:ascii="GHEA Grapalat" w:hAnsi="GHEA Grapalat"/>
                <w:sz w:val="18"/>
                <w:szCs w:val="18"/>
              </w:rPr>
              <w:t>м</w:t>
            </w:r>
            <w:r w:rsidRPr="00B97A8E">
              <w:rPr>
                <w:rFonts w:ascii="GHEA Grapalat" w:hAnsi="GHEA Grapalat"/>
                <w:sz w:val="18"/>
                <w:szCs w:val="18"/>
                <w:vertAlign w:val="superscript"/>
              </w:rPr>
              <w:t>2</w:t>
            </w:r>
          </w:p>
        </w:tc>
        <w:tc>
          <w:tcPr>
            <w:tcW w:w="1733" w:type="dxa"/>
            <w:noWrap/>
            <w:vAlign w:val="center"/>
          </w:tcPr>
          <w:p w14:paraId="4651A6FE"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165</w:t>
            </w:r>
          </w:p>
        </w:tc>
        <w:tc>
          <w:tcPr>
            <w:tcW w:w="2100" w:type="dxa"/>
            <w:tcBorders>
              <w:top w:val="single" w:sz="4" w:space="0" w:color="auto"/>
              <w:left w:val="nil"/>
              <w:bottom w:val="single" w:sz="4" w:space="0" w:color="auto"/>
              <w:right w:val="single" w:sz="4" w:space="0" w:color="auto"/>
            </w:tcBorders>
            <w:vAlign w:val="center"/>
          </w:tcPr>
          <w:p w14:paraId="45804380" w14:textId="2A22199B" w:rsidR="001D2398" w:rsidRPr="00B97A8E" w:rsidRDefault="001D2398" w:rsidP="0046168D">
            <w:pPr>
              <w:jc w:val="center"/>
              <w:rPr>
                <w:rFonts w:ascii="GHEA Grapalat" w:hAnsi="GHEA Grapalat"/>
                <w:sz w:val="18"/>
                <w:szCs w:val="18"/>
              </w:rPr>
            </w:pPr>
          </w:p>
        </w:tc>
      </w:tr>
      <w:tr w:rsidR="00B97A8E" w:rsidRPr="00B97A8E" w14:paraId="52904836" w14:textId="77777777" w:rsidTr="0046168D">
        <w:trPr>
          <w:trHeight w:val="20"/>
          <w:jc w:val="center"/>
        </w:trPr>
        <w:tc>
          <w:tcPr>
            <w:tcW w:w="479" w:type="dxa"/>
            <w:vAlign w:val="center"/>
          </w:tcPr>
          <w:p w14:paraId="795FE405"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20</w:t>
            </w:r>
          </w:p>
        </w:tc>
        <w:tc>
          <w:tcPr>
            <w:tcW w:w="1957" w:type="dxa"/>
            <w:vAlign w:val="center"/>
          </w:tcPr>
          <w:p w14:paraId="6EBB9AFC"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Керамогранит</w:t>
            </w:r>
          </w:p>
        </w:tc>
        <w:tc>
          <w:tcPr>
            <w:tcW w:w="7041" w:type="dxa"/>
            <w:vAlign w:val="center"/>
          </w:tcPr>
          <w:p w14:paraId="2E35A976"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Керамогранит 60 x 60 антрацит, не глянцевый</w:t>
            </w:r>
            <w:r w:rsidRPr="00B97A8E">
              <w:rPr>
                <w:rFonts w:ascii="GHEA Grapalat" w:hAnsi="GHEA Grapalat"/>
                <w:sz w:val="18"/>
                <w:szCs w:val="18"/>
              </w:rPr>
              <w:br/>
              <w:t>Толщина: 1 см</w:t>
            </w:r>
            <w:r w:rsidRPr="00B97A8E">
              <w:rPr>
                <w:rFonts w:ascii="GHEA Grapalat" w:hAnsi="GHEA Grapalat"/>
                <w:sz w:val="18"/>
                <w:szCs w:val="18"/>
              </w:rPr>
              <w:br/>
              <w:t>Цвет: серый</w:t>
            </w:r>
            <w:r w:rsidRPr="00B97A8E">
              <w:rPr>
                <w:rFonts w:ascii="GHEA Grapalat" w:hAnsi="GHEA Grapalat"/>
                <w:sz w:val="18"/>
                <w:szCs w:val="18"/>
              </w:rPr>
              <w:br/>
              <w:t>Поставка и разгрузка должны быть выполнены по адресу: г. Ереван, улица Паруир Севак, 7, в помещениях, согласованных с заказчиком.</w:t>
            </w:r>
          </w:p>
        </w:tc>
        <w:tc>
          <w:tcPr>
            <w:tcW w:w="896" w:type="dxa"/>
            <w:vAlign w:val="center"/>
          </w:tcPr>
          <w:p w14:paraId="5BB2EDB4"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r w:rsidRPr="00B97A8E">
              <w:rPr>
                <w:rFonts w:ascii="GHEA Grapalat" w:hAnsi="GHEA Grapalat"/>
                <w:sz w:val="18"/>
                <w:szCs w:val="18"/>
                <w:vertAlign w:val="superscript"/>
              </w:rPr>
              <w:t>2</w:t>
            </w:r>
          </w:p>
        </w:tc>
        <w:tc>
          <w:tcPr>
            <w:tcW w:w="1733" w:type="dxa"/>
            <w:noWrap/>
            <w:vAlign w:val="center"/>
          </w:tcPr>
          <w:p w14:paraId="7A560A6C"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rPr>
              <w:t>60</w:t>
            </w:r>
          </w:p>
        </w:tc>
        <w:tc>
          <w:tcPr>
            <w:tcW w:w="2100" w:type="dxa"/>
            <w:tcBorders>
              <w:top w:val="single" w:sz="4" w:space="0" w:color="auto"/>
              <w:left w:val="nil"/>
              <w:bottom w:val="single" w:sz="4" w:space="0" w:color="auto"/>
              <w:right w:val="single" w:sz="4" w:space="0" w:color="auto"/>
            </w:tcBorders>
            <w:vAlign w:val="center"/>
          </w:tcPr>
          <w:p w14:paraId="51DAD0FD" w14:textId="793D0BFF" w:rsidR="001D2398" w:rsidRPr="00B97A8E" w:rsidRDefault="001D2398" w:rsidP="0046168D">
            <w:pPr>
              <w:jc w:val="center"/>
              <w:rPr>
                <w:rFonts w:ascii="GHEA Grapalat" w:hAnsi="GHEA Grapalat"/>
                <w:sz w:val="18"/>
                <w:szCs w:val="18"/>
              </w:rPr>
            </w:pPr>
          </w:p>
        </w:tc>
      </w:tr>
      <w:tr w:rsidR="00B97A8E" w:rsidRPr="00B97A8E" w14:paraId="22314600" w14:textId="77777777" w:rsidTr="0046168D">
        <w:trPr>
          <w:trHeight w:val="20"/>
          <w:jc w:val="center"/>
        </w:trPr>
        <w:tc>
          <w:tcPr>
            <w:tcW w:w="479" w:type="dxa"/>
            <w:vAlign w:val="center"/>
          </w:tcPr>
          <w:p w14:paraId="042F1258"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lastRenderedPageBreak/>
              <w:t>21</w:t>
            </w:r>
          </w:p>
        </w:tc>
        <w:tc>
          <w:tcPr>
            <w:tcW w:w="1957" w:type="dxa"/>
            <w:vAlign w:val="center"/>
          </w:tcPr>
          <w:p w14:paraId="1CDF5B77" w14:textId="77777777" w:rsidR="001D2398" w:rsidRPr="00B97A8E" w:rsidRDefault="001D2398" w:rsidP="0046168D">
            <w:pPr>
              <w:jc w:val="center"/>
              <w:rPr>
                <w:rFonts w:ascii="GHEA Grapalat" w:hAnsi="GHEA Grapalat" w:cs="Calibri"/>
                <w:sz w:val="18"/>
                <w:szCs w:val="18"/>
              </w:rPr>
            </w:pPr>
            <w:r w:rsidRPr="00B97A8E">
              <w:rPr>
                <w:rStyle w:val="Strong"/>
                <w:rFonts w:ascii="GHEA Grapalat" w:hAnsi="GHEA Grapalat"/>
                <w:sz w:val="18"/>
                <w:szCs w:val="18"/>
              </w:rPr>
              <w:t>Клей для плитки</w:t>
            </w:r>
          </w:p>
        </w:tc>
        <w:tc>
          <w:tcPr>
            <w:tcW w:w="7041" w:type="dxa"/>
            <w:vAlign w:val="center"/>
          </w:tcPr>
          <w:p w14:paraId="3FC49F20"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Клей для плитки — 30 мешков по 25-30 кг, в бумажной упаковке.</w:t>
            </w:r>
            <w:r w:rsidRPr="00B97A8E">
              <w:rPr>
                <w:rFonts w:ascii="GHEA Grapalat" w:hAnsi="GHEA Grapalat"/>
                <w:sz w:val="18"/>
                <w:szCs w:val="18"/>
              </w:rPr>
              <w:br/>
              <w:t>Предназначен для укладки плитки, включая продукцию высокого качества таких брендов, как Церезит СМ11, Шен Т1, АК Экофикс Эластик.</w:t>
            </w:r>
          </w:p>
        </w:tc>
        <w:tc>
          <w:tcPr>
            <w:tcW w:w="896" w:type="dxa"/>
            <w:vAlign w:val="center"/>
          </w:tcPr>
          <w:p w14:paraId="75195F9F" w14:textId="77777777" w:rsidR="001D2398" w:rsidRPr="00B97A8E" w:rsidRDefault="001D2398" w:rsidP="0046168D">
            <w:pPr>
              <w:spacing w:before="100" w:beforeAutospacing="1" w:after="100" w:afterAutospacing="1"/>
              <w:jc w:val="center"/>
              <w:rPr>
                <w:rFonts w:ascii="GHEA Grapalat" w:hAnsi="GHEA Grapalat"/>
                <w:sz w:val="18"/>
                <w:szCs w:val="18"/>
                <w:lang w:val="hy-AM" w:eastAsia="hy-AM"/>
              </w:rPr>
            </w:pPr>
            <w:r w:rsidRPr="00B97A8E">
              <w:rPr>
                <w:rFonts w:ascii="GHEA Grapalat" w:hAnsi="GHEA Grapalat"/>
                <w:sz w:val="18"/>
                <w:szCs w:val="18"/>
                <w:lang w:val="hy-AM" w:eastAsia="hy-AM"/>
              </w:rPr>
              <w:t>мешок</w:t>
            </w:r>
          </w:p>
        </w:tc>
        <w:tc>
          <w:tcPr>
            <w:tcW w:w="1733" w:type="dxa"/>
            <w:noWrap/>
            <w:vAlign w:val="center"/>
          </w:tcPr>
          <w:p w14:paraId="69763E29"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30</w:t>
            </w:r>
          </w:p>
        </w:tc>
        <w:tc>
          <w:tcPr>
            <w:tcW w:w="2100" w:type="dxa"/>
            <w:tcBorders>
              <w:top w:val="single" w:sz="4" w:space="0" w:color="auto"/>
              <w:left w:val="nil"/>
              <w:bottom w:val="single" w:sz="4" w:space="0" w:color="auto"/>
              <w:right w:val="single" w:sz="4" w:space="0" w:color="auto"/>
            </w:tcBorders>
            <w:vAlign w:val="center"/>
          </w:tcPr>
          <w:p w14:paraId="783B9E35" w14:textId="36023AC9" w:rsidR="001D2398" w:rsidRPr="00B97A8E" w:rsidRDefault="001D2398" w:rsidP="0046168D">
            <w:pPr>
              <w:jc w:val="center"/>
              <w:rPr>
                <w:rFonts w:ascii="GHEA Grapalat" w:hAnsi="GHEA Grapalat"/>
                <w:sz w:val="18"/>
                <w:szCs w:val="18"/>
              </w:rPr>
            </w:pPr>
          </w:p>
        </w:tc>
      </w:tr>
      <w:tr w:rsidR="00B97A8E" w:rsidRPr="00B97A8E" w14:paraId="7E5E923A" w14:textId="77777777" w:rsidTr="0046168D">
        <w:trPr>
          <w:trHeight w:val="20"/>
          <w:jc w:val="center"/>
        </w:trPr>
        <w:tc>
          <w:tcPr>
            <w:tcW w:w="479" w:type="dxa"/>
            <w:vAlign w:val="center"/>
          </w:tcPr>
          <w:p w14:paraId="57573375"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22</w:t>
            </w:r>
          </w:p>
        </w:tc>
        <w:tc>
          <w:tcPr>
            <w:tcW w:w="1957" w:type="dxa"/>
            <w:vAlign w:val="center"/>
          </w:tcPr>
          <w:p w14:paraId="475DF7F4"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Затирка для керамогранита</w:t>
            </w:r>
          </w:p>
        </w:tc>
        <w:tc>
          <w:tcPr>
            <w:tcW w:w="7041" w:type="dxa"/>
            <w:vAlign w:val="center"/>
          </w:tcPr>
          <w:p w14:paraId="7AFE2D6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Заполнитель для керамогранита (затирка) — цвет: серый.</w:t>
            </w:r>
            <w:r w:rsidRPr="00B97A8E">
              <w:rPr>
                <w:rFonts w:ascii="GHEA Grapalat" w:hAnsi="GHEA Grapalat"/>
                <w:sz w:val="18"/>
                <w:szCs w:val="18"/>
              </w:rPr>
              <w:br/>
              <w:t>Эластичный заполнитель предназначен для швов всех типов керамической плитки. Все технические вопросы необходимо обсудить с заказчиком</w:t>
            </w:r>
          </w:p>
        </w:tc>
        <w:tc>
          <w:tcPr>
            <w:tcW w:w="896" w:type="dxa"/>
            <w:vAlign w:val="center"/>
          </w:tcPr>
          <w:p w14:paraId="042163A7" w14:textId="77777777" w:rsidR="001D2398" w:rsidRPr="00B97A8E" w:rsidRDefault="001D2398" w:rsidP="0046168D">
            <w:pPr>
              <w:spacing w:before="100" w:beforeAutospacing="1" w:after="100" w:afterAutospacing="1"/>
              <w:jc w:val="center"/>
              <w:rPr>
                <w:rFonts w:ascii="GHEA Grapalat" w:hAnsi="GHEA Grapalat"/>
                <w:sz w:val="18"/>
                <w:szCs w:val="18"/>
                <w:lang w:val="hy-AM" w:eastAsia="hy-AM"/>
              </w:rPr>
            </w:pPr>
            <w:r w:rsidRPr="00B97A8E">
              <w:rPr>
                <w:rFonts w:ascii="GHEA Grapalat" w:hAnsi="GHEA Grapalat"/>
                <w:sz w:val="18"/>
                <w:szCs w:val="18"/>
                <w:lang w:val="hy-AM" w:eastAsia="hy-AM"/>
              </w:rPr>
              <w:t>кг</w:t>
            </w:r>
          </w:p>
        </w:tc>
        <w:tc>
          <w:tcPr>
            <w:tcW w:w="1733" w:type="dxa"/>
            <w:noWrap/>
            <w:vAlign w:val="center"/>
          </w:tcPr>
          <w:p w14:paraId="0FF8A1DD"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5</w:t>
            </w:r>
          </w:p>
        </w:tc>
        <w:tc>
          <w:tcPr>
            <w:tcW w:w="2100" w:type="dxa"/>
            <w:tcBorders>
              <w:top w:val="single" w:sz="4" w:space="0" w:color="auto"/>
              <w:left w:val="nil"/>
              <w:bottom w:val="single" w:sz="4" w:space="0" w:color="auto"/>
              <w:right w:val="single" w:sz="4" w:space="0" w:color="auto"/>
            </w:tcBorders>
            <w:vAlign w:val="center"/>
          </w:tcPr>
          <w:p w14:paraId="5066447F" w14:textId="0E960252" w:rsidR="001D2398" w:rsidRPr="00B97A8E" w:rsidRDefault="001D2398" w:rsidP="0046168D">
            <w:pPr>
              <w:jc w:val="center"/>
              <w:rPr>
                <w:rFonts w:ascii="GHEA Grapalat" w:hAnsi="GHEA Grapalat"/>
                <w:sz w:val="18"/>
                <w:szCs w:val="18"/>
              </w:rPr>
            </w:pPr>
          </w:p>
        </w:tc>
      </w:tr>
      <w:tr w:rsidR="00B97A8E" w:rsidRPr="00B97A8E" w14:paraId="45EADAC2" w14:textId="77777777" w:rsidTr="0046168D">
        <w:trPr>
          <w:trHeight w:val="20"/>
          <w:jc w:val="center"/>
        </w:trPr>
        <w:tc>
          <w:tcPr>
            <w:tcW w:w="479" w:type="dxa"/>
            <w:vAlign w:val="center"/>
          </w:tcPr>
          <w:p w14:paraId="0D1CAFF6"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cs="Calibri"/>
                <w:sz w:val="18"/>
                <w:szCs w:val="18"/>
              </w:rPr>
              <w:t>23</w:t>
            </w:r>
          </w:p>
        </w:tc>
        <w:tc>
          <w:tcPr>
            <w:tcW w:w="1957" w:type="dxa"/>
            <w:vAlign w:val="center"/>
          </w:tcPr>
          <w:p w14:paraId="209731A2"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sz w:val="18"/>
                <w:szCs w:val="18"/>
              </w:rPr>
              <w:t>Цементно-песчаный клей</w:t>
            </w:r>
          </w:p>
        </w:tc>
        <w:tc>
          <w:tcPr>
            <w:tcW w:w="7041" w:type="dxa"/>
            <w:vAlign w:val="center"/>
          </w:tcPr>
          <w:p w14:paraId="6357CF58"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Цементно-песчаный клей T3eco — клей на цементной основе, предназначен для отделки потолков и стен внутри помещений, для штукатурных и выравнивающих работ. Должен обладать хорошей адгезией и гибкостью.</w:t>
            </w:r>
          </w:p>
        </w:tc>
        <w:tc>
          <w:tcPr>
            <w:tcW w:w="896" w:type="dxa"/>
            <w:vAlign w:val="center"/>
          </w:tcPr>
          <w:p w14:paraId="3ABA455A"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r w:rsidRPr="00B97A8E">
              <w:rPr>
                <w:rFonts w:ascii="GHEA Grapalat" w:hAnsi="GHEA Grapalat"/>
                <w:sz w:val="18"/>
                <w:szCs w:val="18"/>
                <w:vertAlign w:val="superscript"/>
              </w:rPr>
              <w:t>2</w:t>
            </w:r>
          </w:p>
        </w:tc>
        <w:tc>
          <w:tcPr>
            <w:tcW w:w="1733" w:type="dxa"/>
            <w:noWrap/>
            <w:vAlign w:val="center"/>
          </w:tcPr>
          <w:p w14:paraId="17035421"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122</w:t>
            </w:r>
          </w:p>
        </w:tc>
        <w:tc>
          <w:tcPr>
            <w:tcW w:w="2100" w:type="dxa"/>
            <w:tcBorders>
              <w:top w:val="single" w:sz="4" w:space="0" w:color="auto"/>
              <w:left w:val="nil"/>
              <w:bottom w:val="single" w:sz="4" w:space="0" w:color="auto"/>
              <w:right w:val="single" w:sz="4" w:space="0" w:color="auto"/>
            </w:tcBorders>
            <w:vAlign w:val="center"/>
          </w:tcPr>
          <w:p w14:paraId="75BF45EF" w14:textId="2BE3BA57" w:rsidR="001D2398" w:rsidRPr="00B97A8E" w:rsidRDefault="001D2398" w:rsidP="0046168D">
            <w:pPr>
              <w:jc w:val="center"/>
              <w:rPr>
                <w:rFonts w:ascii="GHEA Grapalat" w:hAnsi="GHEA Grapalat"/>
                <w:sz w:val="18"/>
                <w:szCs w:val="18"/>
              </w:rPr>
            </w:pPr>
          </w:p>
        </w:tc>
      </w:tr>
      <w:tr w:rsidR="00B97A8E" w:rsidRPr="00B97A8E" w14:paraId="39ADDBC0" w14:textId="77777777" w:rsidTr="0046168D">
        <w:trPr>
          <w:trHeight w:val="20"/>
          <w:jc w:val="center"/>
        </w:trPr>
        <w:tc>
          <w:tcPr>
            <w:tcW w:w="479" w:type="dxa"/>
            <w:vAlign w:val="center"/>
          </w:tcPr>
          <w:p w14:paraId="5DD724E8"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24</w:t>
            </w:r>
          </w:p>
        </w:tc>
        <w:tc>
          <w:tcPr>
            <w:tcW w:w="1957" w:type="dxa"/>
            <w:vAlign w:val="center"/>
          </w:tcPr>
          <w:p w14:paraId="21AFCFB8"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Краска на водной основе</w:t>
            </w:r>
          </w:p>
        </w:tc>
        <w:tc>
          <w:tcPr>
            <w:tcW w:w="7041" w:type="dxa"/>
            <w:vAlign w:val="center"/>
          </w:tcPr>
          <w:p w14:paraId="70C08DD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Краска на водной основе для покраски потолков, с покрытием минимум 56 м².</w:t>
            </w:r>
            <w:r w:rsidRPr="00B97A8E">
              <w:rPr>
                <w:rFonts w:ascii="GHEA Grapalat" w:hAnsi="GHEA Grapalat"/>
                <w:sz w:val="18"/>
                <w:szCs w:val="18"/>
              </w:rPr>
              <w:br/>
              <w:t>Экологически чистая, матовая (для потолков) краска на водной основе, предназначенная для покраски потолков. Требуемое покрытие — минимум 56 м² (одним или двумя слоями, в зависимости от рекомендаций производителя). Краска должна быть быстро сохнущей и обладать хорошей укрывистой способностью.</w:t>
            </w:r>
          </w:p>
        </w:tc>
        <w:tc>
          <w:tcPr>
            <w:tcW w:w="896" w:type="dxa"/>
            <w:vAlign w:val="center"/>
          </w:tcPr>
          <w:p w14:paraId="260EAD07"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r w:rsidRPr="00B97A8E">
              <w:rPr>
                <w:rFonts w:ascii="GHEA Grapalat" w:hAnsi="GHEA Grapalat"/>
                <w:sz w:val="18"/>
                <w:szCs w:val="18"/>
                <w:vertAlign w:val="superscript"/>
              </w:rPr>
              <w:t>2</w:t>
            </w:r>
          </w:p>
        </w:tc>
        <w:tc>
          <w:tcPr>
            <w:tcW w:w="1733" w:type="dxa"/>
            <w:noWrap/>
            <w:vAlign w:val="center"/>
          </w:tcPr>
          <w:p w14:paraId="1C10AE4D"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56</w:t>
            </w:r>
          </w:p>
        </w:tc>
        <w:tc>
          <w:tcPr>
            <w:tcW w:w="2100" w:type="dxa"/>
            <w:tcBorders>
              <w:top w:val="single" w:sz="4" w:space="0" w:color="auto"/>
              <w:left w:val="nil"/>
              <w:bottom w:val="single" w:sz="4" w:space="0" w:color="auto"/>
              <w:right w:val="single" w:sz="4" w:space="0" w:color="auto"/>
            </w:tcBorders>
            <w:vAlign w:val="center"/>
          </w:tcPr>
          <w:p w14:paraId="46FB81C2" w14:textId="5A705812" w:rsidR="001D2398" w:rsidRPr="00B97A8E" w:rsidRDefault="001D2398" w:rsidP="0046168D">
            <w:pPr>
              <w:jc w:val="center"/>
              <w:rPr>
                <w:rFonts w:ascii="GHEA Grapalat" w:hAnsi="GHEA Grapalat"/>
                <w:sz w:val="18"/>
                <w:szCs w:val="18"/>
              </w:rPr>
            </w:pPr>
          </w:p>
        </w:tc>
      </w:tr>
      <w:tr w:rsidR="00B97A8E" w:rsidRPr="00B97A8E" w14:paraId="78E1DB21" w14:textId="77777777" w:rsidTr="0046168D">
        <w:trPr>
          <w:trHeight w:val="20"/>
          <w:jc w:val="center"/>
        </w:trPr>
        <w:tc>
          <w:tcPr>
            <w:tcW w:w="479" w:type="dxa"/>
            <w:vAlign w:val="center"/>
          </w:tcPr>
          <w:p w14:paraId="5DD41A48"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25</w:t>
            </w:r>
          </w:p>
        </w:tc>
        <w:tc>
          <w:tcPr>
            <w:tcW w:w="1957" w:type="dxa"/>
            <w:vAlign w:val="center"/>
          </w:tcPr>
          <w:p w14:paraId="2D012B93"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Гипсокартон</w:t>
            </w:r>
          </w:p>
        </w:tc>
        <w:tc>
          <w:tcPr>
            <w:tcW w:w="7041" w:type="dxa"/>
            <w:vAlign w:val="center"/>
          </w:tcPr>
          <w:p w14:paraId="20F18411"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Гипсокартон для отделки потолков, толщина: 1,6 см.</w:t>
            </w:r>
            <w:r w:rsidRPr="00B97A8E">
              <w:rPr>
                <w:rFonts w:ascii="GHEA Grapalat" w:hAnsi="GHEA Grapalat"/>
                <w:sz w:val="18"/>
                <w:szCs w:val="18"/>
              </w:rPr>
              <w:br/>
              <w:t>Поставка и разгрузка должны быть выполнены по адресу: г. Ереван, улица Паруир Севак, 7, в помещениях, согласованных с заказчиком.</w:t>
            </w:r>
          </w:p>
        </w:tc>
        <w:tc>
          <w:tcPr>
            <w:tcW w:w="896" w:type="dxa"/>
            <w:vAlign w:val="center"/>
          </w:tcPr>
          <w:p w14:paraId="6C64359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r w:rsidRPr="00B97A8E">
              <w:rPr>
                <w:rFonts w:ascii="GHEA Grapalat" w:hAnsi="GHEA Grapalat"/>
                <w:sz w:val="18"/>
                <w:szCs w:val="18"/>
                <w:vertAlign w:val="superscript"/>
              </w:rPr>
              <w:t>2</w:t>
            </w:r>
          </w:p>
        </w:tc>
        <w:tc>
          <w:tcPr>
            <w:tcW w:w="1733" w:type="dxa"/>
            <w:noWrap/>
            <w:vAlign w:val="center"/>
          </w:tcPr>
          <w:p w14:paraId="5B691BFA"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56</w:t>
            </w:r>
          </w:p>
        </w:tc>
        <w:tc>
          <w:tcPr>
            <w:tcW w:w="2100" w:type="dxa"/>
            <w:tcBorders>
              <w:top w:val="single" w:sz="4" w:space="0" w:color="auto"/>
              <w:left w:val="nil"/>
              <w:bottom w:val="single" w:sz="4" w:space="0" w:color="auto"/>
              <w:right w:val="single" w:sz="4" w:space="0" w:color="auto"/>
            </w:tcBorders>
            <w:vAlign w:val="center"/>
          </w:tcPr>
          <w:p w14:paraId="6A632726" w14:textId="22EF9AC9" w:rsidR="001D2398" w:rsidRPr="00B97A8E" w:rsidRDefault="001D2398" w:rsidP="0046168D">
            <w:pPr>
              <w:jc w:val="center"/>
              <w:rPr>
                <w:rFonts w:ascii="GHEA Grapalat" w:hAnsi="GHEA Grapalat"/>
                <w:sz w:val="18"/>
                <w:szCs w:val="18"/>
              </w:rPr>
            </w:pPr>
          </w:p>
        </w:tc>
      </w:tr>
      <w:tr w:rsidR="00B97A8E" w:rsidRPr="00B97A8E" w14:paraId="3E894C66" w14:textId="77777777" w:rsidTr="0046168D">
        <w:trPr>
          <w:trHeight w:val="20"/>
          <w:jc w:val="center"/>
        </w:trPr>
        <w:tc>
          <w:tcPr>
            <w:tcW w:w="479" w:type="dxa"/>
            <w:vAlign w:val="center"/>
          </w:tcPr>
          <w:p w14:paraId="0BA08AA3"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26</w:t>
            </w:r>
          </w:p>
        </w:tc>
        <w:tc>
          <w:tcPr>
            <w:tcW w:w="1957" w:type="dxa"/>
            <w:vAlign w:val="center"/>
          </w:tcPr>
          <w:p w14:paraId="28F33641"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Гипсонийт / Гипсоплита (ГВЛ)</w:t>
            </w:r>
          </w:p>
        </w:tc>
        <w:tc>
          <w:tcPr>
            <w:tcW w:w="7041" w:type="dxa"/>
            <w:vAlign w:val="center"/>
          </w:tcPr>
          <w:p w14:paraId="15752772"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Гипсокартон предназначен для завершения работ по отделке внутренних поверхностей, а также для отделки туфовых, бетонных, цементно-песчаных, кирпичных, пемзоблоковых и гипсовых поверхностей. Продукция брендов Церезит СМ11, Шен Т1, АК Экофикс Эластик.</w:t>
            </w:r>
            <w:r w:rsidRPr="00B97A8E">
              <w:rPr>
                <w:rFonts w:ascii="GHEA Grapalat" w:hAnsi="GHEA Grapalat"/>
                <w:sz w:val="18"/>
                <w:szCs w:val="18"/>
              </w:rPr>
              <w:br/>
              <w:t>Поставка и разгрузка должны быть выполнены по адресу: г. Ереван, улица Паруир Севак, 7, в помещениях, согласованных с заказчиком.</w:t>
            </w:r>
          </w:p>
        </w:tc>
        <w:tc>
          <w:tcPr>
            <w:tcW w:w="896" w:type="dxa"/>
            <w:vAlign w:val="center"/>
          </w:tcPr>
          <w:p w14:paraId="4A76ECFF"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lang w:val="hy-AM" w:eastAsia="hy-AM"/>
              </w:rPr>
              <w:t>мешок</w:t>
            </w:r>
          </w:p>
        </w:tc>
        <w:tc>
          <w:tcPr>
            <w:tcW w:w="1733" w:type="dxa"/>
            <w:noWrap/>
            <w:vAlign w:val="center"/>
          </w:tcPr>
          <w:p w14:paraId="4F6ECF66"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20</w:t>
            </w:r>
          </w:p>
        </w:tc>
        <w:tc>
          <w:tcPr>
            <w:tcW w:w="2100" w:type="dxa"/>
            <w:tcBorders>
              <w:top w:val="single" w:sz="4" w:space="0" w:color="auto"/>
              <w:left w:val="nil"/>
              <w:bottom w:val="single" w:sz="4" w:space="0" w:color="auto"/>
              <w:right w:val="single" w:sz="4" w:space="0" w:color="auto"/>
            </w:tcBorders>
            <w:vAlign w:val="center"/>
          </w:tcPr>
          <w:p w14:paraId="691750F2" w14:textId="5D11C83E" w:rsidR="001D2398" w:rsidRPr="00B97A8E" w:rsidRDefault="001D2398" w:rsidP="0046168D">
            <w:pPr>
              <w:jc w:val="center"/>
              <w:rPr>
                <w:rFonts w:ascii="GHEA Grapalat" w:hAnsi="GHEA Grapalat"/>
                <w:sz w:val="18"/>
                <w:szCs w:val="18"/>
              </w:rPr>
            </w:pPr>
          </w:p>
        </w:tc>
      </w:tr>
      <w:tr w:rsidR="00B97A8E" w:rsidRPr="00B97A8E" w14:paraId="05DAC2CA" w14:textId="77777777" w:rsidTr="0046168D">
        <w:trPr>
          <w:trHeight w:val="20"/>
          <w:jc w:val="center"/>
        </w:trPr>
        <w:tc>
          <w:tcPr>
            <w:tcW w:w="479" w:type="dxa"/>
            <w:vAlign w:val="center"/>
          </w:tcPr>
          <w:p w14:paraId="3444C1E4"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27</w:t>
            </w:r>
          </w:p>
        </w:tc>
        <w:tc>
          <w:tcPr>
            <w:tcW w:w="1957" w:type="dxa"/>
            <w:vAlign w:val="center"/>
          </w:tcPr>
          <w:p w14:paraId="4CCF23B1"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Гипсовая смесь / гипс (в зависимости от контекста)</w:t>
            </w:r>
          </w:p>
        </w:tc>
        <w:tc>
          <w:tcPr>
            <w:tcW w:w="7041" w:type="dxa"/>
            <w:vAlign w:val="center"/>
          </w:tcPr>
          <w:p w14:paraId="41990B4D"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Белая или светлая, экологически чистая и безопасная известковая штукатурка.</w:t>
            </w:r>
            <w:r w:rsidRPr="00B97A8E">
              <w:rPr>
                <w:rFonts w:ascii="GHEA Grapalat" w:hAnsi="GHEA Grapalat"/>
                <w:sz w:val="18"/>
                <w:szCs w:val="18"/>
              </w:rPr>
              <w:br/>
              <w:t>Состав: гипс, наполнители, модифицирующие добавки. Назначение: Штукатурка предназначена для выполнения работ по внутренней отделке в сухих помещениях, для выравнивания гипсовых, бетонных, известняковых, цементных, цементно-песчаных (стен и потолков) поверхностей, которые не деформируются перед оклейкой обоями или покраской. Продукция брендов Церезит СМ11, Шен Т1, АК Экофикс Эластик. Поставка и разгрузка должны быть выполнены по адресу: г. Ереван, улица Паруир Севак, 7, в помещениях, согласованных с заказчиком.</w:t>
            </w:r>
          </w:p>
        </w:tc>
        <w:tc>
          <w:tcPr>
            <w:tcW w:w="896" w:type="dxa"/>
            <w:vAlign w:val="center"/>
          </w:tcPr>
          <w:p w14:paraId="2753662F"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lang w:val="hy-AM" w:eastAsia="hy-AM"/>
              </w:rPr>
              <w:t>мешок</w:t>
            </w:r>
          </w:p>
        </w:tc>
        <w:tc>
          <w:tcPr>
            <w:tcW w:w="1733" w:type="dxa"/>
            <w:noWrap/>
            <w:vAlign w:val="center"/>
          </w:tcPr>
          <w:p w14:paraId="4583F16A"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rPr>
              <w:t>10</w:t>
            </w:r>
          </w:p>
        </w:tc>
        <w:tc>
          <w:tcPr>
            <w:tcW w:w="2100" w:type="dxa"/>
            <w:tcBorders>
              <w:top w:val="single" w:sz="4" w:space="0" w:color="auto"/>
              <w:left w:val="nil"/>
              <w:bottom w:val="single" w:sz="4" w:space="0" w:color="auto"/>
              <w:right w:val="single" w:sz="4" w:space="0" w:color="auto"/>
            </w:tcBorders>
            <w:vAlign w:val="center"/>
          </w:tcPr>
          <w:p w14:paraId="71D14F43" w14:textId="0E3BC758" w:rsidR="001D2398" w:rsidRPr="00B97A8E" w:rsidRDefault="001D2398" w:rsidP="0046168D">
            <w:pPr>
              <w:jc w:val="center"/>
              <w:rPr>
                <w:rFonts w:ascii="GHEA Grapalat" w:hAnsi="GHEA Grapalat"/>
                <w:sz w:val="18"/>
                <w:szCs w:val="18"/>
              </w:rPr>
            </w:pPr>
          </w:p>
        </w:tc>
      </w:tr>
      <w:tr w:rsidR="00B97A8E" w:rsidRPr="00B97A8E" w14:paraId="112738A0" w14:textId="77777777" w:rsidTr="0046168D">
        <w:trPr>
          <w:trHeight w:val="20"/>
          <w:jc w:val="center"/>
        </w:trPr>
        <w:tc>
          <w:tcPr>
            <w:tcW w:w="479" w:type="dxa"/>
            <w:vAlign w:val="center"/>
          </w:tcPr>
          <w:p w14:paraId="346F8631"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28</w:t>
            </w:r>
          </w:p>
        </w:tc>
        <w:tc>
          <w:tcPr>
            <w:tcW w:w="1957" w:type="dxa"/>
            <w:vAlign w:val="center"/>
          </w:tcPr>
          <w:p w14:paraId="357BD23B"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Латексная краска</w:t>
            </w:r>
          </w:p>
        </w:tc>
        <w:tc>
          <w:tcPr>
            <w:tcW w:w="7041" w:type="dxa"/>
            <w:vAlign w:val="center"/>
          </w:tcPr>
          <w:p w14:paraId="6A3CDF66"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Покраска стен латексной краской Шен</w:t>
            </w:r>
            <w:r w:rsidRPr="00B97A8E">
              <w:rPr>
                <w:rFonts w:ascii="GHEA Grapalat" w:hAnsi="GHEA Grapalat"/>
                <w:sz w:val="18"/>
                <w:szCs w:val="18"/>
              </w:rPr>
              <w:br/>
              <w:t>Латексная краска 15 кг/л.</w:t>
            </w:r>
            <w:r w:rsidRPr="00B97A8E">
              <w:rPr>
                <w:rFonts w:ascii="GHEA Grapalat" w:hAnsi="GHEA Grapalat"/>
                <w:sz w:val="18"/>
                <w:szCs w:val="18"/>
              </w:rPr>
              <w:br/>
              <w:t>Предназначена для покраски строительных внутренних поверхностей (бетон, гипс, штукатурка, дерево, обои) и других покрытий. Продукция брендов Церезит СМ11, Шен Т1, АК Экофикс Эластик.</w:t>
            </w:r>
          </w:p>
          <w:p w14:paraId="3C532E36"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Поставка и разгрузка должны быть выполнены по адресу: г. Ереван, улица Паруир Севак, 7, в помещениях, согласованных с заказчиком.</w:t>
            </w:r>
          </w:p>
        </w:tc>
        <w:tc>
          <w:tcPr>
            <w:tcW w:w="896" w:type="dxa"/>
            <w:vAlign w:val="center"/>
          </w:tcPr>
          <w:p w14:paraId="5E20A582" w14:textId="77777777" w:rsidR="001D2398" w:rsidRPr="00B97A8E" w:rsidRDefault="001D2398" w:rsidP="0046168D">
            <w:pPr>
              <w:spacing w:before="100" w:beforeAutospacing="1" w:after="100" w:afterAutospacing="1"/>
              <w:jc w:val="center"/>
              <w:rPr>
                <w:rFonts w:ascii="GHEA Grapalat" w:hAnsi="GHEA Grapalat"/>
                <w:sz w:val="18"/>
                <w:szCs w:val="18"/>
                <w:lang w:val="hy-AM" w:eastAsia="hy-AM"/>
              </w:rPr>
            </w:pPr>
            <w:r w:rsidRPr="00B97A8E">
              <w:rPr>
                <w:rFonts w:ascii="GHEA Grapalat" w:hAnsi="GHEA Grapalat"/>
                <w:sz w:val="18"/>
                <w:szCs w:val="18"/>
                <w:lang w:val="hy-AM" w:eastAsia="hy-AM"/>
              </w:rPr>
              <w:t>кг</w:t>
            </w:r>
          </w:p>
          <w:p w14:paraId="257A488A" w14:textId="77777777" w:rsidR="001D2398" w:rsidRPr="00B97A8E" w:rsidRDefault="001D2398" w:rsidP="0046168D">
            <w:pPr>
              <w:jc w:val="center"/>
              <w:rPr>
                <w:rFonts w:ascii="GHEA Grapalat" w:hAnsi="GHEA Grapalat"/>
                <w:sz w:val="18"/>
                <w:szCs w:val="18"/>
              </w:rPr>
            </w:pPr>
          </w:p>
        </w:tc>
        <w:tc>
          <w:tcPr>
            <w:tcW w:w="1733" w:type="dxa"/>
            <w:noWrap/>
            <w:vAlign w:val="center"/>
          </w:tcPr>
          <w:p w14:paraId="5F3DA794"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45</w:t>
            </w:r>
          </w:p>
        </w:tc>
        <w:tc>
          <w:tcPr>
            <w:tcW w:w="2100" w:type="dxa"/>
            <w:tcBorders>
              <w:top w:val="single" w:sz="4" w:space="0" w:color="auto"/>
              <w:left w:val="nil"/>
              <w:bottom w:val="single" w:sz="4" w:space="0" w:color="auto"/>
              <w:right w:val="single" w:sz="4" w:space="0" w:color="auto"/>
            </w:tcBorders>
            <w:vAlign w:val="center"/>
          </w:tcPr>
          <w:p w14:paraId="5B52C39D" w14:textId="265B4620" w:rsidR="001D2398" w:rsidRPr="00B97A8E" w:rsidRDefault="001D2398" w:rsidP="0046168D">
            <w:pPr>
              <w:jc w:val="center"/>
              <w:rPr>
                <w:rFonts w:ascii="GHEA Grapalat" w:hAnsi="GHEA Grapalat"/>
                <w:sz w:val="18"/>
                <w:szCs w:val="18"/>
              </w:rPr>
            </w:pPr>
          </w:p>
        </w:tc>
      </w:tr>
      <w:tr w:rsidR="00B97A8E" w:rsidRPr="00B97A8E" w14:paraId="09490DE8" w14:textId="77777777" w:rsidTr="0046168D">
        <w:trPr>
          <w:trHeight w:val="20"/>
          <w:jc w:val="center"/>
        </w:trPr>
        <w:tc>
          <w:tcPr>
            <w:tcW w:w="479" w:type="dxa"/>
            <w:vAlign w:val="center"/>
          </w:tcPr>
          <w:p w14:paraId="28B41CC1"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29</w:t>
            </w:r>
          </w:p>
        </w:tc>
        <w:tc>
          <w:tcPr>
            <w:tcW w:w="1957" w:type="dxa"/>
            <w:vAlign w:val="center"/>
          </w:tcPr>
          <w:p w14:paraId="20BFEEA8"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Силикон</w:t>
            </w:r>
          </w:p>
        </w:tc>
        <w:tc>
          <w:tcPr>
            <w:tcW w:w="7041" w:type="dxa"/>
            <w:vAlign w:val="center"/>
          </w:tcPr>
          <w:p w14:paraId="7E337500"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Силиконовый герметик, прозрачный</w:t>
            </w:r>
            <w:r w:rsidRPr="00B97A8E">
              <w:rPr>
                <w:rFonts w:ascii="GHEA Grapalat" w:hAnsi="GHEA Grapalat"/>
                <w:sz w:val="18"/>
                <w:szCs w:val="18"/>
              </w:rPr>
              <w:br/>
              <w:t>Предназначен для герметизации конструкций из поликарбоната теплиц.</w:t>
            </w:r>
          </w:p>
        </w:tc>
        <w:tc>
          <w:tcPr>
            <w:tcW w:w="896" w:type="dxa"/>
            <w:vAlign w:val="center"/>
          </w:tcPr>
          <w:p w14:paraId="171C7644"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39F1CC85"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15</w:t>
            </w:r>
          </w:p>
        </w:tc>
        <w:tc>
          <w:tcPr>
            <w:tcW w:w="2100" w:type="dxa"/>
            <w:tcBorders>
              <w:top w:val="single" w:sz="4" w:space="0" w:color="auto"/>
              <w:left w:val="nil"/>
              <w:bottom w:val="single" w:sz="4" w:space="0" w:color="auto"/>
              <w:right w:val="single" w:sz="4" w:space="0" w:color="auto"/>
            </w:tcBorders>
            <w:vAlign w:val="center"/>
          </w:tcPr>
          <w:p w14:paraId="0C3FDE8A" w14:textId="169DF439" w:rsidR="001D2398" w:rsidRPr="00B97A8E" w:rsidRDefault="001D2398" w:rsidP="0046168D">
            <w:pPr>
              <w:jc w:val="center"/>
              <w:rPr>
                <w:rFonts w:ascii="GHEA Grapalat" w:hAnsi="GHEA Grapalat"/>
                <w:sz w:val="18"/>
                <w:szCs w:val="18"/>
              </w:rPr>
            </w:pPr>
          </w:p>
        </w:tc>
      </w:tr>
      <w:tr w:rsidR="00B97A8E" w:rsidRPr="00B97A8E" w14:paraId="116BAEBF" w14:textId="77777777" w:rsidTr="0046168D">
        <w:trPr>
          <w:trHeight w:val="20"/>
          <w:jc w:val="center"/>
        </w:trPr>
        <w:tc>
          <w:tcPr>
            <w:tcW w:w="479" w:type="dxa"/>
            <w:vAlign w:val="center"/>
          </w:tcPr>
          <w:p w14:paraId="52A7327B"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30</w:t>
            </w:r>
          </w:p>
        </w:tc>
        <w:tc>
          <w:tcPr>
            <w:tcW w:w="1957" w:type="dxa"/>
            <w:vAlign w:val="center"/>
          </w:tcPr>
          <w:p w14:paraId="7348712C"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Штукатурный уголок</w:t>
            </w:r>
          </w:p>
        </w:tc>
        <w:tc>
          <w:tcPr>
            <w:tcW w:w="7041" w:type="dxa"/>
            <w:vAlign w:val="center"/>
          </w:tcPr>
          <w:p w14:paraId="3D2A92AE"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Гипсовый оцинкованный уголок, 2.6 м, 0.30 узкий</w:t>
            </w:r>
          </w:p>
        </w:tc>
        <w:tc>
          <w:tcPr>
            <w:tcW w:w="896" w:type="dxa"/>
            <w:vAlign w:val="center"/>
          </w:tcPr>
          <w:p w14:paraId="2549F40E"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21248492" w14:textId="77777777" w:rsidR="001D2398" w:rsidRPr="00B97A8E" w:rsidRDefault="001D2398" w:rsidP="0046168D">
            <w:pPr>
              <w:jc w:val="center"/>
              <w:rPr>
                <w:rFonts w:ascii="GHEA Grapalat" w:hAnsi="GHEA Grapalat"/>
                <w:sz w:val="18"/>
                <w:szCs w:val="18"/>
              </w:rPr>
            </w:pPr>
            <w:r w:rsidRPr="00B97A8E">
              <w:rPr>
                <w:rFonts w:ascii="GHEA Grapalat" w:hAnsi="GHEA Grapalat"/>
                <w:bCs/>
                <w:sz w:val="18"/>
                <w:szCs w:val="18"/>
                <w:lang w:val="hy-AM"/>
              </w:rPr>
              <w:t>30</w:t>
            </w:r>
          </w:p>
        </w:tc>
        <w:tc>
          <w:tcPr>
            <w:tcW w:w="2100" w:type="dxa"/>
            <w:tcBorders>
              <w:top w:val="single" w:sz="4" w:space="0" w:color="auto"/>
              <w:left w:val="nil"/>
              <w:bottom w:val="single" w:sz="4" w:space="0" w:color="auto"/>
              <w:right w:val="single" w:sz="4" w:space="0" w:color="auto"/>
            </w:tcBorders>
            <w:vAlign w:val="center"/>
          </w:tcPr>
          <w:p w14:paraId="10FE9375" w14:textId="44AEE3D5" w:rsidR="001D2398" w:rsidRPr="00B97A8E" w:rsidRDefault="001D2398" w:rsidP="0046168D">
            <w:pPr>
              <w:jc w:val="center"/>
              <w:rPr>
                <w:rFonts w:ascii="GHEA Grapalat" w:hAnsi="GHEA Grapalat"/>
                <w:sz w:val="18"/>
                <w:szCs w:val="18"/>
              </w:rPr>
            </w:pPr>
          </w:p>
        </w:tc>
      </w:tr>
      <w:tr w:rsidR="00B97A8E" w:rsidRPr="00B97A8E" w14:paraId="456EBCA9" w14:textId="77777777" w:rsidTr="0046168D">
        <w:trPr>
          <w:trHeight w:val="20"/>
          <w:jc w:val="center"/>
        </w:trPr>
        <w:tc>
          <w:tcPr>
            <w:tcW w:w="479" w:type="dxa"/>
            <w:vAlign w:val="center"/>
          </w:tcPr>
          <w:p w14:paraId="6B1B948D"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31</w:t>
            </w:r>
          </w:p>
        </w:tc>
        <w:tc>
          <w:tcPr>
            <w:tcW w:w="1957" w:type="dxa"/>
            <w:vAlign w:val="center"/>
          </w:tcPr>
          <w:p w14:paraId="1C1EC3C9"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Коробка для автомата / щиток</w:t>
            </w:r>
          </w:p>
        </w:tc>
        <w:tc>
          <w:tcPr>
            <w:tcW w:w="7041" w:type="dxa"/>
            <w:vAlign w:val="center"/>
          </w:tcPr>
          <w:p w14:paraId="6349B27C"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Коробка для автоматических выключателей, на 10 мест, предназначена для установки на внешнюю поверхность.</w:t>
            </w:r>
          </w:p>
        </w:tc>
        <w:tc>
          <w:tcPr>
            <w:tcW w:w="896" w:type="dxa"/>
            <w:vAlign w:val="center"/>
          </w:tcPr>
          <w:p w14:paraId="1D512F4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4E900778"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1</w:t>
            </w:r>
          </w:p>
        </w:tc>
        <w:tc>
          <w:tcPr>
            <w:tcW w:w="2100" w:type="dxa"/>
            <w:tcBorders>
              <w:top w:val="single" w:sz="4" w:space="0" w:color="auto"/>
              <w:left w:val="nil"/>
              <w:bottom w:val="single" w:sz="4" w:space="0" w:color="auto"/>
              <w:right w:val="single" w:sz="4" w:space="0" w:color="auto"/>
            </w:tcBorders>
            <w:vAlign w:val="center"/>
          </w:tcPr>
          <w:p w14:paraId="067B5B6B" w14:textId="046733E8" w:rsidR="001D2398" w:rsidRPr="00B97A8E" w:rsidRDefault="001D2398" w:rsidP="0046168D">
            <w:pPr>
              <w:jc w:val="center"/>
              <w:rPr>
                <w:rFonts w:ascii="GHEA Grapalat" w:hAnsi="GHEA Grapalat"/>
                <w:sz w:val="18"/>
                <w:szCs w:val="18"/>
              </w:rPr>
            </w:pPr>
          </w:p>
        </w:tc>
      </w:tr>
      <w:tr w:rsidR="00B97A8E" w:rsidRPr="00B97A8E" w14:paraId="346ED4F3" w14:textId="77777777" w:rsidTr="0046168D">
        <w:trPr>
          <w:trHeight w:val="20"/>
          <w:jc w:val="center"/>
        </w:trPr>
        <w:tc>
          <w:tcPr>
            <w:tcW w:w="479" w:type="dxa"/>
            <w:vAlign w:val="center"/>
          </w:tcPr>
          <w:p w14:paraId="4448805A"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lastRenderedPageBreak/>
              <w:t>32</w:t>
            </w:r>
          </w:p>
        </w:tc>
        <w:tc>
          <w:tcPr>
            <w:tcW w:w="1957" w:type="dxa"/>
            <w:vAlign w:val="center"/>
          </w:tcPr>
          <w:p w14:paraId="2C70D82F"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LED-лампа</w:t>
            </w:r>
          </w:p>
        </w:tc>
        <w:tc>
          <w:tcPr>
            <w:tcW w:w="7041" w:type="dxa"/>
            <w:vAlign w:val="center"/>
          </w:tcPr>
          <w:p w14:paraId="0022549A"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Светодиодные лампы для крепления на потолок, всего 10 шт.</w:t>
            </w:r>
            <w:r w:rsidRPr="00B97A8E">
              <w:rPr>
                <w:rFonts w:ascii="GHEA Grapalat" w:hAnsi="GHEA Grapalat"/>
                <w:sz w:val="18"/>
                <w:szCs w:val="18"/>
              </w:rPr>
              <w:br/>
              <w:t>Освещение 120 см, светодиоды 54 Вт.</w:t>
            </w:r>
            <w:r w:rsidRPr="00B97A8E">
              <w:rPr>
                <w:rFonts w:ascii="GHEA Grapalat" w:hAnsi="GHEA Grapalat"/>
                <w:sz w:val="18"/>
                <w:szCs w:val="18"/>
              </w:rPr>
              <w:br/>
              <w:t>6 штук — нейтральный свет,</w:t>
            </w:r>
            <w:r w:rsidRPr="00B97A8E">
              <w:rPr>
                <w:rFonts w:ascii="GHEA Grapalat" w:hAnsi="GHEA Grapalat"/>
                <w:sz w:val="18"/>
                <w:szCs w:val="18"/>
              </w:rPr>
              <w:br/>
              <w:t>4 штуки — белый свет.</w:t>
            </w:r>
          </w:p>
        </w:tc>
        <w:tc>
          <w:tcPr>
            <w:tcW w:w="896" w:type="dxa"/>
            <w:vAlign w:val="center"/>
          </w:tcPr>
          <w:p w14:paraId="40143D0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637658BD"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10</w:t>
            </w:r>
          </w:p>
        </w:tc>
        <w:tc>
          <w:tcPr>
            <w:tcW w:w="2100" w:type="dxa"/>
            <w:tcBorders>
              <w:top w:val="single" w:sz="4" w:space="0" w:color="auto"/>
              <w:left w:val="nil"/>
              <w:bottom w:val="single" w:sz="4" w:space="0" w:color="auto"/>
              <w:right w:val="single" w:sz="4" w:space="0" w:color="auto"/>
            </w:tcBorders>
            <w:vAlign w:val="center"/>
          </w:tcPr>
          <w:p w14:paraId="4E37240D" w14:textId="063EF060" w:rsidR="001D2398" w:rsidRPr="00B97A8E" w:rsidRDefault="001D2398" w:rsidP="0046168D">
            <w:pPr>
              <w:jc w:val="center"/>
              <w:rPr>
                <w:rFonts w:ascii="GHEA Grapalat" w:hAnsi="GHEA Grapalat"/>
                <w:sz w:val="18"/>
                <w:szCs w:val="18"/>
              </w:rPr>
            </w:pPr>
          </w:p>
        </w:tc>
      </w:tr>
      <w:tr w:rsidR="00B97A8E" w:rsidRPr="00B97A8E" w14:paraId="4723A657" w14:textId="77777777" w:rsidTr="0046168D">
        <w:trPr>
          <w:trHeight w:val="20"/>
          <w:jc w:val="center"/>
        </w:trPr>
        <w:tc>
          <w:tcPr>
            <w:tcW w:w="479" w:type="dxa"/>
            <w:vAlign w:val="center"/>
          </w:tcPr>
          <w:p w14:paraId="1AEC3A08"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33</w:t>
            </w:r>
          </w:p>
        </w:tc>
        <w:tc>
          <w:tcPr>
            <w:tcW w:w="1957" w:type="dxa"/>
            <w:vAlign w:val="center"/>
          </w:tcPr>
          <w:p w14:paraId="737B10E1" w14:textId="77777777" w:rsidR="001D2398" w:rsidRPr="00B97A8E" w:rsidRDefault="001D2398" w:rsidP="0046168D">
            <w:pPr>
              <w:jc w:val="center"/>
              <w:rPr>
                <w:rFonts w:ascii="GHEA Grapalat" w:hAnsi="GHEA Grapalat" w:cs="Calibri"/>
                <w:sz w:val="18"/>
                <w:szCs w:val="18"/>
              </w:rPr>
            </w:pPr>
            <w:r w:rsidRPr="00B97A8E">
              <w:rPr>
                <w:rStyle w:val="Strong"/>
                <w:rFonts w:ascii="GHEA Grapalat" w:hAnsi="GHEA Grapalat"/>
                <w:sz w:val="18"/>
                <w:szCs w:val="18"/>
              </w:rPr>
              <w:t>Выключатели</w:t>
            </w:r>
            <w:r w:rsidRPr="00B97A8E">
              <w:rPr>
                <w:rFonts w:ascii="GHEA Grapalat" w:hAnsi="GHEA Grapalat" w:cs="Calibri"/>
                <w:sz w:val="18"/>
                <w:szCs w:val="18"/>
              </w:rPr>
              <w:t xml:space="preserve"> </w:t>
            </w:r>
          </w:p>
        </w:tc>
        <w:tc>
          <w:tcPr>
            <w:tcW w:w="7041" w:type="dxa"/>
            <w:vAlign w:val="center"/>
          </w:tcPr>
          <w:p w14:paraId="53438EFC"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Выключатель, предназначенный для включения и выключения электричества (света):</w:t>
            </w:r>
            <w:r w:rsidRPr="00B97A8E">
              <w:rPr>
                <w:rFonts w:ascii="GHEA Grapalat" w:hAnsi="GHEA Grapalat"/>
                <w:sz w:val="18"/>
                <w:szCs w:val="18"/>
              </w:rPr>
              <w:br/>
              <w:t>1 штука — двухместный,</w:t>
            </w:r>
            <w:r w:rsidRPr="00B97A8E">
              <w:rPr>
                <w:rFonts w:ascii="GHEA Grapalat" w:hAnsi="GHEA Grapalat"/>
                <w:sz w:val="18"/>
                <w:szCs w:val="18"/>
              </w:rPr>
              <w:br/>
              <w:t>3 штуки — одноместный.</w:t>
            </w:r>
          </w:p>
        </w:tc>
        <w:tc>
          <w:tcPr>
            <w:tcW w:w="896" w:type="dxa"/>
            <w:vAlign w:val="center"/>
          </w:tcPr>
          <w:p w14:paraId="61D12E24"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30E3F7B1"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4</w:t>
            </w:r>
          </w:p>
        </w:tc>
        <w:tc>
          <w:tcPr>
            <w:tcW w:w="2100" w:type="dxa"/>
            <w:tcBorders>
              <w:top w:val="single" w:sz="4" w:space="0" w:color="auto"/>
              <w:left w:val="nil"/>
              <w:bottom w:val="single" w:sz="4" w:space="0" w:color="auto"/>
              <w:right w:val="single" w:sz="4" w:space="0" w:color="auto"/>
            </w:tcBorders>
            <w:vAlign w:val="center"/>
          </w:tcPr>
          <w:p w14:paraId="34A20842" w14:textId="379842FB" w:rsidR="001D2398" w:rsidRPr="00B97A8E" w:rsidRDefault="001D2398" w:rsidP="0046168D">
            <w:pPr>
              <w:jc w:val="center"/>
              <w:rPr>
                <w:rFonts w:ascii="GHEA Grapalat" w:hAnsi="GHEA Grapalat"/>
                <w:sz w:val="18"/>
                <w:szCs w:val="18"/>
              </w:rPr>
            </w:pPr>
          </w:p>
        </w:tc>
      </w:tr>
      <w:tr w:rsidR="00B97A8E" w:rsidRPr="00B97A8E" w14:paraId="1EF8E0E3" w14:textId="77777777" w:rsidTr="0046168D">
        <w:trPr>
          <w:trHeight w:val="20"/>
          <w:jc w:val="center"/>
        </w:trPr>
        <w:tc>
          <w:tcPr>
            <w:tcW w:w="479" w:type="dxa"/>
            <w:vAlign w:val="center"/>
          </w:tcPr>
          <w:p w14:paraId="3DB133B1"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34</w:t>
            </w:r>
          </w:p>
        </w:tc>
        <w:tc>
          <w:tcPr>
            <w:tcW w:w="1957" w:type="dxa"/>
            <w:vAlign w:val="center"/>
          </w:tcPr>
          <w:p w14:paraId="5218F035"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Розетка</w:t>
            </w:r>
          </w:p>
        </w:tc>
        <w:tc>
          <w:tcPr>
            <w:tcW w:w="7041" w:type="dxa"/>
            <w:vAlign w:val="center"/>
          </w:tcPr>
          <w:p w14:paraId="21C3F21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Розетка, двухместная, для крепления на стену, с заземляющим контактом.</w:t>
            </w:r>
          </w:p>
        </w:tc>
        <w:tc>
          <w:tcPr>
            <w:tcW w:w="896" w:type="dxa"/>
            <w:vAlign w:val="center"/>
          </w:tcPr>
          <w:p w14:paraId="752BA8E8"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26FBC7D7"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40</w:t>
            </w:r>
          </w:p>
        </w:tc>
        <w:tc>
          <w:tcPr>
            <w:tcW w:w="2100" w:type="dxa"/>
            <w:tcBorders>
              <w:top w:val="single" w:sz="4" w:space="0" w:color="auto"/>
              <w:left w:val="nil"/>
              <w:bottom w:val="single" w:sz="4" w:space="0" w:color="auto"/>
              <w:right w:val="single" w:sz="4" w:space="0" w:color="auto"/>
            </w:tcBorders>
            <w:vAlign w:val="center"/>
          </w:tcPr>
          <w:p w14:paraId="242E4AD0" w14:textId="674E622F" w:rsidR="001D2398" w:rsidRPr="00B97A8E" w:rsidRDefault="001D2398" w:rsidP="0046168D">
            <w:pPr>
              <w:jc w:val="center"/>
              <w:rPr>
                <w:rFonts w:ascii="GHEA Grapalat" w:hAnsi="GHEA Grapalat"/>
                <w:sz w:val="18"/>
                <w:szCs w:val="18"/>
              </w:rPr>
            </w:pPr>
          </w:p>
        </w:tc>
      </w:tr>
      <w:tr w:rsidR="00B97A8E" w:rsidRPr="00B97A8E" w14:paraId="63F02D8B" w14:textId="77777777" w:rsidTr="0046168D">
        <w:trPr>
          <w:trHeight w:val="20"/>
          <w:jc w:val="center"/>
        </w:trPr>
        <w:tc>
          <w:tcPr>
            <w:tcW w:w="479" w:type="dxa"/>
            <w:vAlign w:val="center"/>
          </w:tcPr>
          <w:p w14:paraId="4CD81757"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35</w:t>
            </w:r>
          </w:p>
        </w:tc>
        <w:tc>
          <w:tcPr>
            <w:tcW w:w="1957" w:type="dxa"/>
            <w:vAlign w:val="center"/>
          </w:tcPr>
          <w:p w14:paraId="19044B43"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Кабель-канал 2 м</w:t>
            </w:r>
          </w:p>
        </w:tc>
        <w:tc>
          <w:tcPr>
            <w:tcW w:w="7041" w:type="dxa"/>
            <w:vAlign w:val="center"/>
          </w:tcPr>
          <w:p w14:paraId="54C7F6F8"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Наименование: Пластиковый короб 2×2 см</w:t>
            </w:r>
            <w:r w:rsidRPr="00B97A8E">
              <w:rPr>
                <w:rFonts w:ascii="GHEA Grapalat" w:hAnsi="GHEA Grapalat"/>
                <w:sz w:val="18"/>
                <w:szCs w:val="18"/>
              </w:rPr>
              <w:br/>
              <w:t>Предназначение: Для открытой установки, защиты и организации электропроводки и проводов.</w:t>
            </w:r>
            <w:r w:rsidRPr="00B97A8E">
              <w:rPr>
                <w:rFonts w:ascii="GHEA Grapalat" w:hAnsi="GHEA Grapalat"/>
                <w:sz w:val="18"/>
                <w:szCs w:val="18"/>
              </w:rPr>
              <w:br/>
              <w:t>Материал: PVC (огнестойкий, механически прочный).</w:t>
            </w:r>
            <w:r w:rsidRPr="00B97A8E">
              <w:rPr>
                <w:rFonts w:ascii="GHEA Grapalat" w:hAnsi="GHEA Grapalat"/>
                <w:sz w:val="18"/>
                <w:szCs w:val="18"/>
              </w:rPr>
              <w:br/>
              <w:t>Размеры: 20×20 мм.</w:t>
            </w:r>
            <w:r w:rsidRPr="00B97A8E">
              <w:rPr>
                <w:rFonts w:ascii="GHEA Grapalat" w:hAnsi="GHEA Grapalat"/>
                <w:sz w:val="18"/>
                <w:szCs w:val="18"/>
              </w:rPr>
              <w:br/>
              <w:t>Длина полосы: 2 м.</w:t>
            </w:r>
            <w:r w:rsidRPr="00B97A8E">
              <w:rPr>
                <w:rFonts w:ascii="GHEA Grapalat" w:hAnsi="GHEA Grapalat"/>
                <w:sz w:val="18"/>
                <w:szCs w:val="18"/>
              </w:rPr>
              <w:br/>
              <w:t>Цвет: белый.</w:t>
            </w:r>
          </w:p>
        </w:tc>
        <w:tc>
          <w:tcPr>
            <w:tcW w:w="896" w:type="dxa"/>
            <w:vAlign w:val="center"/>
          </w:tcPr>
          <w:p w14:paraId="165A79B0"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27FB1680"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40</w:t>
            </w:r>
          </w:p>
        </w:tc>
        <w:tc>
          <w:tcPr>
            <w:tcW w:w="2100" w:type="dxa"/>
            <w:tcBorders>
              <w:top w:val="single" w:sz="4" w:space="0" w:color="auto"/>
              <w:left w:val="nil"/>
              <w:bottom w:val="single" w:sz="4" w:space="0" w:color="auto"/>
              <w:right w:val="single" w:sz="4" w:space="0" w:color="auto"/>
            </w:tcBorders>
            <w:vAlign w:val="center"/>
          </w:tcPr>
          <w:p w14:paraId="669B03DD" w14:textId="45199E75" w:rsidR="001D2398" w:rsidRPr="00B97A8E" w:rsidRDefault="001D2398" w:rsidP="0046168D">
            <w:pPr>
              <w:jc w:val="center"/>
              <w:rPr>
                <w:rFonts w:ascii="GHEA Grapalat" w:hAnsi="GHEA Grapalat"/>
                <w:sz w:val="18"/>
                <w:szCs w:val="18"/>
              </w:rPr>
            </w:pPr>
          </w:p>
        </w:tc>
      </w:tr>
      <w:tr w:rsidR="00B97A8E" w:rsidRPr="00B97A8E" w14:paraId="5C2889CF" w14:textId="77777777" w:rsidTr="0046168D">
        <w:trPr>
          <w:trHeight w:val="20"/>
          <w:jc w:val="center"/>
        </w:trPr>
        <w:tc>
          <w:tcPr>
            <w:tcW w:w="479" w:type="dxa"/>
            <w:vAlign w:val="center"/>
          </w:tcPr>
          <w:p w14:paraId="10101BCB"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36</w:t>
            </w:r>
          </w:p>
        </w:tc>
        <w:tc>
          <w:tcPr>
            <w:tcW w:w="1957" w:type="dxa"/>
            <w:vAlign w:val="center"/>
          </w:tcPr>
          <w:p w14:paraId="5506FC9B"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Монтажная пена</w:t>
            </w:r>
          </w:p>
        </w:tc>
        <w:tc>
          <w:tcPr>
            <w:tcW w:w="7041" w:type="dxa"/>
            <w:vAlign w:val="center"/>
          </w:tcPr>
          <w:p w14:paraId="0815B98D"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Монтажная пена (герметик)</w:t>
            </w:r>
            <w:r w:rsidRPr="00B97A8E">
              <w:rPr>
                <w:rFonts w:ascii="GHEA Grapalat" w:hAnsi="GHEA Grapalat"/>
                <w:sz w:val="18"/>
                <w:szCs w:val="18"/>
              </w:rPr>
              <w:br/>
              <w:t>Для заполнения, изоляции и укрепления отверстий, трещин и соединений при строительных и ремонтных работах.</w:t>
            </w:r>
            <w:r w:rsidRPr="00B97A8E">
              <w:rPr>
                <w:rFonts w:ascii="GHEA Grapalat" w:hAnsi="GHEA Grapalat"/>
                <w:sz w:val="18"/>
                <w:szCs w:val="18"/>
              </w:rPr>
              <w:br/>
              <w:t>Объем: 850 г.</w:t>
            </w:r>
            <w:r w:rsidRPr="00B97A8E">
              <w:rPr>
                <w:rFonts w:ascii="GHEA Grapalat" w:hAnsi="GHEA Grapalat"/>
                <w:sz w:val="18"/>
                <w:szCs w:val="18"/>
              </w:rPr>
              <w:br/>
              <w:t>Способ применения: для использования с пистолетом (gun type).</w:t>
            </w:r>
            <w:r w:rsidRPr="00B97A8E">
              <w:rPr>
                <w:rFonts w:ascii="GHEA Grapalat" w:hAnsi="GHEA Grapalat"/>
                <w:sz w:val="18"/>
                <w:szCs w:val="18"/>
              </w:rPr>
              <w:br/>
              <w:t>Основа: полиуретановая (PU foam).</w:t>
            </w:r>
            <w:r w:rsidRPr="00B97A8E">
              <w:rPr>
                <w:rFonts w:ascii="GHEA Grapalat" w:hAnsi="GHEA Grapalat"/>
                <w:sz w:val="18"/>
                <w:szCs w:val="18"/>
              </w:rPr>
              <w:br/>
              <w:t>Плотность: высокая, быстро твердеющая.</w:t>
            </w:r>
            <w:r w:rsidRPr="00B97A8E">
              <w:rPr>
                <w:rFonts w:ascii="GHEA Grapalat" w:hAnsi="GHEA Grapalat"/>
                <w:sz w:val="18"/>
                <w:szCs w:val="18"/>
              </w:rPr>
              <w:br/>
              <w:t>Цвет: светло-желтый или белый (в зависимости от производителя).</w:t>
            </w:r>
            <w:r w:rsidRPr="00B97A8E">
              <w:rPr>
                <w:rFonts w:ascii="GHEA Grapalat" w:hAnsi="GHEA Grapalat"/>
                <w:sz w:val="18"/>
                <w:szCs w:val="18"/>
              </w:rPr>
              <w:br/>
              <w:t>Температурное сопротивление: от -40°C до +90°C.</w:t>
            </w:r>
          </w:p>
        </w:tc>
        <w:tc>
          <w:tcPr>
            <w:tcW w:w="896" w:type="dxa"/>
            <w:vAlign w:val="center"/>
          </w:tcPr>
          <w:p w14:paraId="447C17A3"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67A391A4"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2</w:t>
            </w:r>
          </w:p>
        </w:tc>
        <w:tc>
          <w:tcPr>
            <w:tcW w:w="2100" w:type="dxa"/>
            <w:tcBorders>
              <w:top w:val="single" w:sz="4" w:space="0" w:color="auto"/>
              <w:left w:val="nil"/>
              <w:bottom w:val="single" w:sz="4" w:space="0" w:color="auto"/>
              <w:right w:val="single" w:sz="4" w:space="0" w:color="auto"/>
            </w:tcBorders>
            <w:vAlign w:val="center"/>
          </w:tcPr>
          <w:p w14:paraId="09174115" w14:textId="02E0D23D" w:rsidR="001D2398" w:rsidRPr="00B97A8E" w:rsidRDefault="001D2398" w:rsidP="0046168D">
            <w:pPr>
              <w:jc w:val="center"/>
              <w:rPr>
                <w:rFonts w:ascii="GHEA Grapalat" w:hAnsi="GHEA Grapalat"/>
                <w:sz w:val="18"/>
                <w:szCs w:val="18"/>
              </w:rPr>
            </w:pPr>
          </w:p>
        </w:tc>
      </w:tr>
      <w:tr w:rsidR="00B97A8E" w:rsidRPr="00B97A8E" w14:paraId="181E4468" w14:textId="77777777" w:rsidTr="0046168D">
        <w:trPr>
          <w:trHeight w:val="20"/>
          <w:jc w:val="center"/>
        </w:trPr>
        <w:tc>
          <w:tcPr>
            <w:tcW w:w="479" w:type="dxa"/>
            <w:vAlign w:val="center"/>
          </w:tcPr>
          <w:p w14:paraId="1A3BB978"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37</w:t>
            </w:r>
          </w:p>
        </w:tc>
        <w:tc>
          <w:tcPr>
            <w:tcW w:w="1957" w:type="dxa"/>
            <w:vAlign w:val="center"/>
          </w:tcPr>
          <w:p w14:paraId="00470052"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Маяк для штукатурки</w:t>
            </w:r>
          </w:p>
        </w:tc>
        <w:tc>
          <w:tcPr>
            <w:tcW w:w="7041" w:type="dxa"/>
            <w:vAlign w:val="center"/>
          </w:tcPr>
          <w:p w14:paraId="3EE40775"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Гипсовый направляющий профиль (профиль), длиной 3 м</w:t>
            </w:r>
            <w:r w:rsidRPr="00B97A8E">
              <w:rPr>
                <w:rFonts w:ascii="GHEA Grapalat" w:hAnsi="GHEA Grapalat"/>
                <w:sz w:val="18"/>
                <w:szCs w:val="18"/>
              </w:rPr>
              <w:br/>
              <w:t>Назначение: Для строительных и отделочных работ — выравнивания гипсового слоя и сохранения его толщины.</w:t>
            </w:r>
            <w:r w:rsidRPr="00B97A8E">
              <w:rPr>
                <w:rFonts w:ascii="GHEA Grapalat" w:hAnsi="GHEA Grapalat"/>
                <w:sz w:val="18"/>
                <w:szCs w:val="18"/>
              </w:rPr>
              <w:br/>
              <w:t>Материал: Оцинкованная сталь (гальванизированная сталь).</w:t>
            </w:r>
          </w:p>
        </w:tc>
        <w:tc>
          <w:tcPr>
            <w:tcW w:w="896" w:type="dxa"/>
            <w:vAlign w:val="center"/>
          </w:tcPr>
          <w:p w14:paraId="4CFED9CA"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67F5EAC7"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30</w:t>
            </w:r>
          </w:p>
        </w:tc>
        <w:tc>
          <w:tcPr>
            <w:tcW w:w="2100" w:type="dxa"/>
            <w:tcBorders>
              <w:top w:val="single" w:sz="4" w:space="0" w:color="auto"/>
              <w:left w:val="nil"/>
              <w:bottom w:val="single" w:sz="4" w:space="0" w:color="auto"/>
              <w:right w:val="single" w:sz="4" w:space="0" w:color="auto"/>
            </w:tcBorders>
            <w:vAlign w:val="center"/>
          </w:tcPr>
          <w:p w14:paraId="603CD0AC" w14:textId="05EE1893" w:rsidR="001D2398" w:rsidRPr="00B97A8E" w:rsidRDefault="001D2398" w:rsidP="0046168D">
            <w:pPr>
              <w:jc w:val="center"/>
              <w:rPr>
                <w:rFonts w:ascii="GHEA Grapalat" w:hAnsi="GHEA Grapalat"/>
                <w:sz w:val="18"/>
                <w:szCs w:val="18"/>
              </w:rPr>
            </w:pPr>
          </w:p>
        </w:tc>
      </w:tr>
      <w:tr w:rsidR="00B97A8E" w:rsidRPr="00B97A8E" w14:paraId="2E3CC89C" w14:textId="77777777" w:rsidTr="0046168D">
        <w:trPr>
          <w:trHeight w:val="20"/>
          <w:jc w:val="center"/>
        </w:trPr>
        <w:tc>
          <w:tcPr>
            <w:tcW w:w="479" w:type="dxa"/>
            <w:vAlign w:val="center"/>
          </w:tcPr>
          <w:p w14:paraId="5C330F2A"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38</w:t>
            </w:r>
          </w:p>
        </w:tc>
        <w:tc>
          <w:tcPr>
            <w:tcW w:w="1957" w:type="dxa"/>
            <w:vAlign w:val="center"/>
          </w:tcPr>
          <w:p w14:paraId="2DD99FBE"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Автомат (предохранитель) 32А</w:t>
            </w:r>
          </w:p>
        </w:tc>
        <w:tc>
          <w:tcPr>
            <w:tcW w:w="7041" w:type="dxa"/>
            <w:vAlign w:val="center"/>
          </w:tcPr>
          <w:p w14:paraId="10D1FB91"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Предохранитель 32 ампера с электромагнитным разделителем, модульный автоматический выключатель</w:t>
            </w:r>
            <w:r w:rsidRPr="00B97A8E">
              <w:rPr>
                <w:rFonts w:ascii="GHEA Grapalat" w:hAnsi="GHEA Grapalat"/>
                <w:sz w:val="18"/>
                <w:szCs w:val="18"/>
              </w:rPr>
              <w:br/>
              <w:t>Наименование: Предохранитель 32 А (Fuse 32 A)</w:t>
            </w:r>
            <w:r w:rsidRPr="00B97A8E">
              <w:rPr>
                <w:rFonts w:ascii="GHEA Grapalat" w:hAnsi="GHEA Grapalat"/>
                <w:sz w:val="18"/>
                <w:szCs w:val="18"/>
              </w:rPr>
              <w:br/>
              <w:t>Назначение: Защита электрических цепей и оборудования от перегрузки и короткого замыкания.</w:t>
            </w:r>
            <w:r w:rsidRPr="00B97A8E">
              <w:rPr>
                <w:rFonts w:ascii="GHEA Grapalat" w:hAnsi="GHEA Grapalat"/>
                <w:sz w:val="18"/>
                <w:szCs w:val="18"/>
              </w:rPr>
              <w:br/>
              <w:t>Номинальный ток: 32 А</w:t>
            </w:r>
            <w:r w:rsidRPr="00B97A8E">
              <w:rPr>
                <w:rFonts w:ascii="GHEA Grapalat" w:hAnsi="GHEA Grapalat"/>
                <w:sz w:val="18"/>
                <w:szCs w:val="18"/>
              </w:rPr>
              <w:br/>
              <w:t>Номинальное напряжение: 230/400 В AC</w:t>
            </w:r>
            <w:r w:rsidRPr="00B97A8E">
              <w:rPr>
                <w:rFonts w:ascii="GHEA Grapalat" w:hAnsi="GHEA Grapalat"/>
                <w:sz w:val="18"/>
                <w:szCs w:val="18"/>
              </w:rPr>
              <w:br/>
              <w:t>Тип: gG/gL (для общего использования)</w:t>
            </w:r>
            <w:r w:rsidRPr="00B97A8E">
              <w:rPr>
                <w:rFonts w:ascii="GHEA Grapalat" w:hAnsi="GHEA Grapalat"/>
                <w:sz w:val="18"/>
                <w:szCs w:val="18"/>
              </w:rPr>
              <w:br/>
              <w:t>Установка: в распределительные щиты для однофазных или трехфазных сетей.</w:t>
            </w:r>
          </w:p>
        </w:tc>
        <w:tc>
          <w:tcPr>
            <w:tcW w:w="896" w:type="dxa"/>
            <w:vAlign w:val="center"/>
          </w:tcPr>
          <w:p w14:paraId="62AC9E5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1343B0C6"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4</w:t>
            </w:r>
          </w:p>
        </w:tc>
        <w:tc>
          <w:tcPr>
            <w:tcW w:w="2100" w:type="dxa"/>
            <w:tcBorders>
              <w:top w:val="single" w:sz="4" w:space="0" w:color="auto"/>
              <w:left w:val="nil"/>
              <w:bottom w:val="single" w:sz="4" w:space="0" w:color="auto"/>
              <w:right w:val="single" w:sz="4" w:space="0" w:color="auto"/>
            </w:tcBorders>
            <w:vAlign w:val="center"/>
          </w:tcPr>
          <w:p w14:paraId="26E159BF" w14:textId="1A316B8A" w:rsidR="001D2398" w:rsidRPr="00B97A8E" w:rsidRDefault="001D2398" w:rsidP="0046168D">
            <w:pPr>
              <w:jc w:val="center"/>
              <w:rPr>
                <w:rFonts w:ascii="GHEA Grapalat" w:hAnsi="GHEA Grapalat"/>
                <w:sz w:val="18"/>
                <w:szCs w:val="18"/>
              </w:rPr>
            </w:pPr>
          </w:p>
        </w:tc>
      </w:tr>
      <w:tr w:rsidR="00B97A8E" w:rsidRPr="00B97A8E" w14:paraId="3BC7D773" w14:textId="77777777" w:rsidTr="0046168D">
        <w:trPr>
          <w:trHeight w:val="20"/>
          <w:jc w:val="center"/>
        </w:trPr>
        <w:tc>
          <w:tcPr>
            <w:tcW w:w="479" w:type="dxa"/>
            <w:vAlign w:val="center"/>
          </w:tcPr>
          <w:p w14:paraId="6CE8C270"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39</w:t>
            </w:r>
          </w:p>
        </w:tc>
        <w:tc>
          <w:tcPr>
            <w:tcW w:w="1957" w:type="dxa"/>
            <w:vAlign w:val="center"/>
          </w:tcPr>
          <w:p w14:paraId="3878449D"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Автомат (предохранитель) 16А</w:t>
            </w:r>
          </w:p>
        </w:tc>
        <w:tc>
          <w:tcPr>
            <w:tcW w:w="7041" w:type="dxa"/>
            <w:vAlign w:val="center"/>
          </w:tcPr>
          <w:p w14:paraId="78ED13AC"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Предохранитель 16 ампера с электромагнитным разделителем, модульный автоматический выключатель</w:t>
            </w:r>
            <w:r w:rsidRPr="00B97A8E">
              <w:rPr>
                <w:rFonts w:ascii="GHEA Grapalat" w:hAnsi="GHEA Grapalat"/>
                <w:sz w:val="18"/>
                <w:szCs w:val="18"/>
              </w:rPr>
              <w:br/>
              <w:t>Наименование: Предохранитель 16 А (Fuse 16 A)</w:t>
            </w:r>
            <w:r w:rsidRPr="00B97A8E">
              <w:rPr>
                <w:rFonts w:ascii="GHEA Grapalat" w:hAnsi="GHEA Grapalat"/>
                <w:sz w:val="18"/>
                <w:szCs w:val="18"/>
              </w:rPr>
              <w:br/>
              <w:t>Назначение: Защита электрических цепей и оборудования от перегрузки и короткого замыкания.</w:t>
            </w:r>
            <w:r w:rsidRPr="00B97A8E">
              <w:rPr>
                <w:rFonts w:ascii="GHEA Grapalat" w:hAnsi="GHEA Grapalat"/>
                <w:sz w:val="18"/>
                <w:szCs w:val="18"/>
              </w:rPr>
              <w:br/>
            </w:r>
            <w:r w:rsidRPr="00B97A8E">
              <w:rPr>
                <w:rFonts w:ascii="GHEA Grapalat" w:hAnsi="GHEA Grapalat"/>
                <w:sz w:val="18"/>
                <w:szCs w:val="18"/>
              </w:rPr>
              <w:lastRenderedPageBreak/>
              <w:t>Номинальный ток: 16 А</w:t>
            </w:r>
            <w:r w:rsidRPr="00B97A8E">
              <w:rPr>
                <w:rFonts w:ascii="GHEA Grapalat" w:hAnsi="GHEA Grapalat"/>
                <w:sz w:val="18"/>
                <w:szCs w:val="18"/>
              </w:rPr>
              <w:br/>
              <w:t>Номинальное напряжение: 230/400 В AC</w:t>
            </w:r>
            <w:r w:rsidRPr="00B97A8E">
              <w:rPr>
                <w:rFonts w:ascii="GHEA Grapalat" w:hAnsi="GHEA Grapalat"/>
                <w:sz w:val="18"/>
                <w:szCs w:val="18"/>
              </w:rPr>
              <w:br/>
              <w:t>Тип: gG/gL (для общего использования) или эквивалентный.</w:t>
            </w:r>
            <w:r w:rsidRPr="00B97A8E">
              <w:rPr>
                <w:rFonts w:ascii="GHEA Grapalat" w:hAnsi="GHEA Grapalat"/>
                <w:sz w:val="18"/>
                <w:szCs w:val="18"/>
              </w:rPr>
              <w:br/>
              <w:t>Стандарт: IEC 60269 или эквивалентный.</w:t>
            </w:r>
            <w:r w:rsidRPr="00B97A8E">
              <w:rPr>
                <w:rFonts w:ascii="GHEA Grapalat" w:hAnsi="GHEA Grapalat"/>
                <w:sz w:val="18"/>
                <w:szCs w:val="18"/>
              </w:rPr>
              <w:br/>
              <w:t>Установка: в однофазных или трехфазных распределительных щитах.</w:t>
            </w:r>
          </w:p>
        </w:tc>
        <w:tc>
          <w:tcPr>
            <w:tcW w:w="896" w:type="dxa"/>
            <w:vAlign w:val="center"/>
          </w:tcPr>
          <w:p w14:paraId="3A18A91E"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lastRenderedPageBreak/>
              <w:t>шт</w:t>
            </w:r>
          </w:p>
        </w:tc>
        <w:tc>
          <w:tcPr>
            <w:tcW w:w="1733" w:type="dxa"/>
            <w:noWrap/>
            <w:vAlign w:val="center"/>
          </w:tcPr>
          <w:p w14:paraId="5F1CB2A6"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4</w:t>
            </w:r>
          </w:p>
        </w:tc>
        <w:tc>
          <w:tcPr>
            <w:tcW w:w="2100" w:type="dxa"/>
            <w:tcBorders>
              <w:top w:val="single" w:sz="4" w:space="0" w:color="auto"/>
              <w:left w:val="nil"/>
              <w:bottom w:val="single" w:sz="4" w:space="0" w:color="auto"/>
              <w:right w:val="single" w:sz="4" w:space="0" w:color="auto"/>
            </w:tcBorders>
            <w:vAlign w:val="center"/>
          </w:tcPr>
          <w:p w14:paraId="6AFE6078" w14:textId="74F75713" w:rsidR="001D2398" w:rsidRPr="00B97A8E" w:rsidRDefault="001D2398" w:rsidP="0046168D">
            <w:pPr>
              <w:jc w:val="center"/>
              <w:rPr>
                <w:rFonts w:ascii="GHEA Grapalat" w:hAnsi="GHEA Grapalat"/>
                <w:sz w:val="18"/>
                <w:szCs w:val="18"/>
              </w:rPr>
            </w:pPr>
          </w:p>
        </w:tc>
      </w:tr>
      <w:tr w:rsidR="00B97A8E" w:rsidRPr="00B97A8E" w14:paraId="10563C39" w14:textId="77777777" w:rsidTr="0046168D">
        <w:trPr>
          <w:trHeight w:val="20"/>
          <w:jc w:val="center"/>
        </w:trPr>
        <w:tc>
          <w:tcPr>
            <w:tcW w:w="479" w:type="dxa"/>
            <w:vAlign w:val="center"/>
          </w:tcPr>
          <w:p w14:paraId="7CA13A5B"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40</w:t>
            </w:r>
          </w:p>
        </w:tc>
        <w:tc>
          <w:tcPr>
            <w:tcW w:w="1957" w:type="dxa"/>
            <w:vAlign w:val="center"/>
          </w:tcPr>
          <w:p w14:paraId="50489E42"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Электрический провод</w:t>
            </w:r>
          </w:p>
        </w:tc>
        <w:tc>
          <w:tcPr>
            <w:tcW w:w="7041" w:type="dxa"/>
            <w:vAlign w:val="center"/>
          </w:tcPr>
          <w:p w14:paraId="0CEC24B8"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Электрический кабель 2×2,5 мм² Cu, PVC — для питания внутренних сетей и линий освещения.</w:t>
            </w:r>
            <w:r w:rsidRPr="00B97A8E">
              <w:rPr>
                <w:rFonts w:ascii="GHEA Grapalat" w:hAnsi="GHEA Grapalat"/>
                <w:sz w:val="18"/>
                <w:szCs w:val="18"/>
              </w:rPr>
              <w:br/>
              <w:t>Конструкция и материалы:</w:t>
            </w:r>
          </w:p>
          <w:p w14:paraId="5A49590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Проводник: медь (Cu), по IEC 60228, класс 1 или 2.</w:t>
            </w:r>
          </w:p>
          <w:p w14:paraId="4AE9EFA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Количество жил × сечение: 2 × 2,5 мм².</w:t>
            </w:r>
          </w:p>
          <w:p w14:paraId="0B9BF91E"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Внешняя изоляция: PVC, цвет — белый.</w:t>
            </w:r>
          </w:p>
          <w:p w14:paraId="79B0BBC0"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Номинальное напряжение: 300/500 В.</w:t>
            </w:r>
          </w:p>
        </w:tc>
        <w:tc>
          <w:tcPr>
            <w:tcW w:w="896" w:type="dxa"/>
            <w:vAlign w:val="center"/>
          </w:tcPr>
          <w:p w14:paraId="0C1FBC60"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p>
        </w:tc>
        <w:tc>
          <w:tcPr>
            <w:tcW w:w="1733" w:type="dxa"/>
            <w:noWrap/>
            <w:vAlign w:val="center"/>
          </w:tcPr>
          <w:p w14:paraId="388A59A9"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100</w:t>
            </w:r>
          </w:p>
        </w:tc>
        <w:tc>
          <w:tcPr>
            <w:tcW w:w="2100" w:type="dxa"/>
            <w:tcBorders>
              <w:top w:val="single" w:sz="4" w:space="0" w:color="auto"/>
              <w:left w:val="nil"/>
              <w:bottom w:val="single" w:sz="4" w:space="0" w:color="auto"/>
              <w:right w:val="single" w:sz="4" w:space="0" w:color="auto"/>
            </w:tcBorders>
            <w:vAlign w:val="center"/>
          </w:tcPr>
          <w:p w14:paraId="2E9E775F" w14:textId="4FD46F92" w:rsidR="001D2398" w:rsidRPr="00B97A8E" w:rsidRDefault="001D2398" w:rsidP="0046168D">
            <w:pPr>
              <w:jc w:val="center"/>
              <w:rPr>
                <w:rFonts w:ascii="GHEA Grapalat" w:hAnsi="GHEA Grapalat"/>
                <w:sz w:val="18"/>
                <w:szCs w:val="18"/>
              </w:rPr>
            </w:pPr>
          </w:p>
        </w:tc>
      </w:tr>
      <w:tr w:rsidR="00B97A8E" w:rsidRPr="00B97A8E" w14:paraId="7F6A8FF6" w14:textId="77777777" w:rsidTr="0046168D">
        <w:trPr>
          <w:trHeight w:val="20"/>
          <w:jc w:val="center"/>
        </w:trPr>
        <w:tc>
          <w:tcPr>
            <w:tcW w:w="479" w:type="dxa"/>
            <w:vAlign w:val="center"/>
          </w:tcPr>
          <w:p w14:paraId="57511FD6"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lang w:val="hy-AM"/>
              </w:rPr>
              <w:t>41</w:t>
            </w:r>
          </w:p>
        </w:tc>
        <w:tc>
          <w:tcPr>
            <w:tcW w:w="1957" w:type="dxa"/>
            <w:vAlign w:val="center"/>
          </w:tcPr>
          <w:p w14:paraId="5E3F395F"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Электрический провод</w:t>
            </w:r>
          </w:p>
        </w:tc>
        <w:tc>
          <w:tcPr>
            <w:tcW w:w="7041" w:type="dxa"/>
            <w:vAlign w:val="center"/>
          </w:tcPr>
          <w:p w14:paraId="3A88C92E"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Электрический кабель 2×1,5 мм² Cu, PVC — для питания внутренних сетей и линий освещения.</w:t>
            </w:r>
            <w:r w:rsidRPr="00B97A8E">
              <w:rPr>
                <w:rFonts w:ascii="GHEA Grapalat" w:hAnsi="GHEA Grapalat"/>
                <w:sz w:val="18"/>
                <w:szCs w:val="18"/>
              </w:rPr>
              <w:br/>
              <w:t>Конструкция и материалы:</w:t>
            </w:r>
          </w:p>
          <w:p w14:paraId="2C9AB11E"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Проводник: медь (Cu), по IEC 60228, класс 1 или 2.</w:t>
            </w:r>
          </w:p>
          <w:p w14:paraId="4589A9B5"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Количество жил × сечение: 2 × 1,5 мм².</w:t>
            </w:r>
          </w:p>
          <w:p w14:paraId="4D406E7A"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Внешняя изоляция: PVC, цвет — белый.</w:t>
            </w:r>
          </w:p>
          <w:p w14:paraId="3BDB237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Номинальное напряжение: 300/500 В.</w:t>
            </w:r>
          </w:p>
        </w:tc>
        <w:tc>
          <w:tcPr>
            <w:tcW w:w="896" w:type="dxa"/>
            <w:vAlign w:val="center"/>
          </w:tcPr>
          <w:p w14:paraId="60ECBB0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p>
        </w:tc>
        <w:tc>
          <w:tcPr>
            <w:tcW w:w="1733" w:type="dxa"/>
            <w:noWrap/>
            <w:vAlign w:val="center"/>
          </w:tcPr>
          <w:p w14:paraId="74D03F8D"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100</w:t>
            </w:r>
          </w:p>
        </w:tc>
        <w:tc>
          <w:tcPr>
            <w:tcW w:w="2100" w:type="dxa"/>
            <w:tcBorders>
              <w:top w:val="single" w:sz="4" w:space="0" w:color="auto"/>
              <w:left w:val="nil"/>
              <w:bottom w:val="single" w:sz="4" w:space="0" w:color="auto"/>
              <w:right w:val="single" w:sz="4" w:space="0" w:color="auto"/>
            </w:tcBorders>
            <w:vAlign w:val="center"/>
          </w:tcPr>
          <w:p w14:paraId="74230B04" w14:textId="23C9196B" w:rsidR="001D2398" w:rsidRPr="00B97A8E" w:rsidRDefault="001D2398" w:rsidP="0046168D">
            <w:pPr>
              <w:jc w:val="center"/>
              <w:rPr>
                <w:rFonts w:ascii="GHEA Grapalat" w:hAnsi="GHEA Grapalat"/>
                <w:sz w:val="18"/>
                <w:szCs w:val="18"/>
              </w:rPr>
            </w:pPr>
          </w:p>
        </w:tc>
      </w:tr>
      <w:tr w:rsidR="00B97A8E" w:rsidRPr="00B97A8E" w14:paraId="7BBEC8B6" w14:textId="77777777" w:rsidTr="0046168D">
        <w:trPr>
          <w:trHeight w:val="20"/>
          <w:jc w:val="center"/>
        </w:trPr>
        <w:tc>
          <w:tcPr>
            <w:tcW w:w="479" w:type="dxa"/>
            <w:vAlign w:val="center"/>
          </w:tcPr>
          <w:p w14:paraId="3621C5C8"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rPr>
              <w:t>42</w:t>
            </w:r>
          </w:p>
        </w:tc>
        <w:tc>
          <w:tcPr>
            <w:tcW w:w="1957" w:type="dxa"/>
            <w:vAlign w:val="center"/>
          </w:tcPr>
          <w:p w14:paraId="48AD5569"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Электрический провод</w:t>
            </w:r>
          </w:p>
        </w:tc>
        <w:tc>
          <w:tcPr>
            <w:tcW w:w="7041" w:type="dxa"/>
            <w:vAlign w:val="center"/>
          </w:tcPr>
          <w:p w14:paraId="3CB2691F"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Электрический кабель 2×6 мм² Cu, PVC — для питания внутренних сетей и линий освещения.</w:t>
            </w:r>
            <w:r w:rsidRPr="00B97A8E">
              <w:rPr>
                <w:rFonts w:ascii="GHEA Grapalat" w:hAnsi="GHEA Grapalat"/>
                <w:sz w:val="18"/>
                <w:szCs w:val="18"/>
              </w:rPr>
              <w:br/>
              <w:t>Конструкция и материалы:</w:t>
            </w:r>
          </w:p>
          <w:p w14:paraId="2377AB25"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Проводник: медь (Cu), по IEC 60228, класс 1 или 2.</w:t>
            </w:r>
          </w:p>
          <w:p w14:paraId="40ED7EF6"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Количество жил × сечение: 2 × 6 мм².</w:t>
            </w:r>
          </w:p>
          <w:p w14:paraId="722C7902"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Внешняя изоляция: PVC, цвет — белый.</w:t>
            </w:r>
          </w:p>
          <w:p w14:paraId="2F2B332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Номинальное напряжение: 300/500 В.</w:t>
            </w:r>
          </w:p>
        </w:tc>
        <w:tc>
          <w:tcPr>
            <w:tcW w:w="896" w:type="dxa"/>
            <w:vAlign w:val="center"/>
          </w:tcPr>
          <w:p w14:paraId="2756D2C3"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p>
        </w:tc>
        <w:tc>
          <w:tcPr>
            <w:tcW w:w="1733" w:type="dxa"/>
            <w:noWrap/>
            <w:vAlign w:val="center"/>
          </w:tcPr>
          <w:p w14:paraId="48E04A06"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50</w:t>
            </w:r>
          </w:p>
        </w:tc>
        <w:tc>
          <w:tcPr>
            <w:tcW w:w="2100" w:type="dxa"/>
            <w:tcBorders>
              <w:top w:val="single" w:sz="4" w:space="0" w:color="auto"/>
              <w:left w:val="nil"/>
              <w:bottom w:val="single" w:sz="4" w:space="0" w:color="auto"/>
              <w:right w:val="single" w:sz="4" w:space="0" w:color="auto"/>
            </w:tcBorders>
            <w:vAlign w:val="center"/>
          </w:tcPr>
          <w:p w14:paraId="5F849115" w14:textId="74E0EE7E" w:rsidR="001D2398" w:rsidRPr="00B97A8E" w:rsidRDefault="001D2398" w:rsidP="0046168D">
            <w:pPr>
              <w:jc w:val="center"/>
              <w:rPr>
                <w:rFonts w:ascii="GHEA Grapalat" w:hAnsi="GHEA Grapalat"/>
                <w:sz w:val="18"/>
                <w:szCs w:val="18"/>
              </w:rPr>
            </w:pPr>
          </w:p>
        </w:tc>
      </w:tr>
      <w:tr w:rsidR="00B97A8E" w:rsidRPr="00B97A8E" w14:paraId="1E49462B" w14:textId="77777777" w:rsidTr="0046168D">
        <w:trPr>
          <w:trHeight w:val="20"/>
          <w:jc w:val="center"/>
        </w:trPr>
        <w:tc>
          <w:tcPr>
            <w:tcW w:w="479" w:type="dxa"/>
            <w:vAlign w:val="center"/>
          </w:tcPr>
          <w:p w14:paraId="6126F882"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rPr>
              <w:t>43</w:t>
            </w:r>
          </w:p>
        </w:tc>
        <w:tc>
          <w:tcPr>
            <w:tcW w:w="1957" w:type="dxa"/>
            <w:vAlign w:val="center"/>
          </w:tcPr>
          <w:p w14:paraId="2F187FF3"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Заземляющий провод</w:t>
            </w:r>
          </w:p>
        </w:tc>
        <w:tc>
          <w:tcPr>
            <w:tcW w:w="7041" w:type="dxa"/>
            <w:vAlign w:val="center"/>
          </w:tcPr>
          <w:p w14:paraId="59F15642"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Заземляющий электрический кабель 1×4 мм²</w:t>
            </w:r>
            <w:r w:rsidRPr="00B97A8E">
              <w:rPr>
                <w:rFonts w:ascii="GHEA Grapalat" w:hAnsi="GHEA Grapalat"/>
                <w:sz w:val="18"/>
                <w:szCs w:val="18"/>
              </w:rPr>
              <w:br/>
              <w:t>Электрический кабель 1×4 мм² для системы заземления.</w:t>
            </w:r>
            <w:r w:rsidRPr="00B97A8E">
              <w:rPr>
                <w:rFonts w:ascii="GHEA Grapalat" w:hAnsi="GHEA Grapalat"/>
                <w:sz w:val="18"/>
                <w:szCs w:val="18"/>
              </w:rPr>
              <w:br/>
              <w:t>Тип: одножильный, медный (Cu) проводник.</w:t>
            </w:r>
            <w:r w:rsidRPr="00B97A8E">
              <w:rPr>
                <w:rFonts w:ascii="GHEA Grapalat" w:hAnsi="GHEA Grapalat"/>
                <w:sz w:val="18"/>
                <w:szCs w:val="18"/>
              </w:rPr>
              <w:br/>
              <w:t>Изоляция: PVC или LSZH, желто-зеленого цвета.</w:t>
            </w:r>
            <w:r w:rsidRPr="00B97A8E">
              <w:rPr>
                <w:rFonts w:ascii="GHEA Grapalat" w:hAnsi="GHEA Grapalat"/>
                <w:sz w:val="18"/>
                <w:szCs w:val="18"/>
              </w:rPr>
              <w:br/>
              <w:t>Номинальное напряжение: 450/750 В.</w:t>
            </w:r>
          </w:p>
        </w:tc>
        <w:tc>
          <w:tcPr>
            <w:tcW w:w="896" w:type="dxa"/>
            <w:vAlign w:val="center"/>
          </w:tcPr>
          <w:p w14:paraId="1A86F8AC"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м</w:t>
            </w:r>
          </w:p>
        </w:tc>
        <w:tc>
          <w:tcPr>
            <w:tcW w:w="1733" w:type="dxa"/>
            <w:noWrap/>
            <w:vAlign w:val="center"/>
          </w:tcPr>
          <w:p w14:paraId="46FE9807"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100</w:t>
            </w:r>
          </w:p>
        </w:tc>
        <w:tc>
          <w:tcPr>
            <w:tcW w:w="2100" w:type="dxa"/>
            <w:tcBorders>
              <w:top w:val="single" w:sz="4" w:space="0" w:color="auto"/>
              <w:left w:val="nil"/>
              <w:bottom w:val="single" w:sz="4" w:space="0" w:color="auto"/>
              <w:right w:val="single" w:sz="4" w:space="0" w:color="auto"/>
            </w:tcBorders>
            <w:vAlign w:val="center"/>
          </w:tcPr>
          <w:p w14:paraId="301B3191" w14:textId="742A42B1" w:rsidR="001D2398" w:rsidRPr="00B97A8E" w:rsidRDefault="001D2398" w:rsidP="0046168D">
            <w:pPr>
              <w:jc w:val="center"/>
              <w:rPr>
                <w:rFonts w:ascii="GHEA Grapalat" w:hAnsi="GHEA Grapalat"/>
                <w:sz w:val="18"/>
                <w:szCs w:val="18"/>
              </w:rPr>
            </w:pPr>
          </w:p>
        </w:tc>
      </w:tr>
      <w:tr w:rsidR="00B97A8E" w:rsidRPr="00B97A8E" w14:paraId="5BB35C4D" w14:textId="77777777" w:rsidTr="0046168D">
        <w:trPr>
          <w:trHeight w:val="20"/>
          <w:jc w:val="center"/>
        </w:trPr>
        <w:tc>
          <w:tcPr>
            <w:tcW w:w="479" w:type="dxa"/>
            <w:vAlign w:val="center"/>
          </w:tcPr>
          <w:p w14:paraId="7C15A5D3"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rPr>
              <w:t>44</w:t>
            </w:r>
          </w:p>
        </w:tc>
        <w:tc>
          <w:tcPr>
            <w:tcW w:w="1957" w:type="dxa"/>
            <w:vAlign w:val="center"/>
          </w:tcPr>
          <w:p w14:paraId="6587976C"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Вентилятор для дымохода / вытяжки</w:t>
            </w:r>
          </w:p>
        </w:tc>
        <w:tc>
          <w:tcPr>
            <w:tcW w:w="7041" w:type="dxa"/>
            <w:vAlign w:val="center"/>
          </w:tcPr>
          <w:p w14:paraId="1DC8E92C"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Система вентиляции, вентилятор 10 см с функцией открытия и закрытия заслонки, предназначен для дымохода.</w:t>
            </w:r>
          </w:p>
        </w:tc>
        <w:tc>
          <w:tcPr>
            <w:tcW w:w="896" w:type="dxa"/>
            <w:vAlign w:val="center"/>
          </w:tcPr>
          <w:p w14:paraId="3FA5F5C8"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шт</w:t>
            </w:r>
          </w:p>
        </w:tc>
        <w:tc>
          <w:tcPr>
            <w:tcW w:w="1733" w:type="dxa"/>
            <w:noWrap/>
            <w:vAlign w:val="center"/>
          </w:tcPr>
          <w:p w14:paraId="5CD2C75B"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rPr>
              <w:t>3</w:t>
            </w:r>
          </w:p>
        </w:tc>
        <w:tc>
          <w:tcPr>
            <w:tcW w:w="2100" w:type="dxa"/>
            <w:tcBorders>
              <w:top w:val="single" w:sz="4" w:space="0" w:color="auto"/>
              <w:left w:val="nil"/>
              <w:bottom w:val="single" w:sz="4" w:space="0" w:color="auto"/>
              <w:right w:val="single" w:sz="4" w:space="0" w:color="auto"/>
            </w:tcBorders>
            <w:vAlign w:val="center"/>
          </w:tcPr>
          <w:p w14:paraId="1D36D5C3" w14:textId="144D884C" w:rsidR="001D2398" w:rsidRPr="00B97A8E" w:rsidRDefault="001D2398" w:rsidP="0046168D">
            <w:pPr>
              <w:jc w:val="center"/>
              <w:rPr>
                <w:rFonts w:ascii="GHEA Grapalat" w:hAnsi="GHEA Grapalat"/>
                <w:sz w:val="18"/>
                <w:szCs w:val="18"/>
              </w:rPr>
            </w:pPr>
          </w:p>
        </w:tc>
      </w:tr>
      <w:tr w:rsidR="00B97A8E" w:rsidRPr="00B97A8E" w14:paraId="7CC451C0" w14:textId="77777777" w:rsidTr="0046168D">
        <w:trPr>
          <w:trHeight w:val="20"/>
          <w:jc w:val="center"/>
        </w:trPr>
        <w:tc>
          <w:tcPr>
            <w:tcW w:w="479" w:type="dxa"/>
            <w:vAlign w:val="center"/>
          </w:tcPr>
          <w:p w14:paraId="0AE8D43C" w14:textId="77777777" w:rsidR="001D2398" w:rsidRPr="00B97A8E" w:rsidRDefault="001D2398" w:rsidP="0046168D">
            <w:pPr>
              <w:jc w:val="center"/>
              <w:rPr>
                <w:rFonts w:ascii="GHEA Grapalat" w:hAnsi="GHEA Grapalat" w:cs="Calibri"/>
                <w:sz w:val="18"/>
                <w:szCs w:val="18"/>
                <w:lang w:val="hy-AM"/>
              </w:rPr>
            </w:pPr>
            <w:r w:rsidRPr="00B97A8E">
              <w:rPr>
                <w:rFonts w:ascii="GHEA Grapalat" w:hAnsi="GHEA Grapalat" w:cs="Calibri"/>
                <w:sz w:val="18"/>
                <w:szCs w:val="18"/>
              </w:rPr>
              <w:t>45</w:t>
            </w:r>
          </w:p>
        </w:tc>
        <w:tc>
          <w:tcPr>
            <w:tcW w:w="1957" w:type="dxa"/>
            <w:vAlign w:val="center"/>
          </w:tcPr>
          <w:p w14:paraId="2122C89B" w14:textId="77777777" w:rsidR="001D2398" w:rsidRPr="00B97A8E" w:rsidRDefault="001D2398" w:rsidP="0046168D">
            <w:pPr>
              <w:jc w:val="center"/>
              <w:rPr>
                <w:rFonts w:ascii="GHEA Grapalat" w:hAnsi="GHEA Grapalat" w:cs="Calibri"/>
                <w:sz w:val="18"/>
                <w:szCs w:val="18"/>
              </w:rPr>
            </w:pPr>
            <w:r w:rsidRPr="00B97A8E">
              <w:rPr>
                <w:rFonts w:ascii="GHEA Grapalat" w:hAnsi="GHEA Grapalat"/>
                <w:sz w:val="18"/>
                <w:szCs w:val="18"/>
              </w:rPr>
              <w:t>Трёхфазный автомат</w:t>
            </w:r>
          </w:p>
        </w:tc>
        <w:tc>
          <w:tcPr>
            <w:tcW w:w="7041" w:type="dxa"/>
            <w:vAlign w:val="center"/>
          </w:tcPr>
          <w:p w14:paraId="4E76AEBC"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Предохранитель (Fuse) для трехфазных электрических сетей с номинальным током 50 А — защита от перегрузки и короткого замыкания для трехфазных питающих линий и оборудования.</w:t>
            </w:r>
          </w:p>
          <w:p w14:paraId="3A1A46A0"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Тип: трехфазный предохранительный блок или комплект предохранителей (Fuse-link + Base)</w:t>
            </w:r>
          </w:p>
          <w:p w14:paraId="1D144A4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Номинальный ток (In): 50 А</w:t>
            </w:r>
          </w:p>
          <w:p w14:paraId="2E72840C"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Номинальное напряжение (Un): 400/415 В AC</w:t>
            </w:r>
          </w:p>
          <w:p w14:paraId="7A409CAB"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Частота: 50–60 Гц</w:t>
            </w:r>
          </w:p>
          <w:p w14:paraId="1BC743EF"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Способность к отключению (breaking): ≥ 50 kA или в соответствии с требованиями IEC 60269</w:t>
            </w:r>
          </w:p>
          <w:p w14:paraId="4685EC62"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lastRenderedPageBreak/>
              <w:t>Размер предохранителя: в зависимости от используемого типа (например, NH00 / NH1 / DIII / gg/gL), указанного в проекте</w:t>
            </w:r>
          </w:p>
          <w:p w14:paraId="1ACA4D29"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Типовой характер: предохранитель общего назначения (gG/gL) — комбинированная защита от перегрузки и короткого замыкания</w:t>
            </w:r>
          </w:p>
          <w:p w14:paraId="5DFEE467"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Конструкция и материалы:</w:t>
            </w:r>
          </w:p>
          <w:p w14:paraId="168D1A56"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Корпус: огнестойкий и термостойкий пластик</w:t>
            </w:r>
          </w:p>
          <w:p w14:paraId="3E3823B1"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t>Вставка предохранителя: керамическая или композитная, с металлическими контактами (медные или бронзовые).</w:t>
            </w:r>
          </w:p>
        </w:tc>
        <w:tc>
          <w:tcPr>
            <w:tcW w:w="896" w:type="dxa"/>
            <w:vAlign w:val="center"/>
          </w:tcPr>
          <w:p w14:paraId="0ABE1DF6" w14:textId="77777777" w:rsidR="001D2398" w:rsidRPr="00B97A8E" w:rsidRDefault="001D2398" w:rsidP="0046168D">
            <w:pPr>
              <w:jc w:val="center"/>
              <w:rPr>
                <w:rFonts w:ascii="GHEA Grapalat" w:hAnsi="GHEA Grapalat"/>
                <w:sz w:val="18"/>
                <w:szCs w:val="18"/>
              </w:rPr>
            </w:pPr>
            <w:r w:rsidRPr="00B97A8E">
              <w:rPr>
                <w:rFonts w:ascii="GHEA Grapalat" w:hAnsi="GHEA Grapalat"/>
                <w:sz w:val="18"/>
                <w:szCs w:val="18"/>
              </w:rPr>
              <w:lastRenderedPageBreak/>
              <w:t>шт</w:t>
            </w:r>
          </w:p>
        </w:tc>
        <w:tc>
          <w:tcPr>
            <w:tcW w:w="1733" w:type="dxa"/>
            <w:noWrap/>
            <w:vAlign w:val="center"/>
          </w:tcPr>
          <w:p w14:paraId="3A9025FB" w14:textId="77777777" w:rsidR="001D2398" w:rsidRPr="00B97A8E" w:rsidRDefault="001D2398" w:rsidP="0046168D">
            <w:pPr>
              <w:jc w:val="center"/>
              <w:rPr>
                <w:rFonts w:ascii="GHEA Grapalat" w:hAnsi="GHEA Grapalat"/>
                <w:sz w:val="18"/>
                <w:szCs w:val="18"/>
              </w:rPr>
            </w:pPr>
            <w:r w:rsidRPr="00B97A8E">
              <w:rPr>
                <w:rFonts w:ascii="GHEA Grapalat" w:hAnsi="GHEA Grapalat" w:cs="Calibri"/>
                <w:sz w:val="18"/>
                <w:szCs w:val="18"/>
                <w:lang w:val="hy-AM"/>
              </w:rPr>
              <w:t>1</w:t>
            </w:r>
          </w:p>
        </w:tc>
        <w:tc>
          <w:tcPr>
            <w:tcW w:w="2100" w:type="dxa"/>
            <w:tcBorders>
              <w:top w:val="single" w:sz="4" w:space="0" w:color="auto"/>
              <w:left w:val="nil"/>
              <w:bottom w:val="single" w:sz="4" w:space="0" w:color="auto"/>
              <w:right w:val="single" w:sz="4" w:space="0" w:color="auto"/>
            </w:tcBorders>
            <w:vAlign w:val="center"/>
          </w:tcPr>
          <w:p w14:paraId="470DF031" w14:textId="7D729928" w:rsidR="001D2398" w:rsidRPr="00B97A8E" w:rsidRDefault="001D2398" w:rsidP="0046168D">
            <w:pPr>
              <w:jc w:val="center"/>
              <w:rPr>
                <w:rFonts w:ascii="GHEA Grapalat" w:hAnsi="GHEA Grapalat"/>
                <w:sz w:val="18"/>
                <w:szCs w:val="18"/>
              </w:rPr>
            </w:pPr>
          </w:p>
        </w:tc>
      </w:tr>
      <w:tr w:rsidR="001D2398" w:rsidRPr="00B97A8E" w14:paraId="214A988F" w14:textId="77777777" w:rsidTr="0046168D">
        <w:trPr>
          <w:trHeight w:val="20"/>
          <w:jc w:val="center"/>
        </w:trPr>
        <w:tc>
          <w:tcPr>
            <w:tcW w:w="12106" w:type="dxa"/>
            <w:gridSpan w:val="5"/>
            <w:vAlign w:val="center"/>
          </w:tcPr>
          <w:p w14:paraId="12813DAC" w14:textId="77777777" w:rsidR="001D2398" w:rsidRPr="00B97A8E" w:rsidRDefault="001D2398" w:rsidP="0046168D">
            <w:pPr>
              <w:jc w:val="center"/>
              <w:rPr>
                <w:rFonts w:ascii="GHEA Grapalat" w:hAnsi="GHEA Grapalat" w:cs="Calibri"/>
                <w:b/>
                <w:bCs/>
                <w:sz w:val="18"/>
                <w:szCs w:val="18"/>
              </w:rPr>
            </w:pPr>
            <w:r w:rsidRPr="00B97A8E">
              <w:rPr>
                <w:rFonts w:ascii="GHEA Grapalat" w:hAnsi="GHEA Grapalat" w:cs="Calibri"/>
                <w:b/>
                <w:bCs/>
                <w:sz w:val="18"/>
                <w:szCs w:val="18"/>
              </w:rPr>
              <w:t>Итого: сумма единичных цен</w:t>
            </w:r>
          </w:p>
        </w:tc>
        <w:tc>
          <w:tcPr>
            <w:tcW w:w="2100" w:type="dxa"/>
            <w:tcBorders>
              <w:top w:val="single" w:sz="4" w:space="0" w:color="auto"/>
              <w:left w:val="nil"/>
              <w:bottom w:val="single" w:sz="4" w:space="0" w:color="auto"/>
              <w:right w:val="single" w:sz="4" w:space="0" w:color="auto"/>
            </w:tcBorders>
            <w:vAlign w:val="center"/>
          </w:tcPr>
          <w:p w14:paraId="032799F9" w14:textId="306A93A9" w:rsidR="001D2398" w:rsidRPr="00B97A8E" w:rsidRDefault="001D2398" w:rsidP="0046168D">
            <w:pPr>
              <w:jc w:val="center"/>
              <w:rPr>
                <w:rFonts w:ascii="GHEA Grapalat" w:hAnsi="GHEA Grapalat" w:cs="Calibri"/>
                <w:b/>
                <w:bCs/>
                <w:sz w:val="18"/>
                <w:szCs w:val="18"/>
              </w:rPr>
            </w:pPr>
          </w:p>
        </w:tc>
      </w:tr>
      <w:bookmarkEnd w:id="26"/>
    </w:tbl>
    <w:p w14:paraId="398CB99C" w14:textId="66B97A60" w:rsidR="0093221F" w:rsidRPr="00B97A8E" w:rsidRDefault="0093221F" w:rsidP="00FE0FBF">
      <w:pPr>
        <w:widowControl w:val="0"/>
        <w:jc w:val="right"/>
        <w:rPr>
          <w:rFonts w:ascii="GHEA Grapalat" w:hAnsi="GHEA Grapalat"/>
          <w:i/>
          <w:sz w:val="20"/>
          <w:szCs w:val="22"/>
        </w:rPr>
      </w:pPr>
    </w:p>
    <w:tbl>
      <w:tblPr>
        <w:tblW w:w="10348" w:type="dxa"/>
        <w:jc w:val="center"/>
        <w:tblLayout w:type="fixed"/>
        <w:tblLook w:val="0000" w:firstRow="0" w:lastRow="0" w:firstColumn="0" w:lastColumn="0" w:noHBand="0" w:noVBand="0"/>
      </w:tblPr>
      <w:tblGrid>
        <w:gridCol w:w="5245"/>
        <w:gridCol w:w="760"/>
        <w:gridCol w:w="4343"/>
      </w:tblGrid>
      <w:tr w:rsidR="000B2899" w:rsidRPr="00B97A8E" w14:paraId="704DC046" w14:textId="77777777" w:rsidTr="00012A42">
        <w:trPr>
          <w:jc w:val="center"/>
        </w:trPr>
        <w:tc>
          <w:tcPr>
            <w:tcW w:w="5245" w:type="dxa"/>
          </w:tcPr>
          <w:p w14:paraId="2FA81779" w14:textId="77777777" w:rsidR="000B2899" w:rsidRPr="00B97A8E" w:rsidRDefault="000B2899" w:rsidP="00012A42">
            <w:pPr>
              <w:widowControl w:val="0"/>
              <w:jc w:val="center"/>
              <w:rPr>
                <w:rFonts w:ascii="GHEA Grapalat" w:hAnsi="GHEA Grapalat"/>
                <w:b/>
                <w:sz w:val="22"/>
              </w:rPr>
            </w:pPr>
            <w:r w:rsidRPr="00B97A8E">
              <w:rPr>
                <w:rFonts w:ascii="GHEA Grapalat" w:hAnsi="GHEA Grapalat"/>
                <w:b/>
                <w:sz w:val="22"/>
              </w:rPr>
              <w:t>ПОКУПАТЕЛЬ</w:t>
            </w:r>
          </w:p>
          <w:p w14:paraId="5E99475C" w14:textId="77777777" w:rsidR="000B2899" w:rsidRPr="00B97A8E" w:rsidRDefault="000B2899" w:rsidP="00012A42">
            <w:pPr>
              <w:jc w:val="center"/>
              <w:rPr>
                <w:rFonts w:ascii="GHEA Grapalat" w:hAnsi="GHEA Grapalat"/>
                <w:sz w:val="20"/>
                <w:lang w:val="af-ZA"/>
              </w:rPr>
            </w:pPr>
            <w:r w:rsidRPr="00B97A8E">
              <w:rPr>
                <w:rFonts w:ascii="GHEA Grapalat" w:hAnsi="GHEA Grapalat"/>
                <w:sz w:val="20"/>
                <w:lang w:val="af-ZA"/>
              </w:rPr>
              <w:t>«Научный центр зоологии и гидроэкологии» ГНКО</w:t>
            </w:r>
          </w:p>
          <w:p w14:paraId="39537C6C" w14:textId="77777777" w:rsidR="000B2899" w:rsidRPr="00B97A8E" w:rsidRDefault="000B2899" w:rsidP="00012A42">
            <w:pPr>
              <w:jc w:val="center"/>
              <w:rPr>
                <w:rFonts w:ascii="GHEA Grapalat" w:hAnsi="GHEA Grapalat"/>
                <w:sz w:val="20"/>
                <w:lang w:val="af-ZA"/>
              </w:rPr>
            </w:pPr>
            <w:r w:rsidRPr="00B97A8E">
              <w:rPr>
                <w:rFonts w:ascii="GHEA Grapalat" w:hAnsi="GHEA Grapalat"/>
                <w:sz w:val="20"/>
                <w:lang w:val="af-ZA"/>
              </w:rPr>
              <w:t xml:space="preserve">город </w:t>
            </w:r>
            <w:r w:rsidRPr="00B97A8E">
              <w:rPr>
                <w:rFonts w:ascii="GHEA Grapalat" w:hAnsi="GHEA Grapalat"/>
                <w:sz w:val="20"/>
                <w:lang w:val="hy-AM"/>
              </w:rPr>
              <w:t>Е</w:t>
            </w:r>
            <w:r w:rsidRPr="00B97A8E">
              <w:rPr>
                <w:rFonts w:ascii="GHEA Grapalat" w:hAnsi="GHEA Grapalat"/>
                <w:sz w:val="20"/>
                <w:lang w:val="af-ZA"/>
              </w:rPr>
              <w:t xml:space="preserve">реван, </w:t>
            </w:r>
            <w:r w:rsidRPr="00B97A8E">
              <w:rPr>
                <w:rFonts w:ascii="GHEA Grapalat" w:hAnsi="GHEA Grapalat"/>
                <w:sz w:val="20"/>
                <w:lang w:val="hy-AM"/>
              </w:rPr>
              <w:t>П</w:t>
            </w:r>
            <w:r w:rsidRPr="00B97A8E">
              <w:rPr>
                <w:rFonts w:ascii="GHEA Grapalat" w:hAnsi="GHEA Grapalat"/>
                <w:sz w:val="20"/>
                <w:lang w:val="af-ZA"/>
              </w:rPr>
              <w:t xml:space="preserve">. </w:t>
            </w:r>
            <w:r w:rsidRPr="00B97A8E">
              <w:rPr>
                <w:rFonts w:ascii="GHEA Grapalat" w:hAnsi="GHEA Grapalat"/>
                <w:sz w:val="20"/>
                <w:lang w:val="hy-AM"/>
              </w:rPr>
              <w:t>С</w:t>
            </w:r>
            <w:r w:rsidRPr="00B97A8E">
              <w:rPr>
                <w:rFonts w:ascii="GHEA Grapalat" w:hAnsi="GHEA Grapalat"/>
                <w:sz w:val="20"/>
                <w:lang w:val="af-ZA"/>
              </w:rPr>
              <w:t>евака 7</w:t>
            </w:r>
          </w:p>
          <w:p w14:paraId="52D91991" w14:textId="77777777" w:rsidR="000B2899" w:rsidRPr="00B97A8E" w:rsidRDefault="000B2899" w:rsidP="00012A42">
            <w:pPr>
              <w:jc w:val="center"/>
              <w:rPr>
                <w:rFonts w:ascii="GHEA Grapalat" w:hAnsi="GHEA Grapalat"/>
                <w:sz w:val="20"/>
                <w:lang w:val="af-ZA"/>
              </w:rPr>
            </w:pPr>
            <w:r w:rsidRPr="00B97A8E">
              <w:rPr>
                <w:rFonts w:ascii="GHEA Grapalat" w:hAnsi="GHEA Grapalat"/>
                <w:sz w:val="20"/>
                <w:lang w:val="hy-AM"/>
              </w:rPr>
              <w:t>Е</w:t>
            </w:r>
            <w:r w:rsidRPr="00B97A8E">
              <w:rPr>
                <w:rFonts w:ascii="GHEA Grapalat" w:hAnsi="GHEA Grapalat"/>
                <w:sz w:val="20"/>
                <w:lang w:val="af-ZA"/>
              </w:rPr>
              <w:t>реванское казначейство №1</w:t>
            </w:r>
          </w:p>
          <w:p w14:paraId="6DB6C3D0" w14:textId="77777777" w:rsidR="000B2899" w:rsidRPr="00B97A8E" w:rsidRDefault="000B2899" w:rsidP="00012A42">
            <w:pPr>
              <w:jc w:val="center"/>
              <w:rPr>
                <w:rFonts w:ascii="GHEA Grapalat" w:hAnsi="GHEA Grapalat"/>
                <w:sz w:val="20"/>
                <w:lang w:val="af-ZA"/>
              </w:rPr>
            </w:pPr>
            <w:r w:rsidRPr="00B97A8E">
              <w:rPr>
                <w:rFonts w:ascii="GHEA Grapalat" w:hAnsi="GHEA Grapalat"/>
                <w:sz w:val="20"/>
                <w:lang w:val="hy-AM"/>
              </w:rPr>
              <w:t>С/Н</w:t>
            </w:r>
            <w:r w:rsidRPr="00B97A8E">
              <w:rPr>
                <w:rFonts w:ascii="GHEA Grapalat" w:hAnsi="GHEA Grapalat"/>
                <w:sz w:val="20"/>
                <w:lang w:val="af-ZA"/>
              </w:rPr>
              <w:t xml:space="preserve"> 900018005679</w:t>
            </w:r>
          </w:p>
          <w:p w14:paraId="1782F13C" w14:textId="77777777" w:rsidR="000B2899" w:rsidRPr="00B97A8E" w:rsidRDefault="000B2899" w:rsidP="00012A42">
            <w:pPr>
              <w:spacing w:line="360" w:lineRule="auto"/>
              <w:jc w:val="center"/>
              <w:rPr>
                <w:rFonts w:ascii="GHEA Grapalat" w:hAnsi="GHEA Grapalat" w:cs="Sylfaen"/>
                <w:b/>
                <w:bCs/>
                <w:lang w:val="nb-NO"/>
              </w:rPr>
            </w:pPr>
            <w:r w:rsidRPr="00B97A8E">
              <w:rPr>
                <w:rFonts w:ascii="GHEA Grapalat" w:hAnsi="GHEA Grapalat"/>
                <w:sz w:val="20"/>
                <w:lang w:val="hy-AM"/>
              </w:rPr>
              <w:t>ИНН</w:t>
            </w:r>
            <w:r w:rsidRPr="00B97A8E">
              <w:rPr>
                <w:rFonts w:ascii="GHEA Grapalat" w:hAnsi="GHEA Grapalat"/>
                <w:sz w:val="20"/>
                <w:lang w:val="af-ZA"/>
              </w:rPr>
              <w:t xml:space="preserve"> 01008904</w:t>
            </w:r>
          </w:p>
          <w:p w14:paraId="156D4937" w14:textId="77777777" w:rsidR="000B2899" w:rsidRPr="00B97A8E" w:rsidRDefault="000B2899" w:rsidP="00012A42">
            <w:pPr>
              <w:jc w:val="center"/>
              <w:rPr>
                <w:rFonts w:ascii="GHEA Grapalat" w:hAnsi="GHEA Grapalat"/>
                <w:sz w:val="20"/>
                <w:lang w:val="hy-AM"/>
              </w:rPr>
            </w:pPr>
            <w:r w:rsidRPr="00B97A8E">
              <w:rPr>
                <w:rFonts w:ascii="GHEA Grapalat" w:hAnsi="GHEA Grapalat"/>
                <w:sz w:val="20"/>
              </w:rPr>
              <w:t>И</w:t>
            </w:r>
            <w:r w:rsidRPr="00B97A8E">
              <w:rPr>
                <w:rFonts w:ascii="GHEA Grapalat" w:hAnsi="GHEA Grapalat"/>
                <w:sz w:val="20"/>
                <w:lang w:val="hy-AM"/>
              </w:rPr>
              <w:t>.о. директор:</w:t>
            </w:r>
            <w:r w:rsidRPr="00B97A8E">
              <w:rPr>
                <w:rFonts w:ascii="GHEA Grapalat" w:hAnsi="GHEA Grapalat"/>
                <w:sz w:val="20"/>
                <w:lang w:val="af-ZA"/>
              </w:rPr>
              <w:t xml:space="preserve"> </w:t>
            </w:r>
            <w:r w:rsidRPr="00B97A8E">
              <w:rPr>
                <w:rFonts w:ascii="GHEA Grapalat" w:hAnsi="GHEA Grapalat"/>
                <w:sz w:val="22"/>
                <w:lang w:val="af-ZA"/>
              </w:rPr>
              <w:t>_______________</w:t>
            </w:r>
            <w:r w:rsidRPr="00B97A8E">
              <w:rPr>
                <w:rFonts w:ascii="GHEA Grapalat" w:hAnsi="GHEA Grapalat"/>
                <w:sz w:val="20"/>
                <w:lang w:val="hy-AM"/>
              </w:rPr>
              <w:t xml:space="preserve"> С. Агаян</w:t>
            </w:r>
          </w:p>
          <w:p w14:paraId="1C9E8239" w14:textId="77777777" w:rsidR="000B2899" w:rsidRPr="00B97A8E" w:rsidRDefault="000B2899" w:rsidP="00012A42">
            <w:pPr>
              <w:rPr>
                <w:rFonts w:ascii="GHEA Grapalat" w:hAnsi="GHEA Grapalat"/>
                <w:sz w:val="16"/>
                <w:szCs w:val="16"/>
                <w:lang w:val="af-ZA"/>
              </w:rPr>
            </w:pPr>
          </w:p>
          <w:p w14:paraId="07F683E0" w14:textId="77777777" w:rsidR="000B2899" w:rsidRPr="00B97A8E" w:rsidRDefault="000B2899" w:rsidP="00012A42">
            <w:pPr>
              <w:widowControl w:val="0"/>
              <w:jc w:val="center"/>
              <w:rPr>
                <w:rFonts w:ascii="GHEA Grapalat" w:hAnsi="GHEA Grapalat"/>
                <w:sz w:val="16"/>
                <w:szCs w:val="16"/>
                <w:lang w:val="af-ZA"/>
              </w:rPr>
            </w:pPr>
            <w:r w:rsidRPr="00B97A8E">
              <w:rPr>
                <w:rFonts w:ascii="GHEA Grapalat" w:hAnsi="GHEA Grapalat"/>
                <w:sz w:val="16"/>
                <w:szCs w:val="16"/>
                <w:lang w:val="af-ZA"/>
              </w:rPr>
              <w:t>/подпись/</w:t>
            </w:r>
          </w:p>
          <w:p w14:paraId="172DE093" w14:textId="77777777" w:rsidR="000B2899" w:rsidRPr="00B97A8E" w:rsidRDefault="000B2899" w:rsidP="00012A42">
            <w:pPr>
              <w:widowControl w:val="0"/>
              <w:jc w:val="center"/>
              <w:rPr>
                <w:rFonts w:ascii="GHEA Grapalat" w:hAnsi="GHEA Grapalat"/>
                <w:sz w:val="22"/>
              </w:rPr>
            </w:pPr>
            <w:r w:rsidRPr="00B97A8E">
              <w:rPr>
                <w:rFonts w:ascii="GHEA Grapalat" w:hAnsi="GHEA Grapalat"/>
                <w:sz w:val="16"/>
                <w:szCs w:val="16"/>
              </w:rPr>
              <w:t>М. П.</w:t>
            </w:r>
          </w:p>
        </w:tc>
        <w:tc>
          <w:tcPr>
            <w:tcW w:w="760" w:type="dxa"/>
          </w:tcPr>
          <w:p w14:paraId="560D23B8" w14:textId="77777777" w:rsidR="000B2899" w:rsidRPr="00B97A8E" w:rsidRDefault="000B2899" w:rsidP="00012A42">
            <w:pPr>
              <w:widowControl w:val="0"/>
              <w:jc w:val="center"/>
              <w:rPr>
                <w:rFonts w:ascii="GHEA Grapalat" w:hAnsi="GHEA Grapalat"/>
                <w:sz w:val="22"/>
              </w:rPr>
            </w:pPr>
          </w:p>
        </w:tc>
        <w:tc>
          <w:tcPr>
            <w:tcW w:w="4343" w:type="dxa"/>
          </w:tcPr>
          <w:p w14:paraId="51202C26" w14:textId="77777777" w:rsidR="000B2899" w:rsidRPr="00B97A8E" w:rsidRDefault="000B2899" w:rsidP="00012A42">
            <w:pPr>
              <w:widowControl w:val="0"/>
              <w:jc w:val="center"/>
              <w:rPr>
                <w:rFonts w:ascii="GHEA Grapalat" w:hAnsi="GHEA Grapalat"/>
                <w:b/>
                <w:sz w:val="22"/>
              </w:rPr>
            </w:pPr>
            <w:r w:rsidRPr="00B97A8E">
              <w:rPr>
                <w:rFonts w:ascii="GHEA Grapalat" w:hAnsi="GHEA Grapalat"/>
                <w:b/>
                <w:sz w:val="22"/>
              </w:rPr>
              <w:t>ПРОДАВЕЦ</w:t>
            </w:r>
          </w:p>
          <w:p w14:paraId="5A4A93A2" w14:textId="77777777" w:rsidR="000B2899" w:rsidRPr="00B97A8E" w:rsidRDefault="000B2899" w:rsidP="00012A42">
            <w:pPr>
              <w:widowControl w:val="0"/>
              <w:jc w:val="center"/>
              <w:rPr>
                <w:rFonts w:ascii="GHEA Grapalat" w:hAnsi="GHEA Grapalat"/>
                <w:b/>
                <w:sz w:val="22"/>
              </w:rPr>
            </w:pPr>
          </w:p>
          <w:p w14:paraId="7A0E81EB" w14:textId="77777777" w:rsidR="000B2899" w:rsidRPr="00B97A8E" w:rsidRDefault="000B2899" w:rsidP="00012A42">
            <w:pPr>
              <w:widowControl w:val="0"/>
              <w:jc w:val="center"/>
              <w:rPr>
                <w:rFonts w:ascii="GHEA Grapalat" w:hAnsi="GHEA Grapalat"/>
                <w:b/>
                <w:sz w:val="22"/>
              </w:rPr>
            </w:pPr>
          </w:p>
          <w:p w14:paraId="199B0CEF" w14:textId="77777777" w:rsidR="000B2899" w:rsidRPr="00B97A8E" w:rsidRDefault="000B2899" w:rsidP="00012A42">
            <w:pPr>
              <w:widowControl w:val="0"/>
              <w:jc w:val="center"/>
              <w:rPr>
                <w:rFonts w:ascii="GHEA Grapalat" w:hAnsi="GHEA Grapalat"/>
                <w:b/>
                <w:sz w:val="22"/>
              </w:rPr>
            </w:pPr>
          </w:p>
          <w:p w14:paraId="6C4BEA57" w14:textId="77777777" w:rsidR="000B2899" w:rsidRPr="00B97A8E" w:rsidRDefault="000B2899" w:rsidP="00012A42">
            <w:pPr>
              <w:widowControl w:val="0"/>
              <w:jc w:val="center"/>
              <w:rPr>
                <w:rFonts w:ascii="GHEA Grapalat" w:hAnsi="GHEA Grapalat"/>
                <w:sz w:val="22"/>
                <w:lang w:val="en-US"/>
              </w:rPr>
            </w:pPr>
            <w:r w:rsidRPr="00B97A8E">
              <w:rPr>
                <w:rFonts w:ascii="GHEA Grapalat" w:hAnsi="GHEA Grapalat"/>
                <w:sz w:val="22"/>
                <w:lang w:val="en-US"/>
              </w:rPr>
              <w:t>______________________</w:t>
            </w:r>
          </w:p>
          <w:p w14:paraId="3769EA51" w14:textId="77777777" w:rsidR="000B2899" w:rsidRPr="00B97A8E" w:rsidRDefault="000B2899" w:rsidP="00012A42">
            <w:pPr>
              <w:widowControl w:val="0"/>
              <w:jc w:val="center"/>
              <w:rPr>
                <w:rFonts w:ascii="GHEA Grapalat" w:hAnsi="GHEA Grapalat"/>
                <w:sz w:val="14"/>
                <w:szCs w:val="16"/>
              </w:rPr>
            </w:pPr>
            <w:r w:rsidRPr="00B97A8E">
              <w:rPr>
                <w:rFonts w:ascii="GHEA Grapalat" w:hAnsi="GHEA Grapalat"/>
                <w:sz w:val="14"/>
                <w:szCs w:val="16"/>
              </w:rPr>
              <w:t>/подпись/</w:t>
            </w:r>
          </w:p>
          <w:p w14:paraId="7F97AD55" w14:textId="77777777" w:rsidR="000B2899" w:rsidRPr="00B97A8E" w:rsidRDefault="000B2899" w:rsidP="00012A42">
            <w:pPr>
              <w:widowControl w:val="0"/>
              <w:jc w:val="center"/>
              <w:rPr>
                <w:rFonts w:ascii="GHEA Grapalat" w:hAnsi="GHEA Grapalat"/>
                <w:sz w:val="22"/>
              </w:rPr>
            </w:pPr>
            <w:r w:rsidRPr="00B97A8E">
              <w:rPr>
                <w:rFonts w:ascii="GHEA Grapalat" w:hAnsi="GHEA Grapalat"/>
                <w:sz w:val="22"/>
              </w:rPr>
              <w:t>М. П.</w:t>
            </w:r>
          </w:p>
          <w:p w14:paraId="7E3F584A" w14:textId="77777777" w:rsidR="001D2398" w:rsidRPr="00B97A8E" w:rsidRDefault="001D2398" w:rsidP="00012A42">
            <w:pPr>
              <w:widowControl w:val="0"/>
              <w:jc w:val="center"/>
              <w:rPr>
                <w:rFonts w:ascii="GHEA Grapalat" w:hAnsi="GHEA Grapalat"/>
                <w:sz w:val="22"/>
              </w:rPr>
            </w:pPr>
          </w:p>
          <w:p w14:paraId="12F1451A" w14:textId="77777777" w:rsidR="001D2398" w:rsidRPr="00B97A8E" w:rsidRDefault="001D2398" w:rsidP="00012A42">
            <w:pPr>
              <w:widowControl w:val="0"/>
              <w:jc w:val="center"/>
              <w:rPr>
                <w:rFonts w:ascii="GHEA Grapalat" w:hAnsi="GHEA Grapalat"/>
                <w:sz w:val="22"/>
              </w:rPr>
            </w:pPr>
          </w:p>
          <w:p w14:paraId="640A532B" w14:textId="77777777" w:rsidR="001D2398" w:rsidRPr="00B97A8E" w:rsidRDefault="001D2398" w:rsidP="00012A42">
            <w:pPr>
              <w:widowControl w:val="0"/>
              <w:jc w:val="center"/>
              <w:rPr>
                <w:rFonts w:ascii="GHEA Grapalat" w:hAnsi="GHEA Grapalat"/>
                <w:sz w:val="22"/>
              </w:rPr>
            </w:pPr>
          </w:p>
          <w:p w14:paraId="68D57151" w14:textId="77777777" w:rsidR="001D2398" w:rsidRPr="00B97A8E" w:rsidRDefault="001D2398" w:rsidP="00012A42">
            <w:pPr>
              <w:widowControl w:val="0"/>
              <w:jc w:val="center"/>
              <w:rPr>
                <w:rFonts w:ascii="GHEA Grapalat" w:hAnsi="GHEA Grapalat"/>
                <w:sz w:val="22"/>
              </w:rPr>
            </w:pPr>
          </w:p>
          <w:p w14:paraId="61BA9F50" w14:textId="77777777" w:rsidR="001D2398" w:rsidRPr="00B97A8E" w:rsidRDefault="001D2398" w:rsidP="00012A42">
            <w:pPr>
              <w:widowControl w:val="0"/>
              <w:jc w:val="center"/>
              <w:rPr>
                <w:rFonts w:ascii="GHEA Grapalat" w:hAnsi="GHEA Grapalat"/>
                <w:sz w:val="22"/>
              </w:rPr>
            </w:pPr>
          </w:p>
          <w:p w14:paraId="4A7ADB35" w14:textId="77777777" w:rsidR="001D2398" w:rsidRPr="00B97A8E" w:rsidRDefault="001D2398" w:rsidP="00012A42">
            <w:pPr>
              <w:widowControl w:val="0"/>
              <w:jc w:val="center"/>
              <w:rPr>
                <w:rFonts w:ascii="GHEA Grapalat" w:hAnsi="GHEA Grapalat"/>
                <w:sz w:val="22"/>
              </w:rPr>
            </w:pPr>
          </w:p>
          <w:p w14:paraId="18ABF600" w14:textId="77777777" w:rsidR="001D2398" w:rsidRPr="00B97A8E" w:rsidRDefault="001D2398" w:rsidP="00012A42">
            <w:pPr>
              <w:widowControl w:val="0"/>
              <w:jc w:val="center"/>
              <w:rPr>
                <w:rFonts w:ascii="GHEA Grapalat" w:hAnsi="GHEA Grapalat"/>
                <w:sz w:val="22"/>
              </w:rPr>
            </w:pPr>
          </w:p>
          <w:p w14:paraId="306BB5EC" w14:textId="77777777" w:rsidR="001D2398" w:rsidRPr="00B97A8E" w:rsidRDefault="001D2398" w:rsidP="00012A42">
            <w:pPr>
              <w:widowControl w:val="0"/>
              <w:jc w:val="center"/>
              <w:rPr>
                <w:rFonts w:ascii="GHEA Grapalat" w:hAnsi="GHEA Grapalat"/>
                <w:sz w:val="22"/>
              </w:rPr>
            </w:pPr>
          </w:p>
          <w:p w14:paraId="36E93DC0" w14:textId="77777777" w:rsidR="001D2398" w:rsidRPr="00B97A8E" w:rsidRDefault="001D2398" w:rsidP="00012A42">
            <w:pPr>
              <w:widowControl w:val="0"/>
              <w:jc w:val="center"/>
              <w:rPr>
                <w:rFonts w:ascii="GHEA Grapalat" w:hAnsi="GHEA Grapalat"/>
                <w:sz w:val="22"/>
              </w:rPr>
            </w:pPr>
          </w:p>
          <w:p w14:paraId="763D3A99" w14:textId="77777777" w:rsidR="001D2398" w:rsidRPr="00B97A8E" w:rsidRDefault="001D2398" w:rsidP="00012A42">
            <w:pPr>
              <w:widowControl w:val="0"/>
              <w:jc w:val="center"/>
              <w:rPr>
                <w:rFonts w:ascii="GHEA Grapalat" w:hAnsi="GHEA Grapalat"/>
                <w:sz w:val="22"/>
              </w:rPr>
            </w:pPr>
          </w:p>
          <w:p w14:paraId="1A286C57" w14:textId="77777777" w:rsidR="001D2398" w:rsidRPr="00B97A8E" w:rsidRDefault="001D2398" w:rsidP="00012A42">
            <w:pPr>
              <w:widowControl w:val="0"/>
              <w:jc w:val="center"/>
              <w:rPr>
                <w:rFonts w:ascii="GHEA Grapalat" w:hAnsi="GHEA Grapalat"/>
                <w:sz w:val="22"/>
              </w:rPr>
            </w:pPr>
          </w:p>
          <w:p w14:paraId="3E4625E4" w14:textId="77777777" w:rsidR="001D2398" w:rsidRPr="00B97A8E" w:rsidRDefault="001D2398" w:rsidP="00012A42">
            <w:pPr>
              <w:widowControl w:val="0"/>
              <w:jc w:val="center"/>
              <w:rPr>
                <w:rFonts w:ascii="GHEA Grapalat" w:hAnsi="GHEA Grapalat"/>
                <w:sz w:val="22"/>
              </w:rPr>
            </w:pPr>
          </w:p>
          <w:p w14:paraId="754EEFAD" w14:textId="1BD10F56" w:rsidR="001D2398" w:rsidRPr="00B97A8E" w:rsidRDefault="001D2398" w:rsidP="00012A42">
            <w:pPr>
              <w:widowControl w:val="0"/>
              <w:jc w:val="center"/>
              <w:rPr>
                <w:rFonts w:ascii="GHEA Grapalat" w:hAnsi="GHEA Grapalat"/>
                <w:sz w:val="22"/>
              </w:rPr>
            </w:pPr>
          </w:p>
        </w:tc>
      </w:tr>
    </w:tbl>
    <w:p w14:paraId="7498AA82" w14:textId="77777777" w:rsidR="0093221F" w:rsidRPr="00B97A8E" w:rsidRDefault="0093221F" w:rsidP="00FE0FBF">
      <w:pPr>
        <w:widowControl w:val="0"/>
        <w:jc w:val="right"/>
        <w:rPr>
          <w:rFonts w:ascii="GHEA Grapalat" w:hAnsi="GHEA Grapalat"/>
          <w:i/>
          <w:sz w:val="20"/>
          <w:szCs w:val="22"/>
        </w:rPr>
      </w:pPr>
    </w:p>
    <w:p w14:paraId="7A7706F1" w14:textId="77777777" w:rsidR="00BA6773" w:rsidRPr="00B97A8E" w:rsidRDefault="00BA6773">
      <w:pPr>
        <w:rPr>
          <w:rFonts w:ascii="GHEA Grapalat" w:hAnsi="GHEA Grapalat"/>
          <w:i/>
          <w:sz w:val="20"/>
          <w:szCs w:val="22"/>
        </w:rPr>
      </w:pPr>
      <w:r w:rsidRPr="00B97A8E">
        <w:rPr>
          <w:rFonts w:ascii="GHEA Grapalat" w:hAnsi="GHEA Grapalat"/>
          <w:i/>
          <w:sz w:val="20"/>
          <w:szCs w:val="22"/>
        </w:rPr>
        <w:br w:type="page"/>
      </w:r>
    </w:p>
    <w:p w14:paraId="356DE7A0" w14:textId="0C642F4B" w:rsidR="00FE0FBF" w:rsidRPr="00B97A8E" w:rsidRDefault="00FE0FBF" w:rsidP="00FE0FBF">
      <w:pPr>
        <w:widowControl w:val="0"/>
        <w:jc w:val="right"/>
        <w:rPr>
          <w:rFonts w:ascii="GHEA Grapalat" w:hAnsi="GHEA Grapalat"/>
          <w:i/>
          <w:sz w:val="20"/>
          <w:szCs w:val="22"/>
        </w:rPr>
      </w:pPr>
      <w:r w:rsidRPr="00B97A8E">
        <w:rPr>
          <w:rFonts w:ascii="GHEA Grapalat" w:hAnsi="GHEA Grapalat"/>
          <w:i/>
          <w:sz w:val="20"/>
          <w:szCs w:val="22"/>
        </w:rPr>
        <w:lastRenderedPageBreak/>
        <w:t>Приложение № 2</w:t>
      </w:r>
    </w:p>
    <w:p w14:paraId="545BB2E6" w14:textId="4AB0B7CB" w:rsidR="00FE0FBF" w:rsidRPr="00B97A8E" w:rsidRDefault="00FE0FBF" w:rsidP="00FE0FBF">
      <w:pPr>
        <w:widowControl w:val="0"/>
        <w:jc w:val="right"/>
        <w:rPr>
          <w:rFonts w:ascii="GHEA Grapalat" w:hAnsi="GHEA Grapalat"/>
          <w:i/>
          <w:sz w:val="20"/>
          <w:szCs w:val="22"/>
        </w:rPr>
      </w:pPr>
      <w:r w:rsidRPr="00B97A8E">
        <w:rPr>
          <w:rFonts w:ascii="GHEA Grapalat" w:hAnsi="GHEA Grapalat"/>
          <w:i/>
          <w:sz w:val="20"/>
          <w:szCs w:val="22"/>
        </w:rPr>
        <w:t xml:space="preserve">к Договору под кодом </w:t>
      </w:r>
      <w:r w:rsidR="00287585" w:rsidRPr="00B97A8E">
        <w:rPr>
          <w:rFonts w:ascii="GHEA Grapalat" w:hAnsi="GHEA Grapalat"/>
          <w:i/>
          <w:sz w:val="20"/>
          <w:szCs w:val="22"/>
          <w:lang w:val="en-US"/>
        </w:rPr>
        <w:t>ԿՀԳԿ</w:t>
      </w:r>
      <w:r w:rsidR="00287585" w:rsidRPr="00B97A8E">
        <w:rPr>
          <w:rFonts w:ascii="GHEA Grapalat" w:hAnsi="GHEA Grapalat"/>
          <w:i/>
          <w:sz w:val="20"/>
          <w:szCs w:val="22"/>
        </w:rPr>
        <w:t>-</w:t>
      </w:r>
      <w:r w:rsidR="00287585" w:rsidRPr="00B97A8E">
        <w:rPr>
          <w:rFonts w:ascii="GHEA Grapalat" w:hAnsi="GHEA Grapalat"/>
          <w:i/>
          <w:sz w:val="20"/>
          <w:szCs w:val="22"/>
          <w:lang w:val="en-US"/>
        </w:rPr>
        <w:t>ԳՀԱՊՁԲ</w:t>
      </w:r>
      <w:r w:rsidR="00287585" w:rsidRPr="00B97A8E">
        <w:rPr>
          <w:rFonts w:ascii="GHEA Grapalat" w:hAnsi="GHEA Grapalat"/>
          <w:i/>
          <w:sz w:val="20"/>
          <w:szCs w:val="22"/>
        </w:rPr>
        <w:t>-25/22</w:t>
      </w:r>
      <w:r w:rsidRPr="00B97A8E">
        <w:rPr>
          <w:rFonts w:ascii="GHEA Grapalat" w:hAnsi="GHEA Grapalat"/>
          <w:i/>
          <w:sz w:val="20"/>
          <w:szCs w:val="22"/>
        </w:rPr>
        <w:br/>
        <w:t>заключенному "</w:t>
      </w:r>
      <w:r w:rsidRPr="00B97A8E">
        <w:rPr>
          <w:rFonts w:ascii="GHEA Grapalat" w:hAnsi="GHEA Grapalat"/>
          <w:i/>
          <w:sz w:val="20"/>
          <w:szCs w:val="22"/>
        </w:rPr>
        <w:tab/>
        <w:t>"</w:t>
      </w:r>
      <w:r w:rsidRPr="00B97A8E">
        <w:rPr>
          <w:rFonts w:ascii="GHEA Grapalat" w:hAnsi="GHEA Grapalat"/>
          <w:i/>
          <w:sz w:val="20"/>
          <w:szCs w:val="22"/>
        </w:rPr>
        <w:tab/>
        <w:t>20</w:t>
      </w:r>
      <w:r w:rsidR="00644CD5" w:rsidRPr="00B97A8E">
        <w:rPr>
          <w:rFonts w:ascii="GHEA Grapalat" w:hAnsi="GHEA Grapalat"/>
          <w:i/>
          <w:sz w:val="20"/>
          <w:szCs w:val="22"/>
        </w:rPr>
        <w:t>25</w:t>
      </w:r>
      <w:r w:rsidRPr="00B97A8E">
        <w:rPr>
          <w:rFonts w:ascii="GHEA Grapalat" w:hAnsi="GHEA Grapalat"/>
          <w:i/>
          <w:sz w:val="20"/>
          <w:szCs w:val="22"/>
        </w:rPr>
        <w:t>г.</w:t>
      </w:r>
    </w:p>
    <w:p w14:paraId="5CEB1039" w14:textId="77777777" w:rsidR="00FE0FBF" w:rsidRPr="00B97A8E" w:rsidRDefault="00FE0FBF" w:rsidP="00FE0FBF">
      <w:pPr>
        <w:widowControl w:val="0"/>
        <w:jc w:val="right"/>
        <w:rPr>
          <w:rFonts w:ascii="GHEA Grapalat" w:hAnsi="GHEA Grapalat"/>
          <w:i/>
          <w:sz w:val="20"/>
          <w:szCs w:val="22"/>
        </w:rPr>
      </w:pPr>
    </w:p>
    <w:p w14:paraId="40DA3F69" w14:textId="659F3FD8" w:rsidR="00FE0FBF" w:rsidRPr="00B97A8E" w:rsidRDefault="00FE0FBF" w:rsidP="00FE0FBF">
      <w:pPr>
        <w:widowControl w:val="0"/>
        <w:jc w:val="center"/>
        <w:rPr>
          <w:rFonts w:ascii="GHEA Grapalat" w:hAnsi="GHEA Grapalat"/>
          <w:b/>
          <w:bCs/>
          <w:sz w:val="20"/>
          <w:szCs w:val="22"/>
          <w:lang w:val="en-US"/>
        </w:rPr>
      </w:pPr>
      <w:r w:rsidRPr="00B97A8E">
        <w:rPr>
          <w:rFonts w:ascii="GHEA Grapalat" w:hAnsi="GHEA Grapalat"/>
          <w:b/>
          <w:bCs/>
          <w:sz w:val="20"/>
          <w:szCs w:val="22"/>
        </w:rPr>
        <w:t>ГРАФИК ОПЛАТЫ</w:t>
      </w:r>
      <w:r w:rsidR="00EC1F1A" w:rsidRPr="00B97A8E">
        <w:rPr>
          <w:rFonts w:ascii="GHEA Grapalat" w:hAnsi="GHEA Grapalat"/>
          <w:b/>
          <w:bCs/>
          <w:sz w:val="20"/>
          <w:szCs w:val="22"/>
          <w:lang w:val="en-US"/>
        </w:rPr>
        <w:t>*</w:t>
      </w:r>
    </w:p>
    <w:p w14:paraId="1004119C" w14:textId="77777777" w:rsidR="00736B32" w:rsidRPr="00B97A8E" w:rsidRDefault="00736B32" w:rsidP="00FE0FBF">
      <w:pPr>
        <w:widowControl w:val="0"/>
        <w:jc w:val="center"/>
        <w:rPr>
          <w:rFonts w:ascii="GHEA Grapalat" w:hAnsi="GHEA Grapalat"/>
          <w:b/>
          <w:bCs/>
          <w:sz w:val="20"/>
          <w:szCs w:val="22"/>
          <w:lang w:val="hy-AM"/>
        </w:rPr>
      </w:pPr>
    </w:p>
    <w:tbl>
      <w:tblPr>
        <w:tblpPr w:leftFromText="180" w:rightFromText="180" w:vertAnchor="text" w:horzAnchor="margin" w:tblpXSpec="center" w:tblpY="5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2179"/>
        <w:gridCol w:w="1665"/>
        <w:gridCol w:w="951"/>
        <w:gridCol w:w="1288"/>
        <w:gridCol w:w="306"/>
        <w:gridCol w:w="355"/>
        <w:gridCol w:w="414"/>
        <w:gridCol w:w="453"/>
        <w:gridCol w:w="389"/>
        <w:gridCol w:w="453"/>
        <w:gridCol w:w="515"/>
        <w:gridCol w:w="540"/>
        <w:gridCol w:w="454"/>
        <w:gridCol w:w="607"/>
        <w:gridCol w:w="777"/>
        <w:gridCol w:w="815"/>
        <w:gridCol w:w="857"/>
        <w:gridCol w:w="1482"/>
      </w:tblGrid>
      <w:tr w:rsidR="00B97A8E" w:rsidRPr="00B97A8E" w14:paraId="283CA404" w14:textId="77777777" w:rsidTr="001E0F03">
        <w:trPr>
          <w:trHeight w:val="21"/>
        </w:trPr>
        <w:tc>
          <w:tcPr>
            <w:tcW w:w="15021" w:type="dxa"/>
            <w:gridSpan w:val="19"/>
          </w:tcPr>
          <w:p w14:paraId="278EB183" w14:textId="77777777" w:rsidR="001E0F03" w:rsidRPr="00B97A8E" w:rsidRDefault="001E0F03" w:rsidP="00525DD1">
            <w:pPr>
              <w:ind w:hanging="2"/>
              <w:contextualSpacing/>
              <w:jc w:val="center"/>
              <w:rPr>
                <w:rFonts w:ascii="GHEA Grapalat" w:hAnsi="GHEA Grapalat"/>
                <w:sz w:val="18"/>
                <w:szCs w:val="18"/>
                <w:lang w:val="es-ES"/>
              </w:rPr>
            </w:pPr>
            <w:r w:rsidRPr="00B97A8E">
              <w:rPr>
                <w:rFonts w:ascii="GHEA Grapalat" w:hAnsi="GHEA Grapalat"/>
                <w:sz w:val="18"/>
                <w:szCs w:val="18"/>
              </w:rPr>
              <w:t>Товара</w:t>
            </w:r>
          </w:p>
        </w:tc>
      </w:tr>
      <w:tr w:rsidR="00B97A8E" w:rsidRPr="00B97A8E" w14:paraId="3E0447E0" w14:textId="77777777" w:rsidTr="001E0F03">
        <w:trPr>
          <w:trHeight w:val="21"/>
        </w:trPr>
        <w:tc>
          <w:tcPr>
            <w:tcW w:w="521" w:type="dxa"/>
            <w:vMerge w:val="restart"/>
            <w:vAlign w:val="center"/>
            <w:hideMark/>
          </w:tcPr>
          <w:p w14:paraId="396CF47C"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н/л</w:t>
            </w:r>
          </w:p>
        </w:tc>
        <w:tc>
          <w:tcPr>
            <w:tcW w:w="2179" w:type="dxa"/>
            <w:vMerge w:val="restart"/>
            <w:vAlign w:val="center"/>
            <w:hideMark/>
          </w:tcPr>
          <w:p w14:paraId="23EC1A61"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Промежуточный код, предусмотренный планом закупок по классификации ЕЗК (CPV)</w:t>
            </w:r>
          </w:p>
        </w:tc>
        <w:tc>
          <w:tcPr>
            <w:tcW w:w="1665" w:type="dxa"/>
            <w:vMerge w:val="restart"/>
            <w:vAlign w:val="center"/>
          </w:tcPr>
          <w:p w14:paraId="33BCD335"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Наименование</w:t>
            </w:r>
          </w:p>
        </w:tc>
        <w:tc>
          <w:tcPr>
            <w:tcW w:w="951" w:type="dxa"/>
            <w:vMerge w:val="restart"/>
            <w:vAlign w:val="center"/>
            <w:hideMark/>
          </w:tcPr>
          <w:p w14:paraId="6DFF552B" w14:textId="77777777" w:rsidR="001E0F03" w:rsidRPr="00B97A8E" w:rsidRDefault="001E0F03" w:rsidP="00525DD1">
            <w:pPr>
              <w:ind w:hanging="2"/>
              <w:contextualSpacing/>
              <w:jc w:val="center"/>
              <w:rPr>
                <w:rFonts w:ascii="GHEA Grapalat" w:hAnsi="GHEA Grapalat"/>
                <w:sz w:val="18"/>
                <w:szCs w:val="18"/>
                <w:lang w:val="hy-AM"/>
              </w:rPr>
            </w:pPr>
            <w:r w:rsidRPr="00B97A8E">
              <w:rPr>
                <w:rFonts w:ascii="GHEA Grapalat" w:hAnsi="GHEA Grapalat"/>
                <w:sz w:val="18"/>
                <w:szCs w:val="18"/>
              </w:rPr>
              <w:t>и/е</w:t>
            </w:r>
          </w:p>
        </w:tc>
        <w:tc>
          <w:tcPr>
            <w:tcW w:w="1288" w:type="dxa"/>
            <w:vMerge w:val="restart"/>
            <w:vAlign w:val="center"/>
            <w:hideMark/>
          </w:tcPr>
          <w:p w14:paraId="7773464F"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Общее количество</w:t>
            </w:r>
          </w:p>
        </w:tc>
        <w:tc>
          <w:tcPr>
            <w:tcW w:w="8417" w:type="dxa"/>
            <w:gridSpan w:val="14"/>
          </w:tcPr>
          <w:p w14:paraId="1C5D2FED" w14:textId="77777777" w:rsidR="001E0F03" w:rsidRPr="00B97A8E" w:rsidRDefault="001E0F03" w:rsidP="00525DD1">
            <w:pPr>
              <w:ind w:hanging="2"/>
              <w:contextualSpacing/>
              <w:jc w:val="center"/>
              <w:rPr>
                <w:rFonts w:ascii="GHEA Grapalat" w:hAnsi="GHEA Grapalat"/>
                <w:sz w:val="18"/>
                <w:szCs w:val="18"/>
                <w:lang w:val="es-ES"/>
              </w:rPr>
            </w:pPr>
            <w:r w:rsidRPr="00B97A8E">
              <w:rPr>
                <w:rFonts w:ascii="GHEA Grapalat" w:hAnsi="GHEA Grapalat"/>
                <w:sz w:val="18"/>
                <w:szCs w:val="18"/>
              </w:rPr>
              <w:t>Оплату товара предусматривается произвести в 2025-2026гг. по месяцам, в том числе:</w:t>
            </w:r>
          </w:p>
        </w:tc>
      </w:tr>
      <w:tr w:rsidR="00B97A8E" w:rsidRPr="00B97A8E" w14:paraId="5BBEE5BE" w14:textId="77777777" w:rsidTr="001E0F03">
        <w:trPr>
          <w:trHeight w:val="21"/>
        </w:trPr>
        <w:tc>
          <w:tcPr>
            <w:tcW w:w="521" w:type="dxa"/>
            <w:vMerge/>
            <w:vAlign w:val="center"/>
          </w:tcPr>
          <w:p w14:paraId="45463FBB" w14:textId="77777777" w:rsidR="001E0F03" w:rsidRPr="00B97A8E" w:rsidRDefault="001E0F03" w:rsidP="00525DD1">
            <w:pPr>
              <w:ind w:hanging="2"/>
              <w:contextualSpacing/>
              <w:jc w:val="center"/>
              <w:rPr>
                <w:rFonts w:ascii="GHEA Grapalat" w:hAnsi="GHEA Grapalat"/>
                <w:sz w:val="18"/>
                <w:szCs w:val="18"/>
              </w:rPr>
            </w:pPr>
          </w:p>
        </w:tc>
        <w:tc>
          <w:tcPr>
            <w:tcW w:w="2179" w:type="dxa"/>
            <w:vMerge/>
            <w:vAlign w:val="center"/>
          </w:tcPr>
          <w:p w14:paraId="3307BD3B" w14:textId="77777777" w:rsidR="001E0F03" w:rsidRPr="00B97A8E" w:rsidRDefault="001E0F03" w:rsidP="00525DD1">
            <w:pPr>
              <w:ind w:hanging="2"/>
              <w:contextualSpacing/>
              <w:jc w:val="center"/>
              <w:rPr>
                <w:rFonts w:ascii="GHEA Grapalat" w:hAnsi="GHEA Grapalat"/>
                <w:sz w:val="18"/>
                <w:szCs w:val="18"/>
              </w:rPr>
            </w:pPr>
          </w:p>
        </w:tc>
        <w:tc>
          <w:tcPr>
            <w:tcW w:w="1665" w:type="dxa"/>
            <w:vMerge/>
            <w:vAlign w:val="center"/>
          </w:tcPr>
          <w:p w14:paraId="4AF3412C" w14:textId="77777777" w:rsidR="001E0F03" w:rsidRPr="00B97A8E" w:rsidRDefault="001E0F03" w:rsidP="00525DD1">
            <w:pPr>
              <w:ind w:hanging="2"/>
              <w:contextualSpacing/>
              <w:jc w:val="center"/>
              <w:rPr>
                <w:rFonts w:ascii="GHEA Grapalat" w:hAnsi="GHEA Grapalat"/>
                <w:sz w:val="18"/>
                <w:szCs w:val="18"/>
              </w:rPr>
            </w:pPr>
          </w:p>
        </w:tc>
        <w:tc>
          <w:tcPr>
            <w:tcW w:w="951" w:type="dxa"/>
            <w:vMerge/>
            <w:vAlign w:val="center"/>
          </w:tcPr>
          <w:p w14:paraId="71180C6C" w14:textId="77777777" w:rsidR="001E0F03" w:rsidRPr="00B97A8E" w:rsidRDefault="001E0F03" w:rsidP="00525DD1">
            <w:pPr>
              <w:ind w:hanging="2"/>
              <w:contextualSpacing/>
              <w:jc w:val="center"/>
              <w:rPr>
                <w:rFonts w:ascii="GHEA Grapalat" w:hAnsi="GHEA Grapalat"/>
                <w:sz w:val="18"/>
                <w:szCs w:val="18"/>
              </w:rPr>
            </w:pPr>
          </w:p>
        </w:tc>
        <w:tc>
          <w:tcPr>
            <w:tcW w:w="1288" w:type="dxa"/>
            <w:vMerge/>
            <w:vAlign w:val="center"/>
          </w:tcPr>
          <w:p w14:paraId="42A18A76" w14:textId="77777777" w:rsidR="001E0F03" w:rsidRPr="00B97A8E" w:rsidRDefault="001E0F03" w:rsidP="00525DD1">
            <w:pPr>
              <w:ind w:hanging="2"/>
              <w:contextualSpacing/>
              <w:jc w:val="center"/>
              <w:rPr>
                <w:rFonts w:ascii="GHEA Grapalat" w:hAnsi="GHEA Grapalat"/>
                <w:sz w:val="18"/>
                <w:szCs w:val="18"/>
              </w:rPr>
            </w:pPr>
          </w:p>
        </w:tc>
        <w:tc>
          <w:tcPr>
            <w:tcW w:w="6078" w:type="dxa"/>
            <w:gridSpan w:val="12"/>
            <w:vAlign w:val="center"/>
          </w:tcPr>
          <w:p w14:paraId="4A49BB31"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2025г.</w:t>
            </w:r>
          </w:p>
        </w:tc>
        <w:tc>
          <w:tcPr>
            <w:tcW w:w="857" w:type="dxa"/>
          </w:tcPr>
          <w:p w14:paraId="099F16FA"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2026г.</w:t>
            </w:r>
          </w:p>
        </w:tc>
        <w:tc>
          <w:tcPr>
            <w:tcW w:w="1482" w:type="dxa"/>
            <w:vMerge w:val="restart"/>
            <w:vAlign w:val="center"/>
          </w:tcPr>
          <w:p w14:paraId="374135EF"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Общая максимальная цена</w:t>
            </w:r>
          </w:p>
        </w:tc>
      </w:tr>
      <w:tr w:rsidR="00B97A8E" w:rsidRPr="00B97A8E" w14:paraId="06F4A261" w14:textId="77777777" w:rsidTr="001E0F03">
        <w:trPr>
          <w:trHeight w:val="21"/>
        </w:trPr>
        <w:tc>
          <w:tcPr>
            <w:tcW w:w="521" w:type="dxa"/>
            <w:vMerge/>
            <w:vAlign w:val="center"/>
            <w:hideMark/>
          </w:tcPr>
          <w:p w14:paraId="458094A5" w14:textId="77777777" w:rsidR="001E0F03" w:rsidRPr="00B97A8E" w:rsidRDefault="001E0F03" w:rsidP="00525DD1">
            <w:pPr>
              <w:ind w:hanging="2"/>
              <w:contextualSpacing/>
              <w:jc w:val="center"/>
              <w:rPr>
                <w:rFonts w:ascii="GHEA Grapalat" w:hAnsi="GHEA Grapalat"/>
                <w:sz w:val="18"/>
                <w:szCs w:val="18"/>
                <w:lang w:val="es-ES"/>
              </w:rPr>
            </w:pPr>
          </w:p>
        </w:tc>
        <w:tc>
          <w:tcPr>
            <w:tcW w:w="2179" w:type="dxa"/>
            <w:vMerge/>
            <w:vAlign w:val="center"/>
            <w:hideMark/>
          </w:tcPr>
          <w:p w14:paraId="70D369FC" w14:textId="77777777" w:rsidR="001E0F03" w:rsidRPr="00B97A8E" w:rsidRDefault="001E0F03" w:rsidP="00525DD1">
            <w:pPr>
              <w:ind w:hanging="2"/>
              <w:contextualSpacing/>
              <w:jc w:val="center"/>
              <w:rPr>
                <w:rFonts w:ascii="GHEA Grapalat" w:hAnsi="GHEA Grapalat"/>
                <w:sz w:val="18"/>
                <w:szCs w:val="18"/>
              </w:rPr>
            </w:pPr>
          </w:p>
        </w:tc>
        <w:tc>
          <w:tcPr>
            <w:tcW w:w="1665" w:type="dxa"/>
            <w:vMerge/>
            <w:vAlign w:val="center"/>
          </w:tcPr>
          <w:p w14:paraId="7995E5E6" w14:textId="77777777" w:rsidR="001E0F03" w:rsidRPr="00B97A8E" w:rsidRDefault="001E0F03" w:rsidP="00525DD1">
            <w:pPr>
              <w:ind w:hanging="2"/>
              <w:contextualSpacing/>
              <w:jc w:val="center"/>
              <w:rPr>
                <w:rFonts w:ascii="GHEA Grapalat" w:hAnsi="GHEA Grapalat"/>
                <w:sz w:val="18"/>
                <w:szCs w:val="18"/>
              </w:rPr>
            </w:pPr>
          </w:p>
        </w:tc>
        <w:tc>
          <w:tcPr>
            <w:tcW w:w="951" w:type="dxa"/>
            <w:vMerge/>
            <w:vAlign w:val="center"/>
            <w:hideMark/>
          </w:tcPr>
          <w:p w14:paraId="06A1A46A" w14:textId="77777777" w:rsidR="001E0F03" w:rsidRPr="00B97A8E" w:rsidRDefault="001E0F03" w:rsidP="00525DD1">
            <w:pPr>
              <w:ind w:hanging="2"/>
              <w:contextualSpacing/>
              <w:jc w:val="center"/>
              <w:rPr>
                <w:rFonts w:ascii="GHEA Grapalat" w:hAnsi="GHEA Grapalat"/>
                <w:sz w:val="18"/>
                <w:szCs w:val="18"/>
              </w:rPr>
            </w:pPr>
          </w:p>
        </w:tc>
        <w:tc>
          <w:tcPr>
            <w:tcW w:w="1288" w:type="dxa"/>
            <w:vMerge/>
            <w:vAlign w:val="center"/>
            <w:hideMark/>
          </w:tcPr>
          <w:p w14:paraId="022D33BA" w14:textId="77777777" w:rsidR="001E0F03" w:rsidRPr="00B97A8E" w:rsidRDefault="001E0F03" w:rsidP="00525DD1">
            <w:pPr>
              <w:ind w:hanging="2"/>
              <w:contextualSpacing/>
              <w:jc w:val="center"/>
              <w:rPr>
                <w:rFonts w:ascii="GHEA Grapalat" w:hAnsi="GHEA Grapalat"/>
                <w:sz w:val="18"/>
                <w:szCs w:val="18"/>
              </w:rPr>
            </w:pPr>
          </w:p>
        </w:tc>
        <w:tc>
          <w:tcPr>
            <w:tcW w:w="306" w:type="dxa"/>
            <w:vAlign w:val="center"/>
          </w:tcPr>
          <w:p w14:paraId="1B262969"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I</w:t>
            </w:r>
          </w:p>
        </w:tc>
        <w:tc>
          <w:tcPr>
            <w:tcW w:w="355" w:type="dxa"/>
            <w:vAlign w:val="center"/>
            <w:hideMark/>
          </w:tcPr>
          <w:p w14:paraId="220F5586"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II</w:t>
            </w:r>
          </w:p>
        </w:tc>
        <w:tc>
          <w:tcPr>
            <w:tcW w:w="414" w:type="dxa"/>
            <w:vAlign w:val="center"/>
          </w:tcPr>
          <w:p w14:paraId="4150BEE3"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III</w:t>
            </w:r>
          </w:p>
        </w:tc>
        <w:tc>
          <w:tcPr>
            <w:tcW w:w="453" w:type="dxa"/>
            <w:vAlign w:val="center"/>
          </w:tcPr>
          <w:p w14:paraId="51B7CFB3"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IV</w:t>
            </w:r>
          </w:p>
        </w:tc>
        <w:tc>
          <w:tcPr>
            <w:tcW w:w="389" w:type="dxa"/>
            <w:vAlign w:val="center"/>
          </w:tcPr>
          <w:p w14:paraId="13A7D993"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V</w:t>
            </w:r>
          </w:p>
        </w:tc>
        <w:tc>
          <w:tcPr>
            <w:tcW w:w="453" w:type="dxa"/>
            <w:vAlign w:val="center"/>
          </w:tcPr>
          <w:p w14:paraId="2952A42F"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VI</w:t>
            </w:r>
          </w:p>
        </w:tc>
        <w:tc>
          <w:tcPr>
            <w:tcW w:w="515" w:type="dxa"/>
            <w:vAlign w:val="center"/>
            <w:hideMark/>
          </w:tcPr>
          <w:p w14:paraId="6271795C"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VII</w:t>
            </w:r>
          </w:p>
        </w:tc>
        <w:tc>
          <w:tcPr>
            <w:tcW w:w="540" w:type="dxa"/>
            <w:vAlign w:val="center"/>
            <w:hideMark/>
          </w:tcPr>
          <w:p w14:paraId="3649B9E8"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VIII</w:t>
            </w:r>
          </w:p>
        </w:tc>
        <w:tc>
          <w:tcPr>
            <w:tcW w:w="454" w:type="dxa"/>
            <w:vAlign w:val="center"/>
            <w:hideMark/>
          </w:tcPr>
          <w:p w14:paraId="456DB9F2"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IX</w:t>
            </w:r>
          </w:p>
        </w:tc>
        <w:tc>
          <w:tcPr>
            <w:tcW w:w="607" w:type="dxa"/>
            <w:vAlign w:val="center"/>
            <w:hideMark/>
          </w:tcPr>
          <w:p w14:paraId="1D834964"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X</w:t>
            </w:r>
          </w:p>
        </w:tc>
        <w:tc>
          <w:tcPr>
            <w:tcW w:w="777" w:type="dxa"/>
            <w:vAlign w:val="center"/>
            <w:hideMark/>
          </w:tcPr>
          <w:p w14:paraId="50A337F3"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XI</w:t>
            </w:r>
          </w:p>
        </w:tc>
        <w:tc>
          <w:tcPr>
            <w:tcW w:w="815" w:type="dxa"/>
            <w:vAlign w:val="center"/>
            <w:hideMark/>
          </w:tcPr>
          <w:p w14:paraId="20A64F14"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XII</w:t>
            </w:r>
          </w:p>
        </w:tc>
        <w:tc>
          <w:tcPr>
            <w:tcW w:w="857" w:type="dxa"/>
            <w:vAlign w:val="center"/>
          </w:tcPr>
          <w:p w14:paraId="27347807" w14:textId="77777777" w:rsidR="001E0F03" w:rsidRPr="00B97A8E" w:rsidRDefault="001E0F03" w:rsidP="00525DD1">
            <w:pPr>
              <w:ind w:hanging="2"/>
              <w:contextualSpacing/>
              <w:jc w:val="center"/>
              <w:rPr>
                <w:rFonts w:ascii="GHEA Grapalat" w:hAnsi="GHEA Grapalat"/>
                <w:sz w:val="18"/>
                <w:szCs w:val="18"/>
              </w:rPr>
            </w:pPr>
            <w:r w:rsidRPr="00B97A8E">
              <w:rPr>
                <w:rFonts w:ascii="GHEA Grapalat" w:hAnsi="GHEA Grapalat"/>
                <w:sz w:val="18"/>
                <w:szCs w:val="18"/>
              </w:rPr>
              <w:t>I-XII</w:t>
            </w:r>
          </w:p>
        </w:tc>
        <w:tc>
          <w:tcPr>
            <w:tcW w:w="1482" w:type="dxa"/>
            <w:vMerge/>
            <w:tcBorders>
              <w:bottom w:val="single" w:sz="4" w:space="0" w:color="auto"/>
            </w:tcBorders>
            <w:vAlign w:val="center"/>
            <w:hideMark/>
          </w:tcPr>
          <w:p w14:paraId="22ED5C24" w14:textId="77777777" w:rsidR="001E0F03" w:rsidRPr="00B97A8E" w:rsidRDefault="001E0F03" w:rsidP="00525DD1">
            <w:pPr>
              <w:ind w:hanging="2"/>
              <w:contextualSpacing/>
              <w:jc w:val="center"/>
              <w:rPr>
                <w:rFonts w:ascii="GHEA Grapalat" w:hAnsi="GHEA Grapalat"/>
                <w:sz w:val="18"/>
                <w:szCs w:val="18"/>
              </w:rPr>
            </w:pPr>
          </w:p>
        </w:tc>
      </w:tr>
      <w:tr w:rsidR="00B97A8E" w:rsidRPr="00B97A8E" w14:paraId="15F8FB19" w14:textId="77777777" w:rsidTr="001E0F03">
        <w:trPr>
          <w:cantSplit/>
          <w:trHeight w:val="572"/>
        </w:trPr>
        <w:tc>
          <w:tcPr>
            <w:tcW w:w="521" w:type="dxa"/>
            <w:vAlign w:val="center"/>
          </w:tcPr>
          <w:p w14:paraId="720619C9"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cs="Calibri"/>
                <w:sz w:val="18"/>
                <w:szCs w:val="18"/>
              </w:rPr>
              <w:t>1</w:t>
            </w:r>
          </w:p>
        </w:tc>
        <w:tc>
          <w:tcPr>
            <w:tcW w:w="2179" w:type="dxa"/>
            <w:vAlign w:val="center"/>
          </w:tcPr>
          <w:p w14:paraId="6F1816D9"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cs="Calibri"/>
                <w:sz w:val="18"/>
                <w:szCs w:val="18"/>
              </w:rPr>
              <w:t>34911230</w:t>
            </w:r>
          </w:p>
        </w:tc>
        <w:tc>
          <w:tcPr>
            <w:tcW w:w="1665" w:type="dxa"/>
            <w:vAlign w:val="center"/>
          </w:tcPr>
          <w:p w14:paraId="0A317327" w14:textId="77777777" w:rsidR="00287585" w:rsidRPr="00B97A8E" w:rsidRDefault="00287585" w:rsidP="00287585">
            <w:pPr>
              <w:pStyle w:val="Heading1"/>
              <w:shd w:val="clear" w:color="auto" w:fill="FFFFFF"/>
              <w:spacing w:after="60"/>
              <w:rPr>
                <w:rFonts w:ascii="GHEA Grapalat" w:eastAsiaTheme="minorHAnsi" w:hAnsi="GHEA Grapalat" w:cstheme="minorBidi"/>
                <w:sz w:val="18"/>
                <w:szCs w:val="18"/>
                <w:lang w:val="hy-AM" w:eastAsia="en-US"/>
              </w:rPr>
            </w:pPr>
            <w:r w:rsidRPr="00B97A8E">
              <w:rPr>
                <w:rFonts w:ascii="GHEA Grapalat" w:eastAsiaTheme="minorHAnsi" w:hAnsi="GHEA Grapalat" w:cstheme="minorBidi"/>
                <w:sz w:val="18"/>
                <w:szCs w:val="18"/>
                <w:lang w:val="hy-AM" w:eastAsia="en-US"/>
              </w:rPr>
              <w:t>Материалы, необходимые для ремонта корпуса и помещений.</w:t>
            </w:r>
          </w:p>
        </w:tc>
        <w:tc>
          <w:tcPr>
            <w:tcW w:w="951" w:type="dxa"/>
            <w:vAlign w:val="center"/>
          </w:tcPr>
          <w:p w14:paraId="261B5D6F"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lang w:val="hy-AM"/>
              </w:rPr>
              <w:t>драм</w:t>
            </w:r>
          </w:p>
        </w:tc>
        <w:tc>
          <w:tcPr>
            <w:tcW w:w="1288" w:type="dxa"/>
            <w:shd w:val="clear" w:color="auto" w:fill="auto"/>
            <w:vAlign w:val="center"/>
          </w:tcPr>
          <w:p w14:paraId="02DC42FF"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cs="Calibri"/>
                <w:sz w:val="18"/>
                <w:szCs w:val="18"/>
                <w:lang w:val="hy-AM"/>
              </w:rPr>
              <w:t>1</w:t>
            </w:r>
          </w:p>
        </w:tc>
        <w:tc>
          <w:tcPr>
            <w:tcW w:w="306" w:type="dxa"/>
            <w:vAlign w:val="center"/>
          </w:tcPr>
          <w:p w14:paraId="5702D1AE"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355" w:type="dxa"/>
            <w:shd w:val="clear" w:color="auto" w:fill="auto"/>
            <w:vAlign w:val="center"/>
          </w:tcPr>
          <w:p w14:paraId="2232DE07"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414" w:type="dxa"/>
            <w:shd w:val="clear" w:color="auto" w:fill="auto"/>
            <w:vAlign w:val="center"/>
          </w:tcPr>
          <w:p w14:paraId="147C668C"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453" w:type="dxa"/>
            <w:shd w:val="clear" w:color="auto" w:fill="auto"/>
            <w:vAlign w:val="center"/>
          </w:tcPr>
          <w:p w14:paraId="0376BE96"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389" w:type="dxa"/>
            <w:shd w:val="clear" w:color="auto" w:fill="auto"/>
            <w:vAlign w:val="center"/>
          </w:tcPr>
          <w:p w14:paraId="7D7A3D08"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453" w:type="dxa"/>
            <w:shd w:val="clear" w:color="auto" w:fill="auto"/>
            <w:vAlign w:val="center"/>
          </w:tcPr>
          <w:p w14:paraId="5584531E"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515" w:type="dxa"/>
            <w:shd w:val="clear" w:color="auto" w:fill="auto"/>
            <w:vAlign w:val="center"/>
          </w:tcPr>
          <w:p w14:paraId="50757F70"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540" w:type="dxa"/>
            <w:shd w:val="clear" w:color="auto" w:fill="auto"/>
            <w:vAlign w:val="center"/>
          </w:tcPr>
          <w:p w14:paraId="46A6C7D9"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454" w:type="dxa"/>
            <w:shd w:val="clear" w:color="auto" w:fill="auto"/>
            <w:vAlign w:val="center"/>
          </w:tcPr>
          <w:p w14:paraId="074DB9B6"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607" w:type="dxa"/>
            <w:shd w:val="clear" w:color="auto" w:fill="auto"/>
            <w:vAlign w:val="center"/>
          </w:tcPr>
          <w:p w14:paraId="4BDA217B"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777" w:type="dxa"/>
            <w:shd w:val="clear" w:color="auto" w:fill="auto"/>
            <w:vAlign w:val="center"/>
          </w:tcPr>
          <w:p w14:paraId="0A434587" w14:textId="6889F8F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w:t>
            </w:r>
          </w:p>
        </w:tc>
        <w:tc>
          <w:tcPr>
            <w:tcW w:w="815" w:type="dxa"/>
            <w:shd w:val="clear" w:color="auto" w:fill="auto"/>
            <w:vAlign w:val="center"/>
          </w:tcPr>
          <w:p w14:paraId="51CEF75A"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100%</w:t>
            </w:r>
          </w:p>
        </w:tc>
        <w:tc>
          <w:tcPr>
            <w:tcW w:w="857" w:type="dxa"/>
            <w:vAlign w:val="center"/>
          </w:tcPr>
          <w:p w14:paraId="0BF41117" w14:textId="7777777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100%</w:t>
            </w:r>
          </w:p>
        </w:tc>
        <w:tc>
          <w:tcPr>
            <w:tcW w:w="1482" w:type="dxa"/>
            <w:shd w:val="clear" w:color="auto" w:fill="auto"/>
            <w:vAlign w:val="center"/>
          </w:tcPr>
          <w:p w14:paraId="2D404738" w14:textId="7CB1FCB7" w:rsidR="00287585" w:rsidRPr="00B97A8E" w:rsidRDefault="00287585" w:rsidP="00287585">
            <w:pPr>
              <w:ind w:hanging="2"/>
              <w:contextualSpacing/>
              <w:jc w:val="center"/>
              <w:rPr>
                <w:rFonts w:ascii="GHEA Grapalat" w:hAnsi="GHEA Grapalat"/>
                <w:sz w:val="18"/>
                <w:szCs w:val="18"/>
              </w:rPr>
            </w:pPr>
            <w:r w:rsidRPr="00B97A8E">
              <w:rPr>
                <w:rFonts w:ascii="GHEA Grapalat" w:hAnsi="GHEA Grapalat"/>
                <w:sz w:val="18"/>
                <w:szCs w:val="18"/>
              </w:rPr>
              <w:t>100%</w:t>
            </w:r>
          </w:p>
        </w:tc>
      </w:tr>
    </w:tbl>
    <w:p w14:paraId="45F8042B" w14:textId="77777777" w:rsidR="000C74CE" w:rsidRPr="00B97A8E" w:rsidRDefault="000C74CE" w:rsidP="000C74CE">
      <w:pPr>
        <w:ind w:right="41" w:firstLine="232"/>
        <w:jc w:val="both"/>
        <w:rPr>
          <w:rFonts w:ascii="GHEA Grapalat" w:hAnsi="GHEA Grapalat"/>
          <w:sz w:val="18"/>
          <w:szCs w:val="18"/>
          <w:lang w:val="pt-BR"/>
        </w:rPr>
      </w:pPr>
      <w:r w:rsidRPr="00B97A8E">
        <w:rPr>
          <w:rFonts w:ascii="GHEA Grapalat" w:hAnsi="GHEA Grapalat"/>
          <w:sz w:val="18"/>
          <w:szCs w:val="18"/>
          <w:lang w:val="pt-BR"/>
        </w:rPr>
        <w:t xml:space="preserve">*Необходимые для закупки финансовые ресурсы предусмотрены соответствующими знаменателями измененного и дополненного плана закупок, опубликованного </w:t>
      </w:r>
      <w:bookmarkStart w:id="27" w:name="_Hlk175962787"/>
      <w:r w:rsidRPr="00B97A8E">
        <w:rPr>
          <w:rFonts w:ascii="GHEA Grapalat" w:hAnsi="GHEA Grapalat"/>
          <w:sz w:val="18"/>
          <w:szCs w:val="18"/>
          <w:lang w:val="pt-BR"/>
        </w:rPr>
        <w:t>«Научный центр зоологии и гидроэкологии»ГНКО</w:t>
      </w:r>
      <w:bookmarkEnd w:id="27"/>
      <w:r w:rsidRPr="00B97A8E">
        <w:rPr>
          <w:rFonts w:ascii="GHEA Grapalat" w:hAnsi="GHEA Grapalat"/>
          <w:sz w:val="18"/>
          <w:szCs w:val="18"/>
          <w:lang w:val="pt-BR"/>
        </w:rPr>
        <w:t>.</w:t>
      </w:r>
    </w:p>
    <w:p w14:paraId="56C4CF32" w14:textId="77777777" w:rsidR="000C74CE" w:rsidRPr="00B97A8E" w:rsidRDefault="000C74CE" w:rsidP="000C74CE">
      <w:pPr>
        <w:ind w:right="41" w:firstLine="232"/>
        <w:jc w:val="both"/>
        <w:rPr>
          <w:rFonts w:ascii="GHEA Grapalat" w:hAnsi="GHEA Grapalat"/>
          <w:sz w:val="18"/>
          <w:szCs w:val="18"/>
          <w:lang w:val="pt-BR"/>
        </w:rPr>
      </w:pPr>
      <w:r w:rsidRPr="00B97A8E">
        <w:rPr>
          <w:rFonts w:ascii="GHEA Grapalat" w:hAnsi="GHEA Grapalat"/>
          <w:sz w:val="18"/>
          <w:szCs w:val="18"/>
          <w:lang w:val="pt-BR"/>
        </w:rPr>
        <w:t>Оплата будет произведена в драмах РА безналичным путем путем перевода денежных средств на расчетный счет Продавца</w:t>
      </w:r>
      <w:r w:rsidRPr="00B97A8E">
        <w:rPr>
          <w:rFonts w:ascii="GHEA Grapalat" w:hAnsi="GHEA Grapalat"/>
          <w:sz w:val="18"/>
          <w:szCs w:val="18"/>
          <w:lang w:val="hy-AM"/>
        </w:rPr>
        <w:t xml:space="preserve"> - за фактически поставленный товар</w:t>
      </w:r>
      <w:r w:rsidRPr="00B97A8E">
        <w:rPr>
          <w:rFonts w:ascii="GHEA Grapalat" w:hAnsi="GHEA Grapalat"/>
          <w:sz w:val="18"/>
          <w:szCs w:val="18"/>
          <w:lang w:val="pt-BR"/>
        </w:rPr>
        <w:t>. Передача денежных средств будет произведена на основании акта приема-передачи.</w:t>
      </w:r>
    </w:p>
    <w:p w14:paraId="26A93ACF" w14:textId="77777777" w:rsidR="002F529A" w:rsidRPr="00B97A8E" w:rsidRDefault="002F529A" w:rsidP="00FE0FBF">
      <w:pPr>
        <w:widowControl w:val="0"/>
        <w:jc w:val="center"/>
        <w:rPr>
          <w:rFonts w:ascii="GHEA Grapalat" w:hAnsi="GHEA Grapalat"/>
          <w:b/>
          <w:bCs/>
          <w:sz w:val="22"/>
          <w:lang w:val="pt-BR"/>
        </w:rPr>
      </w:pPr>
    </w:p>
    <w:tbl>
      <w:tblPr>
        <w:tblW w:w="10348" w:type="dxa"/>
        <w:jc w:val="center"/>
        <w:tblLayout w:type="fixed"/>
        <w:tblLook w:val="0000" w:firstRow="0" w:lastRow="0" w:firstColumn="0" w:lastColumn="0" w:noHBand="0" w:noVBand="0"/>
      </w:tblPr>
      <w:tblGrid>
        <w:gridCol w:w="5245"/>
        <w:gridCol w:w="760"/>
        <w:gridCol w:w="4343"/>
      </w:tblGrid>
      <w:tr w:rsidR="000B2899" w:rsidRPr="00B97A8E" w14:paraId="6343CB83" w14:textId="77777777" w:rsidTr="00012A42">
        <w:trPr>
          <w:jc w:val="center"/>
        </w:trPr>
        <w:tc>
          <w:tcPr>
            <w:tcW w:w="5245" w:type="dxa"/>
          </w:tcPr>
          <w:p w14:paraId="71D62427" w14:textId="77777777" w:rsidR="000B2899" w:rsidRPr="00B97A8E" w:rsidRDefault="000B2899" w:rsidP="00012A42">
            <w:pPr>
              <w:widowControl w:val="0"/>
              <w:jc w:val="center"/>
              <w:rPr>
                <w:rFonts w:ascii="GHEA Grapalat" w:hAnsi="GHEA Grapalat"/>
                <w:b/>
                <w:sz w:val="22"/>
              </w:rPr>
            </w:pPr>
            <w:r w:rsidRPr="00B97A8E">
              <w:rPr>
                <w:rFonts w:ascii="GHEA Grapalat" w:hAnsi="GHEA Grapalat"/>
                <w:b/>
                <w:sz w:val="22"/>
              </w:rPr>
              <w:t>ПОКУПАТЕЛЬ</w:t>
            </w:r>
          </w:p>
          <w:p w14:paraId="3F35ED92" w14:textId="77777777" w:rsidR="000B2899" w:rsidRPr="00B97A8E" w:rsidRDefault="000B2899" w:rsidP="00012A42">
            <w:pPr>
              <w:jc w:val="center"/>
              <w:rPr>
                <w:rFonts w:ascii="GHEA Grapalat" w:hAnsi="GHEA Grapalat"/>
                <w:sz w:val="20"/>
                <w:lang w:val="af-ZA"/>
              </w:rPr>
            </w:pPr>
            <w:r w:rsidRPr="00B97A8E">
              <w:rPr>
                <w:rFonts w:ascii="GHEA Grapalat" w:hAnsi="GHEA Grapalat"/>
                <w:sz w:val="20"/>
                <w:lang w:val="af-ZA"/>
              </w:rPr>
              <w:t>«Научный центр зоологии и гидроэкологии» ГНКО</w:t>
            </w:r>
          </w:p>
          <w:p w14:paraId="12E7C831" w14:textId="77777777" w:rsidR="000B2899" w:rsidRPr="00B97A8E" w:rsidRDefault="000B2899" w:rsidP="00012A42">
            <w:pPr>
              <w:jc w:val="center"/>
              <w:rPr>
                <w:rFonts w:ascii="GHEA Grapalat" w:hAnsi="GHEA Grapalat"/>
                <w:sz w:val="20"/>
                <w:lang w:val="af-ZA"/>
              </w:rPr>
            </w:pPr>
            <w:r w:rsidRPr="00B97A8E">
              <w:rPr>
                <w:rFonts w:ascii="GHEA Grapalat" w:hAnsi="GHEA Grapalat"/>
                <w:sz w:val="20"/>
                <w:lang w:val="af-ZA"/>
              </w:rPr>
              <w:t xml:space="preserve">город </w:t>
            </w:r>
            <w:r w:rsidRPr="00B97A8E">
              <w:rPr>
                <w:rFonts w:ascii="GHEA Grapalat" w:hAnsi="GHEA Grapalat"/>
                <w:sz w:val="20"/>
                <w:lang w:val="hy-AM"/>
              </w:rPr>
              <w:t>Е</w:t>
            </w:r>
            <w:r w:rsidRPr="00B97A8E">
              <w:rPr>
                <w:rFonts w:ascii="GHEA Grapalat" w:hAnsi="GHEA Grapalat"/>
                <w:sz w:val="20"/>
                <w:lang w:val="af-ZA"/>
              </w:rPr>
              <w:t xml:space="preserve">реван, </w:t>
            </w:r>
            <w:r w:rsidRPr="00B97A8E">
              <w:rPr>
                <w:rFonts w:ascii="GHEA Grapalat" w:hAnsi="GHEA Grapalat"/>
                <w:sz w:val="20"/>
                <w:lang w:val="hy-AM"/>
              </w:rPr>
              <w:t>П</w:t>
            </w:r>
            <w:r w:rsidRPr="00B97A8E">
              <w:rPr>
                <w:rFonts w:ascii="GHEA Grapalat" w:hAnsi="GHEA Grapalat"/>
                <w:sz w:val="20"/>
                <w:lang w:val="af-ZA"/>
              </w:rPr>
              <w:t xml:space="preserve">. </w:t>
            </w:r>
            <w:r w:rsidRPr="00B97A8E">
              <w:rPr>
                <w:rFonts w:ascii="GHEA Grapalat" w:hAnsi="GHEA Grapalat"/>
                <w:sz w:val="20"/>
                <w:lang w:val="hy-AM"/>
              </w:rPr>
              <w:t>С</w:t>
            </w:r>
            <w:r w:rsidRPr="00B97A8E">
              <w:rPr>
                <w:rFonts w:ascii="GHEA Grapalat" w:hAnsi="GHEA Grapalat"/>
                <w:sz w:val="20"/>
                <w:lang w:val="af-ZA"/>
              </w:rPr>
              <w:t>евака 7</w:t>
            </w:r>
          </w:p>
          <w:p w14:paraId="60F7C495" w14:textId="77777777" w:rsidR="000B2899" w:rsidRPr="00B97A8E" w:rsidRDefault="000B2899" w:rsidP="00012A42">
            <w:pPr>
              <w:jc w:val="center"/>
              <w:rPr>
                <w:rFonts w:ascii="GHEA Grapalat" w:hAnsi="GHEA Grapalat"/>
                <w:sz w:val="20"/>
                <w:lang w:val="af-ZA"/>
              </w:rPr>
            </w:pPr>
            <w:r w:rsidRPr="00B97A8E">
              <w:rPr>
                <w:rFonts w:ascii="GHEA Grapalat" w:hAnsi="GHEA Grapalat"/>
                <w:sz w:val="20"/>
                <w:lang w:val="hy-AM"/>
              </w:rPr>
              <w:t>Е</w:t>
            </w:r>
            <w:r w:rsidRPr="00B97A8E">
              <w:rPr>
                <w:rFonts w:ascii="GHEA Grapalat" w:hAnsi="GHEA Grapalat"/>
                <w:sz w:val="20"/>
                <w:lang w:val="af-ZA"/>
              </w:rPr>
              <w:t>реванское казначейство №1</w:t>
            </w:r>
          </w:p>
          <w:p w14:paraId="1C3D7E98" w14:textId="77777777" w:rsidR="000B2899" w:rsidRPr="00B97A8E" w:rsidRDefault="000B2899" w:rsidP="00012A42">
            <w:pPr>
              <w:jc w:val="center"/>
              <w:rPr>
                <w:rFonts w:ascii="GHEA Grapalat" w:hAnsi="GHEA Grapalat"/>
                <w:sz w:val="20"/>
                <w:lang w:val="af-ZA"/>
              </w:rPr>
            </w:pPr>
            <w:r w:rsidRPr="00B97A8E">
              <w:rPr>
                <w:rFonts w:ascii="GHEA Grapalat" w:hAnsi="GHEA Grapalat"/>
                <w:sz w:val="20"/>
                <w:lang w:val="hy-AM"/>
              </w:rPr>
              <w:t>С/Н</w:t>
            </w:r>
            <w:r w:rsidRPr="00B97A8E">
              <w:rPr>
                <w:rFonts w:ascii="GHEA Grapalat" w:hAnsi="GHEA Grapalat"/>
                <w:sz w:val="20"/>
                <w:lang w:val="af-ZA"/>
              </w:rPr>
              <w:t xml:space="preserve"> 900018005679</w:t>
            </w:r>
          </w:p>
          <w:p w14:paraId="7E2E475C" w14:textId="77777777" w:rsidR="000B2899" w:rsidRPr="00B97A8E" w:rsidRDefault="000B2899" w:rsidP="00012A42">
            <w:pPr>
              <w:spacing w:line="360" w:lineRule="auto"/>
              <w:jc w:val="center"/>
              <w:rPr>
                <w:rFonts w:ascii="GHEA Grapalat" w:hAnsi="GHEA Grapalat" w:cs="Sylfaen"/>
                <w:b/>
                <w:bCs/>
                <w:lang w:val="nb-NO"/>
              </w:rPr>
            </w:pPr>
            <w:r w:rsidRPr="00B97A8E">
              <w:rPr>
                <w:rFonts w:ascii="GHEA Grapalat" w:hAnsi="GHEA Grapalat"/>
                <w:sz w:val="20"/>
                <w:lang w:val="hy-AM"/>
              </w:rPr>
              <w:t>ИНН</w:t>
            </w:r>
            <w:r w:rsidRPr="00B97A8E">
              <w:rPr>
                <w:rFonts w:ascii="GHEA Grapalat" w:hAnsi="GHEA Grapalat"/>
                <w:sz w:val="20"/>
                <w:lang w:val="af-ZA"/>
              </w:rPr>
              <w:t xml:space="preserve"> 01008904</w:t>
            </w:r>
          </w:p>
          <w:p w14:paraId="507492D3" w14:textId="77777777" w:rsidR="000B2899" w:rsidRPr="00B97A8E" w:rsidRDefault="000B2899" w:rsidP="00012A42">
            <w:pPr>
              <w:jc w:val="center"/>
              <w:rPr>
                <w:rFonts w:ascii="GHEA Grapalat" w:hAnsi="GHEA Grapalat"/>
                <w:sz w:val="20"/>
                <w:lang w:val="hy-AM"/>
              </w:rPr>
            </w:pPr>
            <w:r w:rsidRPr="00B97A8E">
              <w:rPr>
                <w:rFonts w:ascii="GHEA Grapalat" w:hAnsi="GHEA Grapalat"/>
                <w:sz w:val="20"/>
              </w:rPr>
              <w:t>И</w:t>
            </w:r>
            <w:r w:rsidRPr="00B97A8E">
              <w:rPr>
                <w:rFonts w:ascii="GHEA Grapalat" w:hAnsi="GHEA Grapalat"/>
                <w:sz w:val="20"/>
                <w:lang w:val="hy-AM"/>
              </w:rPr>
              <w:t>.о. директор:</w:t>
            </w:r>
            <w:r w:rsidRPr="00B97A8E">
              <w:rPr>
                <w:rFonts w:ascii="GHEA Grapalat" w:hAnsi="GHEA Grapalat"/>
                <w:sz w:val="20"/>
                <w:lang w:val="af-ZA"/>
              </w:rPr>
              <w:t xml:space="preserve"> </w:t>
            </w:r>
            <w:r w:rsidRPr="00B97A8E">
              <w:rPr>
                <w:rFonts w:ascii="GHEA Grapalat" w:hAnsi="GHEA Grapalat"/>
                <w:sz w:val="22"/>
                <w:lang w:val="af-ZA"/>
              </w:rPr>
              <w:t>_______________</w:t>
            </w:r>
            <w:r w:rsidRPr="00B97A8E">
              <w:rPr>
                <w:rFonts w:ascii="GHEA Grapalat" w:hAnsi="GHEA Grapalat"/>
                <w:sz w:val="20"/>
                <w:lang w:val="hy-AM"/>
              </w:rPr>
              <w:t xml:space="preserve"> С. Агаян</w:t>
            </w:r>
          </w:p>
          <w:p w14:paraId="233192FA" w14:textId="77777777" w:rsidR="000B2899" w:rsidRPr="00B97A8E" w:rsidRDefault="000B2899" w:rsidP="00012A42">
            <w:pPr>
              <w:rPr>
                <w:rFonts w:ascii="GHEA Grapalat" w:hAnsi="GHEA Grapalat"/>
                <w:sz w:val="16"/>
                <w:szCs w:val="16"/>
                <w:lang w:val="af-ZA"/>
              </w:rPr>
            </w:pPr>
          </w:p>
          <w:p w14:paraId="3FE050FE" w14:textId="77777777" w:rsidR="000B2899" w:rsidRPr="00B97A8E" w:rsidRDefault="000B2899" w:rsidP="00012A42">
            <w:pPr>
              <w:widowControl w:val="0"/>
              <w:jc w:val="center"/>
              <w:rPr>
                <w:rFonts w:ascii="GHEA Grapalat" w:hAnsi="GHEA Grapalat"/>
                <w:sz w:val="16"/>
                <w:szCs w:val="16"/>
                <w:lang w:val="af-ZA"/>
              </w:rPr>
            </w:pPr>
            <w:r w:rsidRPr="00B97A8E">
              <w:rPr>
                <w:rFonts w:ascii="GHEA Grapalat" w:hAnsi="GHEA Grapalat"/>
                <w:sz w:val="16"/>
                <w:szCs w:val="16"/>
                <w:lang w:val="af-ZA"/>
              </w:rPr>
              <w:t>/подпись/</w:t>
            </w:r>
          </w:p>
          <w:p w14:paraId="1B9007C1" w14:textId="77777777" w:rsidR="000B2899" w:rsidRPr="00B97A8E" w:rsidRDefault="000B2899" w:rsidP="00012A42">
            <w:pPr>
              <w:widowControl w:val="0"/>
              <w:jc w:val="center"/>
              <w:rPr>
                <w:rFonts w:ascii="GHEA Grapalat" w:hAnsi="GHEA Grapalat"/>
                <w:sz w:val="22"/>
              </w:rPr>
            </w:pPr>
            <w:r w:rsidRPr="00B97A8E">
              <w:rPr>
                <w:rFonts w:ascii="GHEA Grapalat" w:hAnsi="GHEA Grapalat"/>
                <w:sz w:val="16"/>
                <w:szCs w:val="16"/>
              </w:rPr>
              <w:t>М. П.</w:t>
            </w:r>
          </w:p>
        </w:tc>
        <w:tc>
          <w:tcPr>
            <w:tcW w:w="760" w:type="dxa"/>
          </w:tcPr>
          <w:p w14:paraId="7F8624AB" w14:textId="77777777" w:rsidR="000B2899" w:rsidRPr="00B97A8E" w:rsidRDefault="000B2899" w:rsidP="00012A42">
            <w:pPr>
              <w:widowControl w:val="0"/>
              <w:jc w:val="center"/>
              <w:rPr>
                <w:rFonts w:ascii="GHEA Grapalat" w:hAnsi="GHEA Grapalat"/>
                <w:sz w:val="22"/>
              </w:rPr>
            </w:pPr>
          </w:p>
        </w:tc>
        <w:tc>
          <w:tcPr>
            <w:tcW w:w="4343" w:type="dxa"/>
          </w:tcPr>
          <w:p w14:paraId="58399EBE" w14:textId="77777777" w:rsidR="000B2899" w:rsidRPr="00B97A8E" w:rsidRDefault="000B2899" w:rsidP="00012A42">
            <w:pPr>
              <w:widowControl w:val="0"/>
              <w:jc w:val="center"/>
              <w:rPr>
                <w:rFonts w:ascii="GHEA Grapalat" w:hAnsi="GHEA Grapalat"/>
                <w:b/>
                <w:sz w:val="22"/>
              </w:rPr>
            </w:pPr>
            <w:r w:rsidRPr="00B97A8E">
              <w:rPr>
                <w:rFonts w:ascii="GHEA Grapalat" w:hAnsi="GHEA Grapalat"/>
                <w:b/>
                <w:sz w:val="22"/>
              </w:rPr>
              <w:t>ПРОДАВЕЦ</w:t>
            </w:r>
          </w:p>
          <w:p w14:paraId="358BCB25" w14:textId="77777777" w:rsidR="000B2899" w:rsidRPr="00B97A8E" w:rsidRDefault="000B2899" w:rsidP="00012A42">
            <w:pPr>
              <w:widowControl w:val="0"/>
              <w:jc w:val="center"/>
              <w:rPr>
                <w:rFonts w:ascii="GHEA Grapalat" w:hAnsi="GHEA Grapalat"/>
                <w:b/>
                <w:sz w:val="22"/>
              </w:rPr>
            </w:pPr>
          </w:p>
          <w:p w14:paraId="4EFD2867" w14:textId="77777777" w:rsidR="000B2899" w:rsidRPr="00B97A8E" w:rsidRDefault="000B2899" w:rsidP="00012A42">
            <w:pPr>
              <w:widowControl w:val="0"/>
              <w:jc w:val="center"/>
              <w:rPr>
                <w:rFonts w:ascii="GHEA Grapalat" w:hAnsi="GHEA Grapalat"/>
                <w:b/>
                <w:sz w:val="22"/>
              </w:rPr>
            </w:pPr>
          </w:p>
          <w:p w14:paraId="6103C8B7" w14:textId="77777777" w:rsidR="000B2899" w:rsidRPr="00B97A8E" w:rsidRDefault="000B2899" w:rsidP="00012A42">
            <w:pPr>
              <w:widowControl w:val="0"/>
              <w:jc w:val="center"/>
              <w:rPr>
                <w:rFonts w:ascii="GHEA Grapalat" w:hAnsi="GHEA Grapalat"/>
                <w:b/>
                <w:sz w:val="22"/>
              </w:rPr>
            </w:pPr>
          </w:p>
          <w:p w14:paraId="6937F164" w14:textId="77777777" w:rsidR="000B2899" w:rsidRPr="00B97A8E" w:rsidRDefault="000B2899" w:rsidP="00012A42">
            <w:pPr>
              <w:widowControl w:val="0"/>
              <w:jc w:val="center"/>
              <w:rPr>
                <w:rFonts w:ascii="GHEA Grapalat" w:hAnsi="GHEA Grapalat"/>
                <w:sz w:val="22"/>
                <w:lang w:val="en-US"/>
              </w:rPr>
            </w:pPr>
            <w:r w:rsidRPr="00B97A8E">
              <w:rPr>
                <w:rFonts w:ascii="GHEA Grapalat" w:hAnsi="GHEA Grapalat"/>
                <w:sz w:val="22"/>
                <w:lang w:val="en-US"/>
              </w:rPr>
              <w:t>______________________</w:t>
            </w:r>
          </w:p>
          <w:p w14:paraId="22346C29" w14:textId="77777777" w:rsidR="000B2899" w:rsidRPr="00B97A8E" w:rsidRDefault="000B2899" w:rsidP="00012A42">
            <w:pPr>
              <w:widowControl w:val="0"/>
              <w:jc w:val="center"/>
              <w:rPr>
                <w:rFonts w:ascii="GHEA Grapalat" w:hAnsi="GHEA Grapalat"/>
                <w:sz w:val="14"/>
                <w:szCs w:val="16"/>
              </w:rPr>
            </w:pPr>
            <w:r w:rsidRPr="00B97A8E">
              <w:rPr>
                <w:rFonts w:ascii="GHEA Grapalat" w:hAnsi="GHEA Grapalat"/>
                <w:sz w:val="14"/>
                <w:szCs w:val="16"/>
              </w:rPr>
              <w:t>/подпись/</w:t>
            </w:r>
          </w:p>
          <w:p w14:paraId="50262AC6" w14:textId="77777777" w:rsidR="000B2899" w:rsidRPr="00B97A8E" w:rsidRDefault="000B2899" w:rsidP="00012A42">
            <w:pPr>
              <w:widowControl w:val="0"/>
              <w:jc w:val="center"/>
              <w:rPr>
                <w:rFonts w:ascii="GHEA Grapalat" w:hAnsi="GHEA Grapalat"/>
                <w:sz w:val="22"/>
              </w:rPr>
            </w:pPr>
            <w:r w:rsidRPr="00B97A8E">
              <w:rPr>
                <w:rFonts w:ascii="GHEA Grapalat" w:hAnsi="GHEA Grapalat"/>
                <w:sz w:val="22"/>
              </w:rPr>
              <w:t>М. П.</w:t>
            </w:r>
          </w:p>
        </w:tc>
      </w:tr>
    </w:tbl>
    <w:p w14:paraId="3ACF4DB1" w14:textId="77777777" w:rsidR="00071D1C" w:rsidRPr="00B97A8E" w:rsidRDefault="00071D1C" w:rsidP="00B46D58">
      <w:pPr>
        <w:widowControl w:val="0"/>
        <w:spacing w:after="160"/>
        <w:rPr>
          <w:rFonts w:ascii="GHEA Grapalat" w:hAnsi="GHEA Grapalat"/>
        </w:rPr>
        <w:sectPr w:rsidR="00071D1C" w:rsidRPr="00B97A8E" w:rsidSect="00707CAE">
          <w:footnotePr>
            <w:pos w:val="beneathText"/>
          </w:footnotePr>
          <w:pgSz w:w="16838" w:h="11906" w:orient="landscape" w:code="9"/>
          <w:pgMar w:top="568" w:right="836" w:bottom="567" w:left="1134" w:header="284" w:footer="561" w:gutter="0"/>
          <w:cols w:space="720"/>
        </w:sectPr>
      </w:pPr>
    </w:p>
    <w:p w14:paraId="44FA5842" w14:textId="77777777" w:rsidR="00FE0FBF" w:rsidRPr="00B97A8E" w:rsidRDefault="00FE0FBF" w:rsidP="00FE0FBF">
      <w:pPr>
        <w:widowControl w:val="0"/>
        <w:jc w:val="right"/>
        <w:rPr>
          <w:rFonts w:ascii="GHEA Grapalat" w:hAnsi="GHEA Grapalat"/>
          <w:i/>
          <w:sz w:val="22"/>
        </w:rPr>
      </w:pPr>
      <w:r w:rsidRPr="00B97A8E">
        <w:rPr>
          <w:rFonts w:ascii="GHEA Grapalat" w:hAnsi="GHEA Grapalat"/>
          <w:i/>
          <w:sz w:val="22"/>
        </w:rPr>
        <w:lastRenderedPageBreak/>
        <w:t>Приложение № 3</w:t>
      </w:r>
    </w:p>
    <w:p w14:paraId="5318A328" w14:textId="0E440604" w:rsidR="00FE0FBF" w:rsidRPr="00B97A8E" w:rsidRDefault="00FE0FBF" w:rsidP="00FE0FBF">
      <w:pPr>
        <w:widowControl w:val="0"/>
        <w:jc w:val="right"/>
        <w:rPr>
          <w:rFonts w:ascii="GHEA Grapalat" w:hAnsi="GHEA Grapalat"/>
          <w:i/>
          <w:sz w:val="22"/>
        </w:rPr>
      </w:pPr>
      <w:r w:rsidRPr="00B97A8E">
        <w:rPr>
          <w:rFonts w:ascii="GHEA Grapalat" w:hAnsi="GHEA Grapalat"/>
          <w:i/>
          <w:sz w:val="22"/>
        </w:rPr>
        <w:t xml:space="preserve">к Договору под кодом </w:t>
      </w:r>
      <w:r w:rsidR="00287585" w:rsidRPr="00B97A8E">
        <w:rPr>
          <w:rFonts w:ascii="GHEA Grapalat" w:hAnsi="GHEA Grapalat"/>
          <w:i/>
          <w:sz w:val="22"/>
          <w:lang w:val="en-US"/>
        </w:rPr>
        <w:t>ԿՀԳԿ</w:t>
      </w:r>
      <w:r w:rsidR="00287585" w:rsidRPr="00B97A8E">
        <w:rPr>
          <w:rFonts w:ascii="GHEA Grapalat" w:hAnsi="GHEA Grapalat"/>
          <w:i/>
          <w:sz w:val="22"/>
        </w:rPr>
        <w:t>-</w:t>
      </w:r>
      <w:r w:rsidR="00287585" w:rsidRPr="00B97A8E">
        <w:rPr>
          <w:rFonts w:ascii="GHEA Grapalat" w:hAnsi="GHEA Grapalat"/>
          <w:i/>
          <w:sz w:val="22"/>
          <w:lang w:val="en-US"/>
        </w:rPr>
        <w:t>ԳՀԱՊՁԲ</w:t>
      </w:r>
      <w:r w:rsidR="00287585" w:rsidRPr="00B97A8E">
        <w:rPr>
          <w:rFonts w:ascii="GHEA Grapalat" w:hAnsi="GHEA Grapalat"/>
          <w:i/>
          <w:sz w:val="22"/>
        </w:rPr>
        <w:t>-25/22</w:t>
      </w:r>
      <w:r w:rsidRPr="00B97A8E">
        <w:rPr>
          <w:rFonts w:ascii="GHEA Grapalat" w:hAnsi="GHEA Grapalat"/>
          <w:i/>
          <w:sz w:val="22"/>
        </w:rPr>
        <w:br/>
        <w:t>заключенному "</w:t>
      </w:r>
      <w:r w:rsidRPr="00B97A8E">
        <w:rPr>
          <w:rFonts w:ascii="GHEA Grapalat" w:hAnsi="GHEA Grapalat"/>
          <w:i/>
          <w:sz w:val="22"/>
        </w:rPr>
        <w:tab/>
        <w:t>"</w:t>
      </w:r>
      <w:r w:rsidRPr="00B97A8E">
        <w:rPr>
          <w:rFonts w:ascii="GHEA Grapalat" w:hAnsi="GHEA Grapalat"/>
          <w:i/>
          <w:sz w:val="22"/>
        </w:rPr>
        <w:tab/>
        <w:t>20</w:t>
      </w:r>
      <w:r w:rsidRPr="00B97A8E">
        <w:rPr>
          <w:rFonts w:ascii="GHEA Grapalat" w:hAnsi="GHEA Grapalat"/>
          <w:i/>
          <w:sz w:val="22"/>
        </w:rPr>
        <w:tab/>
        <w:t>г.</w:t>
      </w:r>
    </w:p>
    <w:p w14:paraId="733824CC" w14:textId="77777777" w:rsidR="00FE0FBF" w:rsidRPr="00B97A8E" w:rsidRDefault="00FE0FBF" w:rsidP="00FE0FBF">
      <w:pPr>
        <w:widowControl w:val="0"/>
        <w:ind w:left="-142" w:firstLine="142"/>
        <w:jc w:val="center"/>
        <w:rPr>
          <w:rFonts w:ascii="GHEA Grapalat" w:hAnsi="GHEA Grapalat" w:cs="Sylfaen"/>
          <w:b/>
          <w:sz w:val="22"/>
        </w:rPr>
      </w:pPr>
    </w:p>
    <w:p w14:paraId="084C06D6" w14:textId="77777777" w:rsidR="00071D1C" w:rsidRPr="00B97A8E"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97A8E" w14:paraId="601ED1D1" w14:textId="77777777" w:rsidTr="007A2020">
        <w:trPr>
          <w:tblCellSpacing w:w="7" w:type="dxa"/>
          <w:jc w:val="center"/>
        </w:trPr>
        <w:tc>
          <w:tcPr>
            <w:tcW w:w="0" w:type="auto"/>
            <w:vAlign w:val="center"/>
          </w:tcPr>
          <w:p w14:paraId="67AEF5C3" w14:textId="77777777" w:rsidR="0038400D" w:rsidRPr="00B97A8E" w:rsidRDefault="00EB713D" w:rsidP="00FE0FBF">
            <w:pPr>
              <w:widowControl w:val="0"/>
              <w:jc w:val="center"/>
              <w:rPr>
                <w:rFonts w:ascii="GHEA Grapalat" w:hAnsi="GHEA Grapalat"/>
                <w:iCs/>
                <w:sz w:val="20"/>
                <w:szCs w:val="20"/>
              </w:rPr>
            </w:pPr>
            <w:r w:rsidRPr="00B97A8E">
              <w:rPr>
                <w:rFonts w:ascii="GHEA Grapalat" w:hAnsi="GHEA Grapalat"/>
                <w:sz w:val="20"/>
                <w:szCs w:val="20"/>
              </w:rPr>
              <w:t xml:space="preserve">Сторона договора </w:t>
            </w:r>
          </w:p>
          <w:p w14:paraId="3E17389E" w14:textId="77777777" w:rsidR="0038400D" w:rsidRPr="00B97A8E" w:rsidRDefault="0038400D" w:rsidP="00FE0FBF">
            <w:pPr>
              <w:widowControl w:val="0"/>
              <w:jc w:val="center"/>
              <w:rPr>
                <w:rFonts w:ascii="GHEA Grapalat" w:hAnsi="GHEA Grapalat"/>
                <w:iCs/>
                <w:sz w:val="20"/>
                <w:szCs w:val="20"/>
              </w:rPr>
            </w:pPr>
            <w:r w:rsidRPr="00B97A8E">
              <w:rPr>
                <w:rFonts w:ascii="GHEA Grapalat" w:hAnsi="GHEA Grapalat"/>
                <w:sz w:val="20"/>
                <w:szCs w:val="20"/>
              </w:rPr>
              <w:t>______________________</w:t>
            </w:r>
            <w:r w:rsidR="00E67FD5" w:rsidRPr="00B97A8E">
              <w:rPr>
                <w:rFonts w:ascii="GHEA Grapalat" w:hAnsi="GHEA Grapalat"/>
                <w:sz w:val="20"/>
                <w:szCs w:val="20"/>
              </w:rPr>
              <w:t>___</w:t>
            </w:r>
            <w:r w:rsidRPr="00B97A8E">
              <w:rPr>
                <w:rFonts w:ascii="GHEA Grapalat" w:hAnsi="GHEA Grapalat"/>
                <w:sz w:val="20"/>
                <w:szCs w:val="20"/>
              </w:rPr>
              <w:t>_</w:t>
            </w:r>
            <w:r w:rsidR="00E67FD5" w:rsidRPr="00B97A8E">
              <w:rPr>
                <w:rFonts w:ascii="GHEA Grapalat" w:hAnsi="GHEA Grapalat"/>
                <w:sz w:val="20"/>
                <w:szCs w:val="20"/>
              </w:rPr>
              <w:t>_</w:t>
            </w:r>
            <w:r w:rsidRPr="00B97A8E">
              <w:rPr>
                <w:rFonts w:ascii="GHEA Grapalat" w:hAnsi="GHEA Grapalat"/>
                <w:sz w:val="20"/>
                <w:szCs w:val="20"/>
              </w:rPr>
              <w:t>____</w:t>
            </w:r>
          </w:p>
          <w:p w14:paraId="1BE3EC21" w14:textId="77777777" w:rsidR="0038400D" w:rsidRPr="00B97A8E" w:rsidRDefault="0038400D" w:rsidP="00FE0FBF">
            <w:pPr>
              <w:widowControl w:val="0"/>
              <w:jc w:val="center"/>
              <w:rPr>
                <w:rFonts w:ascii="GHEA Grapalat" w:hAnsi="GHEA Grapalat"/>
                <w:iCs/>
                <w:sz w:val="20"/>
                <w:szCs w:val="20"/>
              </w:rPr>
            </w:pPr>
            <w:r w:rsidRPr="00B97A8E">
              <w:rPr>
                <w:rFonts w:ascii="GHEA Grapalat" w:hAnsi="GHEA Grapalat"/>
                <w:sz w:val="20"/>
                <w:szCs w:val="20"/>
              </w:rPr>
              <w:t>_______________</w:t>
            </w:r>
            <w:r w:rsidR="00E67FD5" w:rsidRPr="00B97A8E">
              <w:rPr>
                <w:rFonts w:ascii="GHEA Grapalat" w:hAnsi="GHEA Grapalat"/>
                <w:sz w:val="20"/>
                <w:szCs w:val="20"/>
              </w:rPr>
              <w:t>__</w:t>
            </w:r>
            <w:r w:rsidRPr="00B97A8E">
              <w:rPr>
                <w:rFonts w:ascii="GHEA Grapalat" w:hAnsi="GHEA Grapalat"/>
                <w:sz w:val="20"/>
                <w:szCs w:val="20"/>
              </w:rPr>
              <w:t>_______</w:t>
            </w:r>
            <w:r w:rsidR="00E67FD5" w:rsidRPr="00B97A8E">
              <w:rPr>
                <w:rFonts w:ascii="GHEA Grapalat" w:hAnsi="GHEA Grapalat"/>
                <w:sz w:val="20"/>
                <w:szCs w:val="20"/>
              </w:rPr>
              <w:t>_</w:t>
            </w:r>
            <w:r w:rsidRPr="00B97A8E">
              <w:rPr>
                <w:rFonts w:ascii="GHEA Grapalat" w:hAnsi="GHEA Grapalat"/>
                <w:sz w:val="20"/>
                <w:szCs w:val="20"/>
              </w:rPr>
              <w:t>___</w:t>
            </w:r>
            <w:r w:rsidR="00E67FD5" w:rsidRPr="00B97A8E">
              <w:rPr>
                <w:rFonts w:ascii="GHEA Grapalat" w:hAnsi="GHEA Grapalat"/>
                <w:sz w:val="20"/>
                <w:szCs w:val="20"/>
              </w:rPr>
              <w:t>_</w:t>
            </w:r>
            <w:r w:rsidRPr="00B97A8E">
              <w:rPr>
                <w:rFonts w:ascii="GHEA Grapalat" w:hAnsi="GHEA Grapalat"/>
                <w:sz w:val="20"/>
                <w:szCs w:val="20"/>
              </w:rPr>
              <w:t>__</w:t>
            </w:r>
          </w:p>
          <w:p w14:paraId="11E66297" w14:textId="77777777" w:rsidR="0038400D" w:rsidRPr="00B97A8E" w:rsidRDefault="0038400D" w:rsidP="00FE0FBF">
            <w:pPr>
              <w:widowControl w:val="0"/>
              <w:jc w:val="center"/>
              <w:rPr>
                <w:rFonts w:ascii="GHEA Grapalat" w:hAnsi="GHEA Grapalat"/>
                <w:iCs/>
                <w:sz w:val="20"/>
                <w:szCs w:val="20"/>
              </w:rPr>
            </w:pPr>
            <w:r w:rsidRPr="00B97A8E">
              <w:rPr>
                <w:rFonts w:ascii="GHEA Grapalat" w:hAnsi="GHEA Grapalat"/>
                <w:sz w:val="20"/>
                <w:szCs w:val="20"/>
              </w:rPr>
              <w:t>место нахождения ____________</w:t>
            </w:r>
            <w:r w:rsidR="00E67FD5" w:rsidRPr="00B97A8E">
              <w:rPr>
                <w:rFonts w:ascii="GHEA Grapalat" w:hAnsi="GHEA Grapalat"/>
                <w:sz w:val="20"/>
                <w:szCs w:val="20"/>
              </w:rPr>
              <w:t>_</w:t>
            </w:r>
            <w:r w:rsidRPr="00B97A8E">
              <w:rPr>
                <w:rFonts w:ascii="GHEA Grapalat" w:hAnsi="GHEA Grapalat"/>
                <w:sz w:val="20"/>
                <w:szCs w:val="20"/>
              </w:rPr>
              <w:t>__</w:t>
            </w:r>
          </w:p>
          <w:p w14:paraId="4E6101F6" w14:textId="77777777" w:rsidR="0038400D" w:rsidRPr="00B97A8E" w:rsidRDefault="00E67FD5" w:rsidP="00FE0FBF">
            <w:pPr>
              <w:widowControl w:val="0"/>
              <w:jc w:val="center"/>
              <w:rPr>
                <w:rFonts w:ascii="GHEA Grapalat" w:hAnsi="GHEA Grapalat"/>
                <w:iCs/>
                <w:sz w:val="20"/>
                <w:szCs w:val="20"/>
              </w:rPr>
            </w:pPr>
            <w:r w:rsidRPr="00B97A8E">
              <w:rPr>
                <w:rFonts w:ascii="GHEA Grapalat" w:hAnsi="GHEA Grapalat"/>
                <w:sz w:val="20"/>
                <w:szCs w:val="20"/>
              </w:rPr>
              <w:t>Р/С____________________________</w:t>
            </w:r>
          </w:p>
          <w:p w14:paraId="7A9522AA" w14:textId="77777777" w:rsidR="0038400D" w:rsidRPr="00B97A8E" w:rsidRDefault="0038400D" w:rsidP="00FE0FBF">
            <w:pPr>
              <w:widowControl w:val="0"/>
              <w:jc w:val="center"/>
              <w:rPr>
                <w:rFonts w:ascii="GHEA Grapalat" w:hAnsi="GHEA Grapalat"/>
                <w:iCs/>
                <w:sz w:val="20"/>
                <w:szCs w:val="20"/>
              </w:rPr>
            </w:pPr>
            <w:r w:rsidRPr="00B97A8E">
              <w:rPr>
                <w:rFonts w:ascii="GHEA Grapalat" w:hAnsi="GHEA Grapalat"/>
                <w:sz w:val="20"/>
                <w:szCs w:val="20"/>
              </w:rPr>
              <w:t>УНН______________________</w:t>
            </w:r>
            <w:r w:rsidR="00E67FD5" w:rsidRPr="00B97A8E">
              <w:rPr>
                <w:rFonts w:ascii="GHEA Grapalat" w:hAnsi="GHEA Grapalat"/>
                <w:sz w:val="20"/>
                <w:szCs w:val="20"/>
              </w:rPr>
              <w:t>____</w:t>
            </w:r>
            <w:r w:rsidRPr="00B97A8E">
              <w:rPr>
                <w:rFonts w:ascii="GHEA Grapalat" w:hAnsi="GHEA Grapalat"/>
                <w:sz w:val="20"/>
                <w:szCs w:val="20"/>
              </w:rPr>
              <w:t>_</w:t>
            </w:r>
          </w:p>
        </w:tc>
        <w:tc>
          <w:tcPr>
            <w:tcW w:w="0" w:type="auto"/>
            <w:vAlign w:val="center"/>
          </w:tcPr>
          <w:p w14:paraId="465FCDF7" w14:textId="77777777" w:rsidR="0038400D" w:rsidRPr="00B97A8E" w:rsidRDefault="00E67FD5" w:rsidP="00FE0FBF">
            <w:pPr>
              <w:widowControl w:val="0"/>
              <w:jc w:val="center"/>
              <w:rPr>
                <w:rFonts w:ascii="GHEA Grapalat" w:hAnsi="GHEA Grapalat"/>
                <w:iCs/>
                <w:sz w:val="20"/>
                <w:szCs w:val="20"/>
              </w:rPr>
            </w:pPr>
            <w:r w:rsidRPr="00B97A8E">
              <w:rPr>
                <w:rFonts w:ascii="GHEA Grapalat" w:hAnsi="GHEA Grapalat"/>
                <w:sz w:val="20"/>
                <w:szCs w:val="20"/>
              </w:rPr>
              <w:t xml:space="preserve">Заказчик </w:t>
            </w:r>
          </w:p>
          <w:p w14:paraId="646D6075" w14:textId="77777777" w:rsidR="0038400D" w:rsidRPr="00B97A8E" w:rsidRDefault="0038400D" w:rsidP="00FE0FBF">
            <w:pPr>
              <w:widowControl w:val="0"/>
              <w:jc w:val="center"/>
              <w:rPr>
                <w:rFonts w:ascii="GHEA Grapalat" w:hAnsi="GHEA Grapalat"/>
                <w:iCs/>
                <w:sz w:val="20"/>
                <w:szCs w:val="20"/>
              </w:rPr>
            </w:pPr>
            <w:r w:rsidRPr="00B97A8E">
              <w:rPr>
                <w:rFonts w:ascii="GHEA Grapalat" w:hAnsi="GHEA Grapalat"/>
                <w:sz w:val="20"/>
                <w:szCs w:val="20"/>
              </w:rPr>
              <w:t>_____________________</w:t>
            </w:r>
            <w:r w:rsidR="00E67FD5" w:rsidRPr="00B97A8E">
              <w:rPr>
                <w:rFonts w:ascii="GHEA Grapalat" w:hAnsi="GHEA Grapalat"/>
                <w:sz w:val="20"/>
                <w:szCs w:val="20"/>
              </w:rPr>
              <w:t>_____</w:t>
            </w:r>
            <w:r w:rsidRPr="00B97A8E">
              <w:rPr>
                <w:rFonts w:ascii="GHEA Grapalat" w:hAnsi="GHEA Grapalat"/>
                <w:sz w:val="20"/>
                <w:szCs w:val="20"/>
              </w:rPr>
              <w:t>________</w:t>
            </w:r>
          </w:p>
          <w:p w14:paraId="531A5FA4" w14:textId="77777777" w:rsidR="0038400D" w:rsidRPr="00B97A8E" w:rsidRDefault="0038400D" w:rsidP="00FE0FBF">
            <w:pPr>
              <w:widowControl w:val="0"/>
              <w:jc w:val="center"/>
              <w:rPr>
                <w:rFonts w:ascii="GHEA Grapalat" w:hAnsi="GHEA Grapalat"/>
                <w:iCs/>
                <w:sz w:val="20"/>
                <w:szCs w:val="20"/>
              </w:rPr>
            </w:pPr>
            <w:r w:rsidRPr="00B97A8E">
              <w:rPr>
                <w:rFonts w:ascii="GHEA Grapalat" w:hAnsi="GHEA Grapalat"/>
                <w:sz w:val="20"/>
                <w:szCs w:val="20"/>
              </w:rPr>
              <w:t>_____________________</w:t>
            </w:r>
            <w:r w:rsidR="00E67FD5" w:rsidRPr="00B97A8E">
              <w:rPr>
                <w:rFonts w:ascii="GHEA Grapalat" w:hAnsi="GHEA Grapalat"/>
                <w:sz w:val="20"/>
                <w:szCs w:val="20"/>
              </w:rPr>
              <w:t>_____</w:t>
            </w:r>
            <w:r w:rsidRPr="00B97A8E">
              <w:rPr>
                <w:rFonts w:ascii="GHEA Grapalat" w:hAnsi="GHEA Grapalat"/>
                <w:sz w:val="20"/>
                <w:szCs w:val="20"/>
              </w:rPr>
              <w:t>________</w:t>
            </w:r>
          </w:p>
          <w:p w14:paraId="35D3E913" w14:textId="77777777" w:rsidR="0038400D" w:rsidRPr="00B97A8E" w:rsidRDefault="00E67FD5" w:rsidP="00FE0FBF">
            <w:pPr>
              <w:widowControl w:val="0"/>
              <w:jc w:val="center"/>
              <w:rPr>
                <w:rFonts w:ascii="GHEA Grapalat" w:hAnsi="GHEA Grapalat"/>
                <w:iCs/>
                <w:sz w:val="20"/>
                <w:szCs w:val="20"/>
              </w:rPr>
            </w:pPr>
            <w:r w:rsidRPr="00B97A8E">
              <w:rPr>
                <w:rFonts w:ascii="GHEA Grapalat" w:hAnsi="GHEA Grapalat"/>
                <w:sz w:val="20"/>
                <w:szCs w:val="20"/>
              </w:rPr>
              <w:t xml:space="preserve">место нахождения </w:t>
            </w:r>
            <w:r w:rsidR="0038400D" w:rsidRPr="00B97A8E">
              <w:rPr>
                <w:rFonts w:ascii="GHEA Grapalat" w:hAnsi="GHEA Grapalat"/>
                <w:sz w:val="20"/>
                <w:szCs w:val="20"/>
              </w:rPr>
              <w:t>_________________</w:t>
            </w:r>
          </w:p>
          <w:p w14:paraId="1DA15738" w14:textId="77777777" w:rsidR="0038400D" w:rsidRPr="00B97A8E" w:rsidRDefault="0038400D" w:rsidP="00FE0FBF">
            <w:pPr>
              <w:widowControl w:val="0"/>
              <w:jc w:val="center"/>
              <w:rPr>
                <w:rFonts w:ascii="GHEA Grapalat" w:hAnsi="GHEA Grapalat"/>
                <w:iCs/>
                <w:sz w:val="20"/>
                <w:szCs w:val="20"/>
              </w:rPr>
            </w:pPr>
            <w:r w:rsidRPr="00B97A8E">
              <w:rPr>
                <w:rFonts w:ascii="GHEA Grapalat" w:hAnsi="GHEA Grapalat"/>
                <w:sz w:val="20"/>
                <w:szCs w:val="20"/>
              </w:rPr>
              <w:t>Р/С________________________</w:t>
            </w:r>
            <w:r w:rsidR="00E67FD5" w:rsidRPr="00B97A8E">
              <w:rPr>
                <w:rFonts w:ascii="GHEA Grapalat" w:hAnsi="GHEA Grapalat"/>
                <w:sz w:val="20"/>
                <w:szCs w:val="20"/>
              </w:rPr>
              <w:t>___</w:t>
            </w:r>
            <w:r w:rsidRPr="00B97A8E">
              <w:rPr>
                <w:rFonts w:ascii="GHEA Grapalat" w:hAnsi="GHEA Grapalat"/>
                <w:sz w:val="20"/>
                <w:szCs w:val="20"/>
              </w:rPr>
              <w:t>____</w:t>
            </w:r>
          </w:p>
          <w:p w14:paraId="519BC69A" w14:textId="77777777" w:rsidR="0038400D" w:rsidRPr="00B97A8E" w:rsidRDefault="0038400D" w:rsidP="00FE0FBF">
            <w:pPr>
              <w:widowControl w:val="0"/>
              <w:jc w:val="center"/>
              <w:rPr>
                <w:rFonts w:ascii="GHEA Grapalat" w:hAnsi="GHEA Grapalat"/>
                <w:iCs/>
                <w:sz w:val="20"/>
                <w:szCs w:val="20"/>
              </w:rPr>
            </w:pPr>
            <w:r w:rsidRPr="00B97A8E">
              <w:rPr>
                <w:rFonts w:ascii="GHEA Grapalat" w:hAnsi="GHEA Grapalat"/>
                <w:sz w:val="20"/>
                <w:szCs w:val="20"/>
              </w:rPr>
              <w:t>УНН______________________</w:t>
            </w:r>
            <w:r w:rsidR="00E67FD5" w:rsidRPr="00B97A8E">
              <w:rPr>
                <w:rFonts w:ascii="GHEA Grapalat" w:hAnsi="GHEA Grapalat"/>
                <w:sz w:val="20"/>
                <w:szCs w:val="20"/>
              </w:rPr>
              <w:t>___</w:t>
            </w:r>
            <w:r w:rsidRPr="00B97A8E">
              <w:rPr>
                <w:rFonts w:ascii="GHEA Grapalat" w:hAnsi="GHEA Grapalat"/>
                <w:sz w:val="20"/>
                <w:szCs w:val="20"/>
              </w:rPr>
              <w:t>_____</w:t>
            </w:r>
          </w:p>
        </w:tc>
      </w:tr>
    </w:tbl>
    <w:p w14:paraId="196430E5" w14:textId="77777777" w:rsidR="0038400D" w:rsidRPr="00B97A8E" w:rsidRDefault="0038400D" w:rsidP="00B46D58">
      <w:pPr>
        <w:widowControl w:val="0"/>
        <w:spacing w:after="160"/>
        <w:ind w:firstLine="375"/>
        <w:rPr>
          <w:rFonts w:ascii="GHEA Grapalat" w:hAnsi="GHEA Grapalat"/>
          <w:iCs/>
          <w:sz w:val="20"/>
          <w:szCs w:val="20"/>
        </w:rPr>
      </w:pPr>
    </w:p>
    <w:p w14:paraId="33B47F3C" w14:textId="77777777" w:rsidR="0038400D" w:rsidRPr="00B97A8E" w:rsidRDefault="0038400D" w:rsidP="00B46D58">
      <w:pPr>
        <w:widowControl w:val="0"/>
        <w:spacing w:after="160"/>
        <w:ind w:left="567" w:right="467"/>
        <w:jc w:val="center"/>
        <w:rPr>
          <w:rFonts w:ascii="GHEA Grapalat" w:hAnsi="GHEA Grapalat"/>
          <w:iCs/>
          <w:sz w:val="20"/>
          <w:szCs w:val="20"/>
        </w:rPr>
      </w:pPr>
      <w:r w:rsidRPr="00B97A8E">
        <w:rPr>
          <w:rFonts w:ascii="GHEA Grapalat" w:hAnsi="GHEA Grapalat"/>
          <w:b/>
          <w:sz w:val="20"/>
          <w:szCs w:val="20"/>
        </w:rPr>
        <w:t>АКТ №</w:t>
      </w:r>
    </w:p>
    <w:p w14:paraId="2E81E38F" w14:textId="77777777" w:rsidR="0038400D" w:rsidRPr="00B97A8E" w:rsidRDefault="0038400D" w:rsidP="00B46D58">
      <w:pPr>
        <w:widowControl w:val="0"/>
        <w:spacing w:after="160"/>
        <w:ind w:left="567" w:right="467"/>
        <w:jc w:val="center"/>
        <w:rPr>
          <w:rFonts w:ascii="GHEA Grapalat" w:hAnsi="GHEA Grapalat"/>
          <w:b/>
          <w:bCs/>
          <w:iCs/>
          <w:sz w:val="20"/>
          <w:szCs w:val="20"/>
        </w:rPr>
      </w:pPr>
      <w:r w:rsidRPr="00B97A8E">
        <w:rPr>
          <w:rFonts w:ascii="GHEA Grapalat" w:hAnsi="GHEA Grapalat"/>
          <w:b/>
          <w:sz w:val="20"/>
          <w:szCs w:val="20"/>
        </w:rPr>
        <w:t xml:space="preserve">ПРИЕМА-ПЕРЕДАЧИ РЕЗУЛЬТАТОВ </w:t>
      </w:r>
      <w:r w:rsidR="00AB4EAB" w:rsidRPr="00B97A8E">
        <w:rPr>
          <w:rFonts w:ascii="GHEA Grapalat" w:hAnsi="GHEA Grapalat"/>
          <w:b/>
          <w:sz w:val="20"/>
          <w:szCs w:val="20"/>
        </w:rPr>
        <w:br/>
      </w:r>
      <w:r w:rsidRPr="00B97A8E">
        <w:rPr>
          <w:rFonts w:ascii="GHEA Grapalat" w:hAnsi="GHEA Grapalat"/>
          <w:b/>
          <w:sz w:val="20"/>
          <w:szCs w:val="20"/>
        </w:rPr>
        <w:t>ИСПОЛНЕНИЯ ДОГОВОРАИЛИ ЕГО ЧАСТИ</w:t>
      </w:r>
    </w:p>
    <w:p w14:paraId="4803B8B8" w14:textId="77777777" w:rsidR="0038400D" w:rsidRPr="00B97A8E" w:rsidRDefault="0038400D" w:rsidP="00B46D58">
      <w:pPr>
        <w:pStyle w:val="BodyTextIndent"/>
        <w:widowControl w:val="0"/>
        <w:spacing w:after="160" w:line="240" w:lineRule="auto"/>
        <w:ind w:firstLine="0"/>
        <w:jc w:val="center"/>
        <w:rPr>
          <w:rFonts w:ascii="GHEA Grapalat" w:hAnsi="GHEA Grapalat"/>
          <w:b/>
          <w:bCs/>
          <w:iCs/>
        </w:rPr>
      </w:pPr>
    </w:p>
    <w:p w14:paraId="51D24787" w14:textId="77777777" w:rsidR="0038400D" w:rsidRPr="00B97A8E" w:rsidRDefault="0038400D" w:rsidP="00B46D58">
      <w:pPr>
        <w:pStyle w:val="BodyTextIndent"/>
        <w:widowControl w:val="0"/>
        <w:tabs>
          <w:tab w:val="left" w:pos="1134"/>
          <w:tab w:val="left" w:pos="1843"/>
        </w:tabs>
        <w:spacing w:after="160" w:line="240" w:lineRule="auto"/>
        <w:ind w:firstLine="540"/>
        <w:rPr>
          <w:rFonts w:ascii="GHEA Grapalat" w:hAnsi="GHEA Grapalat"/>
          <w:iCs/>
        </w:rPr>
      </w:pPr>
      <w:r w:rsidRPr="00B97A8E">
        <w:rPr>
          <w:rFonts w:ascii="GHEA Grapalat" w:hAnsi="GHEA Grapalat"/>
        </w:rPr>
        <w:t>"</w:t>
      </w:r>
      <w:r w:rsidR="00D52566" w:rsidRPr="00B97A8E">
        <w:rPr>
          <w:rFonts w:ascii="GHEA Grapalat" w:hAnsi="GHEA Grapalat"/>
        </w:rPr>
        <w:tab/>
      </w:r>
      <w:r w:rsidRPr="00B97A8E">
        <w:rPr>
          <w:rFonts w:ascii="GHEA Grapalat" w:hAnsi="GHEA Grapalat"/>
        </w:rPr>
        <w:t>" "</w:t>
      </w:r>
      <w:r w:rsidR="00D52566" w:rsidRPr="00B97A8E">
        <w:rPr>
          <w:rFonts w:ascii="GHEA Grapalat" w:hAnsi="GHEA Grapalat"/>
        </w:rPr>
        <w:tab/>
      </w:r>
      <w:r w:rsidRPr="00B97A8E">
        <w:rPr>
          <w:rFonts w:ascii="GHEA Grapalat" w:hAnsi="GHEA Grapalat"/>
        </w:rPr>
        <w:t>"</w:t>
      </w:r>
      <w:r w:rsidR="00AA7117" w:rsidRPr="00B97A8E">
        <w:rPr>
          <w:rFonts w:ascii="GHEA Grapalat" w:hAnsi="GHEA Grapalat"/>
        </w:rPr>
        <w:t xml:space="preserve"> </w:t>
      </w:r>
      <w:r w:rsidRPr="00B97A8E">
        <w:rPr>
          <w:rFonts w:ascii="GHEA Grapalat" w:hAnsi="GHEA Grapalat"/>
        </w:rPr>
        <w:t>20</w:t>
      </w:r>
      <w:r w:rsidR="00D52566" w:rsidRPr="00B97A8E">
        <w:rPr>
          <w:rFonts w:ascii="GHEA Grapalat" w:hAnsi="GHEA Grapalat"/>
        </w:rPr>
        <w:tab/>
      </w:r>
      <w:r w:rsidRPr="00B97A8E">
        <w:rPr>
          <w:rFonts w:ascii="GHEA Grapalat" w:hAnsi="GHEA Grapalat"/>
        </w:rPr>
        <w:t>г.</w:t>
      </w:r>
    </w:p>
    <w:p w14:paraId="0B0EFA56" w14:textId="77777777" w:rsidR="0038400D" w:rsidRPr="00B97A8E" w:rsidRDefault="0038400D" w:rsidP="0093221F">
      <w:pPr>
        <w:pStyle w:val="NormalWeb"/>
        <w:widowControl w:val="0"/>
        <w:spacing w:before="0" w:beforeAutospacing="0" w:after="0" w:afterAutospacing="0"/>
        <w:rPr>
          <w:rFonts w:ascii="GHEA Grapalat" w:hAnsi="GHEA Grapalat"/>
          <w:sz w:val="20"/>
          <w:szCs w:val="20"/>
        </w:rPr>
      </w:pPr>
      <w:r w:rsidRPr="00B97A8E">
        <w:rPr>
          <w:rFonts w:ascii="GHEA Grapalat" w:hAnsi="GHEA Grapalat"/>
          <w:sz w:val="20"/>
          <w:szCs w:val="20"/>
        </w:rPr>
        <w:t>Наименование договора (далее — Договор)</w:t>
      </w:r>
      <w:r w:rsidR="00F71F29" w:rsidRPr="00B97A8E">
        <w:rPr>
          <w:rFonts w:ascii="GHEA Grapalat" w:hAnsi="GHEA Grapalat"/>
          <w:sz w:val="20"/>
          <w:szCs w:val="20"/>
        </w:rPr>
        <w:t xml:space="preserve"> </w:t>
      </w:r>
      <w:r w:rsidR="00196F14" w:rsidRPr="00B97A8E">
        <w:rPr>
          <w:rFonts w:ascii="GHEA Grapalat" w:hAnsi="GHEA Grapalat"/>
          <w:sz w:val="20"/>
          <w:szCs w:val="20"/>
        </w:rPr>
        <w:t>_</w:t>
      </w:r>
      <w:r w:rsidR="00F71F29" w:rsidRPr="00B97A8E">
        <w:rPr>
          <w:rFonts w:ascii="GHEA Grapalat" w:hAnsi="GHEA Grapalat"/>
          <w:sz w:val="20"/>
          <w:szCs w:val="20"/>
        </w:rPr>
        <w:t>_______</w:t>
      </w:r>
      <w:r w:rsidR="00196F14" w:rsidRPr="00B97A8E">
        <w:rPr>
          <w:rFonts w:ascii="GHEA Grapalat" w:hAnsi="GHEA Grapalat"/>
          <w:sz w:val="20"/>
          <w:szCs w:val="20"/>
        </w:rPr>
        <w:t>_</w:t>
      </w:r>
      <w:r w:rsidR="00F71F29" w:rsidRPr="00B97A8E">
        <w:rPr>
          <w:rFonts w:ascii="GHEA Grapalat" w:hAnsi="GHEA Grapalat"/>
          <w:sz w:val="20"/>
          <w:szCs w:val="20"/>
        </w:rPr>
        <w:t>__</w:t>
      </w:r>
      <w:r w:rsidR="00196F14" w:rsidRPr="00B97A8E">
        <w:rPr>
          <w:rFonts w:ascii="GHEA Grapalat" w:hAnsi="GHEA Grapalat"/>
          <w:sz w:val="20"/>
          <w:szCs w:val="20"/>
        </w:rPr>
        <w:t>_____</w:t>
      </w:r>
      <w:r w:rsidRPr="00B97A8E">
        <w:rPr>
          <w:rFonts w:ascii="GHEA Grapalat" w:hAnsi="GHEA Grapalat"/>
          <w:sz w:val="20"/>
          <w:szCs w:val="20"/>
        </w:rPr>
        <w:t>__________________</w:t>
      </w:r>
    </w:p>
    <w:p w14:paraId="58A6651F" w14:textId="77777777" w:rsidR="0038400D" w:rsidRPr="00B97A8E" w:rsidRDefault="0038400D" w:rsidP="0093221F">
      <w:pPr>
        <w:pStyle w:val="NormalWeb"/>
        <w:widowControl w:val="0"/>
        <w:spacing w:before="0" w:beforeAutospacing="0" w:after="0" w:afterAutospacing="0"/>
        <w:rPr>
          <w:rFonts w:ascii="GHEA Grapalat" w:hAnsi="GHEA Grapalat"/>
          <w:sz w:val="20"/>
          <w:szCs w:val="20"/>
        </w:rPr>
      </w:pPr>
      <w:r w:rsidRPr="00B97A8E">
        <w:rPr>
          <w:rFonts w:ascii="GHEA Grapalat" w:hAnsi="GHEA Grapalat"/>
          <w:sz w:val="20"/>
          <w:szCs w:val="20"/>
        </w:rPr>
        <w:t>Дата заключения Договора "___</w:t>
      </w:r>
      <w:r w:rsidR="00196F14" w:rsidRPr="00B97A8E">
        <w:rPr>
          <w:rFonts w:ascii="GHEA Grapalat" w:hAnsi="GHEA Grapalat"/>
          <w:sz w:val="20"/>
          <w:szCs w:val="20"/>
        </w:rPr>
        <w:t>___</w:t>
      </w:r>
      <w:r w:rsidR="00F71F29" w:rsidRPr="00B97A8E">
        <w:rPr>
          <w:rFonts w:ascii="GHEA Grapalat" w:hAnsi="GHEA Grapalat"/>
          <w:sz w:val="20"/>
          <w:szCs w:val="20"/>
        </w:rPr>
        <w:t>___</w:t>
      </w:r>
      <w:r w:rsidRPr="00B97A8E">
        <w:rPr>
          <w:rFonts w:ascii="GHEA Grapalat" w:hAnsi="GHEA Grapalat"/>
          <w:sz w:val="20"/>
          <w:szCs w:val="20"/>
        </w:rPr>
        <w:t>_" "______</w:t>
      </w:r>
      <w:r w:rsidR="00196F14" w:rsidRPr="00B97A8E">
        <w:rPr>
          <w:rFonts w:ascii="GHEA Grapalat" w:hAnsi="GHEA Grapalat"/>
          <w:sz w:val="20"/>
          <w:szCs w:val="20"/>
        </w:rPr>
        <w:t>_______</w:t>
      </w:r>
      <w:r w:rsidRPr="00B97A8E">
        <w:rPr>
          <w:rFonts w:ascii="GHEA Grapalat" w:hAnsi="GHEA Grapalat"/>
          <w:sz w:val="20"/>
          <w:szCs w:val="20"/>
        </w:rPr>
        <w:t xml:space="preserve">__________" 20 </w:t>
      </w:r>
      <w:r w:rsidR="00196F14" w:rsidRPr="00B97A8E">
        <w:rPr>
          <w:rFonts w:ascii="GHEA Grapalat" w:hAnsi="GHEA Grapalat"/>
          <w:sz w:val="20"/>
          <w:szCs w:val="20"/>
        </w:rPr>
        <w:t>___</w:t>
      </w:r>
      <w:r w:rsidR="00F71F29" w:rsidRPr="00B97A8E">
        <w:rPr>
          <w:rFonts w:ascii="GHEA Grapalat" w:hAnsi="GHEA Grapalat"/>
          <w:sz w:val="20"/>
          <w:szCs w:val="20"/>
        </w:rPr>
        <w:t>___</w:t>
      </w:r>
      <w:r w:rsidRPr="00B97A8E">
        <w:rPr>
          <w:rFonts w:ascii="GHEA Grapalat" w:hAnsi="GHEA Grapalat"/>
          <w:sz w:val="20"/>
          <w:szCs w:val="20"/>
        </w:rPr>
        <w:t xml:space="preserve"> г.</w:t>
      </w:r>
    </w:p>
    <w:p w14:paraId="028232BA" w14:textId="77777777" w:rsidR="0038400D" w:rsidRPr="00B97A8E" w:rsidRDefault="0038400D" w:rsidP="0093221F">
      <w:pPr>
        <w:pStyle w:val="NormalWeb"/>
        <w:widowControl w:val="0"/>
        <w:spacing w:before="0" w:beforeAutospacing="0" w:after="0" w:afterAutospacing="0"/>
        <w:rPr>
          <w:rFonts w:ascii="GHEA Grapalat" w:hAnsi="GHEA Grapalat"/>
          <w:sz w:val="20"/>
          <w:szCs w:val="20"/>
        </w:rPr>
      </w:pPr>
      <w:r w:rsidRPr="00B97A8E">
        <w:rPr>
          <w:rFonts w:ascii="GHEA Grapalat" w:hAnsi="GHEA Grapalat"/>
          <w:sz w:val="20"/>
          <w:szCs w:val="20"/>
        </w:rPr>
        <w:t>Номер Договора ____</w:t>
      </w:r>
      <w:r w:rsidR="00196F14" w:rsidRPr="00B97A8E">
        <w:rPr>
          <w:rFonts w:ascii="GHEA Grapalat" w:hAnsi="GHEA Grapalat"/>
          <w:sz w:val="20"/>
          <w:szCs w:val="20"/>
        </w:rPr>
        <w:t>_____________</w:t>
      </w:r>
      <w:r w:rsidR="00F71F29" w:rsidRPr="00B97A8E">
        <w:rPr>
          <w:rFonts w:ascii="GHEA Grapalat" w:hAnsi="GHEA Grapalat"/>
          <w:sz w:val="20"/>
          <w:szCs w:val="20"/>
        </w:rPr>
        <w:t>___________________________________</w:t>
      </w:r>
      <w:r w:rsidRPr="00B97A8E">
        <w:rPr>
          <w:rFonts w:ascii="GHEA Grapalat" w:hAnsi="GHEA Grapalat"/>
          <w:sz w:val="20"/>
          <w:szCs w:val="20"/>
        </w:rPr>
        <w:t>______</w:t>
      </w:r>
    </w:p>
    <w:p w14:paraId="57E0C297" w14:textId="7ADF97A2" w:rsidR="00AB4EAB" w:rsidRPr="00B97A8E" w:rsidRDefault="0038400D" w:rsidP="0093221F">
      <w:pPr>
        <w:widowControl w:val="0"/>
        <w:tabs>
          <w:tab w:val="left" w:pos="5954"/>
          <w:tab w:val="left" w:pos="6663"/>
          <w:tab w:val="left" w:pos="7513"/>
        </w:tabs>
        <w:jc w:val="both"/>
        <w:rPr>
          <w:rFonts w:ascii="GHEA Grapalat" w:hAnsi="GHEA Grapalat"/>
          <w:sz w:val="20"/>
          <w:szCs w:val="20"/>
        </w:rPr>
      </w:pPr>
      <w:r w:rsidRPr="00B97A8E">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B97A8E">
        <w:rPr>
          <w:rFonts w:ascii="GHEA Grapalat" w:hAnsi="GHEA Grapalat"/>
          <w:sz w:val="20"/>
          <w:szCs w:val="20"/>
        </w:rPr>
        <w:t>_____</w:t>
      </w:r>
      <w:r w:rsidRPr="00B97A8E">
        <w:rPr>
          <w:rFonts w:ascii="GHEA Grapalat" w:hAnsi="GHEA Grapalat"/>
          <w:sz w:val="20"/>
          <w:szCs w:val="20"/>
        </w:rPr>
        <w:t>_ , выписанный "</w:t>
      </w:r>
      <w:r w:rsidR="00D52566" w:rsidRPr="00B97A8E">
        <w:rPr>
          <w:rFonts w:ascii="GHEA Grapalat" w:hAnsi="GHEA Grapalat"/>
          <w:sz w:val="20"/>
          <w:szCs w:val="20"/>
        </w:rPr>
        <w:tab/>
      </w:r>
      <w:r w:rsidRPr="00B97A8E">
        <w:rPr>
          <w:rFonts w:ascii="GHEA Grapalat" w:hAnsi="GHEA Grapalat"/>
          <w:sz w:val="20"/>
          <w:szCs w:val="20"/>
        </w:rPr>
        <w:t>"</w:t>
      </w:r>
      <w:r w:rsidR="00AA7117" w:rsidRPr="00B97A8E">
        <w:rPr>
          <w:rFonts w:ascii="GHEA Grapalat" w:hAnsi="GHEA Grapalat"/>
          <w:sz w:val="20"/>
          <w:szCs w:val="20"/>
        </w:rPr>
        <w:t xml:space="preserve"> </w:t>
      </w:r>
      <w:r w:rsidRPr="00B97A8E">
        <w:rPr>
          <w:rFonts w:ascii="GHEA Grapalat" w:hAnsi="GHEA Grapalat"/>
          <w:sz w:val="20"/>
          <w:szCs w:val="20"/>
        </w:rPr>
        <w:t>"</w:t>
      </w:r>
      <w:r w:rsidR="00D52566" w:rsidRPr="00B97A8E">
        <w:rPr>
          <w:rFonts w:ascii="GHEA Grapalat" w:hAnsi="GHEA Grapalat"/>
          <w:sz w:val="20"/>
          <w:szCs w:val="20"/>
        </w:rPr>
        <w:tab/>
      </w:r>
      <w:r w:rsidR="00AB4EAB" w:rsidRPr="00B97A8E">
        <w:rPr>
          <w:rFonts w:ascii="GHEA Grapalat" w:hAnsi="GHEA Grapalat"/>
          <w:sz w:val="20"/>
          <w:szCs w:val="20"/>
        </w:rPr>
        <w:t>"</w:t>
      </w:r>
      <w:r w:rsidRPr="00B97A8E">
        <w:rPr>
          <w:rFonts w:ascii="GHEA Grapalat" w:hAnsi="GHEA Grapalat"/>
          <w:sz w:val="20"/>
          <w:szCs w:val="20"/>
        </w:rPr>
        <w:t xml:space="preserve"> 20</w:t>
      </w:r>
      <w:r w:rsidR="00D52566" w:rsidRPr="00B97A8E">
        <w:rPr>
          <w:rFonts w:ascii="GHEA Grapalat" w:hAnsi="GHEA Grapalat"/>
          <w:sz w:val="20"/>
          <w:szCs w:val="20"/>
        </w:rPr>
        <w:tab/>
      </w:r>
      <w:r w:rsidRPr="00B97A8E">
        <w:rPr>
          <w:rFonts w:ascii="GHEA Grapalat" w:hAnsi="GHEA Grapalat"/>
          <w:sz w:val="20"/>
          <w:szCs w:val="20"/>
        </w:rPr>
        <w:t>г., составили настоящий акт о следующем:</w:t>
      </w:r>
    </w:p>
    <w:p w14:paraId="6495FD76" w14:textId="77777777" w:rsidR="0038400D" w:rsidRPr="00B97A8E" w:rsidRDefault="0038400D" w:rsidP="0093221F">
      <w:pPr>
        <w:widowControl w:val="0"/>
        <w:jc w:val="both"/>
        <w:rPr>
          <w:rFonts w:ascii="GHEA Grapalat" w:hAnsi="GHEA Grapalat"/>
          <w:iCs/>
          <w:sz w:val="20"/>
          <w:szCs w:val="20"/>
        </w:rPr>
      </w:pPr>
      <w:r w:rsidRPr="00B97A8E">
        <w:rPr>
          <w:rFonts w:ascii="GHEA Grapalat" w:hAnsi="GHEA Grapalat"/>
          <w:sz w:val="20"/>
          <w:szCs w:val="20"/>
        </w:rPr>
        <w:t>В рамках Договора сторона Договора поставила следующие товары: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
        <w:gridCol w:w="1213"/>
        <w:gridCol w:w="1310"/>
        <w:gridCol w:w="1291"/>
        <w:gridCol w:w="1132"/>
        <w:gridCol w:w="1291"/>
        <w:gridCol w:w="1132"/>
        <w:gridCol w:w="1093"/>
        <w:gridCol w:w="805"/>
      </w:tblGrid>
      <w:tr w:rsidR="00B97A8E" w:rsidRPr="00B97A8E" w14:paraId="3B4DB73C" w14:textId="77777777" w:rsidTr="00FE0FBF">
        <w:trPr>
          <w:jc w:val="center"/>
        </w:trPr>
        <w:tc>
          <w:tcPr>
            <w:tcW w:w="260" w:type="dxa"/>
            <w:vMerge w:val="restart"/>
            <w:shd w:val="clear" w:color="auto" w:fill="auto"/>
            <w:vAlign w:val="center"/>
          </w:tcPr>
          <w:p w14:paraId="69298A35"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w:t>
            </w:r>
          </w:p>
        </w:tc>
        <w:tc>
          <w:tcPr>
            <w:tcW w:w="0" w:type="auto"/>
            <w:gridSpan w:val="8"/>
            <w:shd w:val="clear" w:color="auto" w:fill="auto"/>
            <w:vAlign w:val="center"/>
          </w:tcPr>
          <w:p w14:paraId="79A7F422" w14:textId="77777777" w:rsidR="0038400D" w:rsidRPr="00B97A8E"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97A8E">
              <w:rPr>
                <w:rFonts w:ascii="GHEA Grapalat" w:hAnsi="GHEA Grapalat"/>
                <w:sz w:val="16"/>
                <w:szCs w:val="16"/>
              </w:rPr>
              <w:t>Поставленные товары</w:t>
            </w:r>
          </w:p>
        </w:tc>
      </w:tr>
      <w:tr w:rsidR="00B97A8E" w:rsidRPr="00B97A8E" w14:paraId="4EA62DD3" w14:textId="77777777" w:rsidTr="00FE0FBF">
        <w:trPr>
          <w:jc w:val="center"/>
        </w:trPr>
        <w:tc>
          <w:tcPr>
            <w:tcW w:w="260" w:type="dxa"/>
            <w:vMerge/>
            <w:shd w:val="clear" w:color="auto" w:fill="auto"/>
          </w:tcPr>
          <w:p w14:paraId="2F7B4E71"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vMerge w:val="restart"/>
            <w:shd w:val="clear" w:color="auto" w:fill="auto"/>
            <w:vAlign w:val="center"/>
          </w:tcPr>
          <w:p w14:paraId="287D1021"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наименование</w:t>
            </w:r>
          </w:p>
        </w:tc>
        <w:tc>
          <w:tcPr>
            <w:tcW w:w="0" w:type="auto"/>
            <w:vMerge w:val="restart"/>
            <w:shd w:val="clear" w:color="auto" w:fill="auto"/>
            <w:vAlign w:val="center"/>
          </w:tcPr>
          <w:p w14:paraId="60E09BFA"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краткое изложение технической характеристики</w:t>
            </w:r>
          </w:p>
        </w:tc>
        <w:tc>
          <w:tcPr>
            <w:tcW w:w="0" w:type="auto"/>
            <w:gridSpan w:val="2"/>
            <w:shd w:val="clear" w:color="auto" w:fill="auto"/>
            <w:vAlign w:val="center"/>
          </w:tcPr>
          <w:p w14:paraId="23CCA56E"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количественный показатель</w:t>
            </w:r>
          </w:p>
        </w:tc>
        <w:tc>
          <w:tcPr>
            <w:tcW w:w="0" w:type="auto"/>
            <w:gridSpan w:val="2"/>
            <w:shd w:val="clear" w:color="auto" w:fill="auto"/>
            <w:vAlign w:val="center"/>
          </w:tcPr>
          <w:p w14:paraId="7CF33E1B"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срок исполнения</w:t>
            </w:r>
          </w:p>
        </w:tc>
        <w:tc>
          <w:tcPr>
            <w:tcW w:w="0" w:type="auto"/>
            <w:vMerge w:val="restart"/>
            <w:shd w:val="clear" w:color="auto" w:fill="auto"/>
            <w:vAlign w:val="center"/>
          </w:tcPr>
          <w:p w14:paraId="1AA28726" w14:textId="77777777" w:rsidR="0038400D" w:rsidRPr="00B97A8E" w:rsidRDefault="00A20240"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с</w:t>
            </w:r>
            <w:r w:rsidR="0038400D" w:rsidRPr="00B97A8E">
              <w:rPr>
                <w:rFonts w:ascii="GHEA Grapalat" w:hAnsi="GHEA Grapalat"/>
                <w:sz w:val="16"/>
                <w:szCs w:val="16"/>
              </w:rPr>
              <w:t>умма, подлежащая уплате (тыс. драмов)</w:t>
            </w:r>
          </w:p>
        </w:tc>
        <w:tc>
          <w:tcPr>
            <w:tcW w:w="0" w:type="auto"/>
            <w:vMerge w:val="restart"/>
            <w:shd w:val="clear" w:color="auto" w:fill="auto"/>
            <w:vAlign w:val="center"/>
          </w:tcPr>
          <w:p w14:paraId="682781A9" w14:textId="77777777" w:rsidR="0038400D" w:rsidRPr="00B97A8E" w:rsidRDefault="00A20240"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с</w:t>
            </w:r>
            <w:r w:rsidR="0038400D" w:rsidRPr="00B97A8E">
              <w:rPr>
                <w:rFonts w:ascii="GHEA Grapalat" w:hAnsi="GHEA Grapalat"/>
                <w:sz w:val="16"/>
                <w:szCs w:val="16"/>
              </w:rPr>
              <w:t>рок оплаты (по графику оплаты)</w:t>
            </w:r>
          </w:p>
        </w:tc>
      </w:tr>
      <w:tr w:rsidR="00B97A8E" w:rsidRPr="00B97A8E" w14:paraId="05C7F48D" w14:textId="77777777" w:rsidTr="00FE0FBF">
        <w:trPr>
          <w:trHeight w:val="1105"/>
          <w:jc w:val="center"/>
        </w:trPr>
        <w:tc>
          <w:tcPr>
            <w:tcW w:w="260" w:type="dxa"/>
            <w:vMerge/>
            <w:tcBorders>
              <w:bottom w:val="single" w:sz="4" w:space="0" w:color="auto"/>
            </w:tcBorders>
            <w:shd w:val="clear" w:color="auto" w:fill="auto"/>
          </w:tcPr>
          <w:p w14:paraId="5838D40A"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vMerge/>
            <w:tcBorders>
              <w:bottom w:val="single" w:sz="4" w:space="0" w:color="auto"/>
            </w:tcBorders>
            <w:shd w:val="clear" w:color="auto" w:fill="auto"/>
            <w:vAlign w:val="center"/>
          </w:tcPr>
          <w:p w14:paraId="172B5C0D"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vMerge/>
            <w:tcBorders>
              <w:bottom w:val="single" w:sz="4" w:space="0" w:color="auto"/>
            </w:tcBorders>
            <w:shd w:val="clear" w:color="auto" w:fill="auto"/>
            <w:vAlign w:val="center"/>
          </w:tcPr>
          <w:p w14:paraId="75771F15"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tcBorders>
              <w:bottom w:val="single" w:sz="4" w:space="0" w:color="auto"/>
            </w:tcBorders>
            <w:shd w:val="clear" w:color="auto" w:fill="auto"/>
            <w:vAlign w:val="center"/>
          </w:tcPr>
          <w:p w14:paraId="75F069F4"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по графику закупки, утвержденному Договором</w:t>
            </w:r>
          </w:p>
        </w:tc>
        <w:tc>
          <w:tcPr>
            <w:tcW w:w="0" w:type="auto"/>
            <w:tcBorders>
              <w:bottom w:val="single" w:sz="4" w:space="0" w:color="auto"/>
            </w:tcBorders>
            <w:shd w:val="clear" w:color="auto" w:fill="auto"/>
            <w:vAlign w:val="center"/>
          </w:tcPr>
          <w:p w14:paraId="231DA343"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фактический</w:t>
            </w:r>
          </w:p>
        </w:tc>
        <w:tc>
          <w:tcPr>
            <w:tcW w:w="0" w:type="auto"/>
            <w:tcBorders>
              <w:bottom w:val="single" w:sz="4" w:space="0" w:color="auto"/>
            </w:tcBorders>
            <w:shd w:val="clear" w:color="auto" w:fill="auto"/>
            <w:vAlign w:val="center"/>
          </w:tcPr>
          <w:p w14:paraId="430D114A"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по графику закупки, утвержденному Договором</w:t>
            </w:r>
          </w:p>
        </w:tc>
        <w:tc>
          <w:tcPr>
            <w:tcW w:w="0" w:type="auto"/>
            <w:tcBorders>
              <w:bottom w:val="single" w:sz="4" w:space="0" w:color="auto"/>
            </w:tcBorders>
            <w:shd w:val="clear" w:color="auto" w:fill="auto"/>
            <w:vAlign w:val="center"/>
          </w:tcPr>
          <w:p w14:paraId="675D1674"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r w:rsidRPr="00B97A8E">
              <w:rPr>
                <w:rFonts w:ascii="GHEA Grapalat" w:hAnsi="GHEA Grapalat"/>
                <w:sz w:val="16"/>
                <w:szCs w:val="16"/>
              </w:rPr>
              <w:t>фактический</w:t>
            </w:r>
          </w:p>
        </w:tc>
        <w:tc>
          <w:tcPr>
            <w:tcW w:w="0" w:type="auto"/>
            <w:vMerge/>
            <w:tcBorders>
              <w:bottom w:val="single" w:sz="4" w:space="0" w:color="auto"/>
            </w:tcBorders>
            <w:shd w:val="clear" w:color="auto" w:fill="auto"/>
            <w:vAlign w:val="center"/>
          </w:tcPr>
          <w:p w14:paraId="7933406C"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vMerge/>
            <w:tcBorders>
              <w:bottom w:val="single" w:sz="4" w:space="0" w:color="auto"/>
            </w:tcBorders>
            <w:shd w:val="clear" w:color="auto" w:fill="auto"/>
            <w:vAlign w:val="center"/>
          </w:tcPr>
          <w:p w14:paraId="3E3B58BC"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r>
      <w:tr w:rsidR="00B97A8E" w:rsidRPr="00B97A8E" w14:paraId="20723BD7" w14:textId="77777777" w:rsidTr="00FE0FBF">
        <w:trPr>
          <w:jc w:val="center"/>
        </w:trPr>
        <w:tc>
          <w:tcPr>
            <w:tcW w:w="260" w:type="dxa"/>
            <w:shd w:val="clear" w:color="auto" w:fill="auto"/>
            <w:vAlign w:val="center"/>
          </w:tcPr>
          <w:p w14:paraId="62FD66F0"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vAlign w:val="center"/>
          </w:tcPr>
          <w:p w14:paraId="2E62FB5A"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vAlign w:val="center"/>
          </w:tcPr>
          <w:p w14:paraId="26517055"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vAlign w:val="center"/>
          </w:tcPr>
          <w:p w14:paraId="1D4F2F0B"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vAlign w:val="center"/>
          </w:tcPr>
          <w:p w14:paraId="01CC7B63"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vAlign w:val="center"/>
          </w:tcPr>
          <w:p w14:paraId="1CA635E5"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vAlign w:val="center"/>
          </w:tcPr>
          <w:p w14:paraId="2F6E5D20"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vAlign w:val="center"/>
          </w:tcPr>
          <w:p w14:paraId="37F75151"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vAlign w:val="center"/>
          </w:tcPr>
          <w:p w14:paraId="25F76F36"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r>
      <w:tr w:rsidR="00B97A8E" w:rsidRPr="00B97A8E" w14:paraId="49F83246" w14:textId="77777777" w:rsidTr="00FE0FBF">
        <w:trPr>
          <w:jc w:val="center"/>
        </w:trPr>
        <w:tc>
          <w:tcPr>
            <w:tcW w:w="260" w:type="dxa"/>
            <w:shd w:val="clear" w:color="auto" w:fill="auto"/>
          </w:tcPr>
          <w:p w14:paraId="596E7D0C"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tcPr>
          <w:p w14:paraId="7EC01C4F"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tcPr>
          <w:p w14:paraId="2B0AF292"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tcPr>
          <w:p w14:paraId="5E0885DB"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tcPr>
          <w:p w14:paraId="080412F4"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tcPr>
          <w:p w14:paraId="1F57DFCD"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tcPr>
          <w:p w14:paraId="0931880E"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tcPr>
          <w:p w14:paraId="4C3D26A0"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c>
          <w:tcPr>
            <w:tcW w:w="0" w:type="auto"/>
            <w:shd w:val="clear" w:color="auto" w:fill="auto"/>
          </w:tcPr>
          <w:p w14:paraId="60FFA20A" w14:textId="77777777" w:rsidR="0038400D" w:rsidRPr="00B97A8E"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0795ADA2" w14:textId="77777777" w:rsidR="0038400D" w:rsidRPr="00B97A8E" w:rsidRDefault="0038400D" w:rsidP="00B46D58">
      <w:pPr>
        <w:widowControl w:val="0"/>
        <w:spacing w:after="160"/>
        <w:ind w:firstLine="567"/>
        <w:jc w:val="both"/>
        <w:rPr>
          <w:rFonts w:ascii="GHEA Grapalat" w:hAnsi="GHEA Grapalat"/>
          <w:iCs/>
          <w:snapToGrid w:val="0"/>
          <w:sz w:val="20"/>
          <w:szCs w:val="20"/>
        </w:rPr>
      </w:pPr>
      <w:r w:rsidRPr="00B97A8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B97A8E">
        <w:rPr>
          <w:rFonts w:ascii="GHEA Grapalat" w:hAnsi="GHEA Grapalat"/>
          <w:sz w:val="20"/>
          <w:szCs w:val="20"/>
        </w:rPr>
        <w:t>являются составляющей частью настоящего Акта и прилагаются.</w:t>
      </w:r>
    </w:p>
    <w:p w14:paraId="1432C1B9" w14:textId="77777777" w:rsidR="0038400D" w:rsidRPr="00B97A8E"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97A8E" w:rsidRPr="00B97A8E" w14:paraId="07735CBF" w14:textId="77777777" w:rsidTr="007A2020">
        <w:trPr>
          <w:trHeight w:val="266"/>
          <w:tblCellSpacing w:w="7" w:type="dxa"/>
          <w:jc w:val="center"/>
        </w:trPr>
        <w:tc>
          <w:tcPr>
            <w:tcW w:w="0" w:type="auto"/>
            <w:vAlign w:val="center"/>
          </w:tcPr>
          <w:p w14:paraId="7A3E8D93" w14:textId="77777777" w:rsidR="0038400D" w:rsidRPr="00B97A8E" w:rsidRDefault="0038400D" w:rsidP="00B46D58">
            <w:pPr>
              <w:widowControl w:val="0"/>
              <w:spacing w:after="160"/>
              <w:jc w:val="center"/>
              <w:rPr>
                <w:rFonts w:ascii="GHEA Grapalat" w:hAnsi="GHEA Grapalat"/>
                <w:iCs/>
                <w:sz w:val="20"/>
                <w:szCs w:val="20"/>
              </w:rPr>
            </w:pPr>
            <w:r w:rsidRPr="00B97A8E">
              <w:rPr>
                <w:rFonts w:ascii="GHEA Grapalat" w:hAnsi="GHEA Grapalat"/>
                <w:sz w:val="20"/>
                <w:szCs w:val="20"/>
              </w:rPr>
              <w:t xml:space="preserve">Товар передал </w:t>
            </w:r>
          </w:p>
        </w:tc>
        <w:tc>
          <w:tcPr>
            <w:tcW w:w="0" w:type="auto"/>
            <w:vAlign w:val="center"/>
          </w:tcPr>
          <w:p w14:paraId="4CCA4985" w14:textId="77777777" w:rsidR="0038400D" w:rsidRPr="00B97A8E" w:rsidRDefault="0038400D" w:rsidP="00B46D58">
            <w:pPr>
              <w:widowControl w:val="0"/>
              <w:spacing w:after="160"/>
              <w:jc w:val="center"/>
              <w:rPr>
                <w:rFonts w:ascii="GHEA Grapalat" w:hAnsi="GHEA Grapalat"/>
                <w:iCs/>
                <w:sz w:val="20"/>
                <w:szCs w:val="20"/>
              </w:rPr>
            </w:pPr>
            <w:r w:rsidRPr="00B97A8E">
              <w:rPr>
                <w:rFonts w:ascii="GHEA Grapalat" w:hAnsi="GHEA Grapalat"/>
                <w:sz w:val="20"/>
                <w:szCs w:val="20"/>
              </w:rPr>
              <w:t>Товар принят</w:t>
            </w:r>
          </w:p>
        </w:tc>
      </w:tr>
      <w:tr w:rsidR="00B97A8E" w:rsidRPr="00B97A8E" w14:paraId="4A508977" w14:textId="77777777" w:rsidTr="002414AF">
        <w:trPr>
          <w:trHeight w:val="506"/>
          <w:tblCellSpacing w:w="7" w:type="dxa"/>
          <w:jc w:val="center"/>
        </w:trPr>
        <w:tc>
          <w:tcPr>
            <w:tcW w:w="0" w:type="auto"/>
            <w:vAlign w:val="center"/>
          </w:tcPr>
          <w:p w14:paraId="6FB9AE4D" w14:textId="77777777" w:rsidR="0038400D" w:rsidRPr="00B97A8E" w:rsidRDefault="0038400D" w:rsidP="00B46D58">
            <w:pPr>
              <w:widowControl w:val="0"/>
              <w:jc w:val="center"/>
              <w:rPr>
                <w:rFonts w:ascii="GHEA Grapalat" w:hAnsi="GHEA Grapalat"/>
                <w:iCs/>
              </w:rPr>
            </w:pPr>
            <w:r w:rsidRPr="00B97A8E">
              <w:rPr>
                <w:rFonts w:ascii="GHEA Grapalat" w:hAnsi="GHEA Grapalat"/>
              </w:rPr>
              <w:t>____________</w:t>
            </w:r>
            <w:r w:rsidR="00196F14" w:rsidRPr="00B97A8E">
              <w:rPr>
                <w:rFonts w:ascii="GHEA Grapalat" w:hAnsi="GHEA Grapalat"/>
              </w:rPr>
              <w:t>________</w:t>
            </w:r>
            <w:r w:rsidRPr="00B97A8E">
              <w:rPr>
                <w:rFonts w:ascii="GHEA Grapalat" w:hAnsi="GHEA Grapalat"/>
              </w:rPr>
              <w:t xml:space="preserve">___ </w:t>
            </w:r>
          </w:p>
          <w:p w14:paraId="4160B28A" w14:textId="77777777" w:rsidR="0038400D" w:rsidRPr="00B97A8E" w:rsidRDefault="0038400D" w:rsidP="00B46D58">
            <w:pPr>
              <w:widowControl w:val="0"/>
              <w:spacing w:after="160"/>
              <w:jc w:val="center"/>
              <w:rPr>
                <w:rFonts w:ascii="GHEA Grapalat" w:hAnsi="GHEA Grapalat"/>
                <w:iCs/>
                <w:vertAlign w:val="superscript"/>
                <w:lang w:val="en-US"/>
              </w:rPr>
            </w:pPr>
            <w:r w:rsidRPr="00B97A8E">
              <w:rPr>
                <w:rFonts w:ascii="GHEA Grapalat" w:hAnsi="GHEA Grapalat"/>
                <w:vertAlign w:val="superscript"/>
              </w:rPr>
              <w:t xml:space="preserve">подпись </w:t>
            </w:r>
          </w:p>
        </w:tc>
        <w:tc>
          <w:tcPr>
            <w:tcW w:w="0" w:type="auto"/>
            <w:vAlign w:val="center"/>
          </w:tcPr>
          <w:p w14:paraId="35AE27A2" w14:textId="77777777" w:rsidR="0038400D" w:rsidRPr="00B97A8E" w:rsidRDefault="00196F14" w:rsidP="00B46D58">
            <w:pPr>
              <w:widowControl w:val="0"/>
              <w:jc w:val="center"/>
              <w:rPr>
                <w:rFonts w:ascii="GHEA Grapalat" w:hAnsi="GHEA Grapalat"/>
                <w:iCs/>
              </w:rPr>
            </w:pPr>
            <w:r w:rsidRPr="00B97A8E">
              <w:rPr>
                <w:rFonts w:ascii="GHEA Grapalat" w:hAnsi="GHEA Grapalat"/>
              </w:rPr>
              <w:t>_____</w:t>
            </w:r>
            <w:r w:rsidR="0038400D" w:rsidRPr="00B97A8E">
              <w:rPr>
                <w:rFonts w:ascii="GHEA Grapalat" w:hAnsi="GHEA Grapalat"/>
              </w:rPr>
              <w:t>__________________</w:t>
            </w:r>
          </w:p>
          <w:p w14:paraId="753340F9" w14:textId="77777777" w:rsidR="0038400D" w:rsidRPr="00B97A8E" w:rsidRDefault="0038400D" w:rsidP="00B46D58">
            <w:pPr>
              <w:widowControl w:val="0"/>
              <w:spacing w:after="160"/>
              <w:jc w:val="center"/>
              <w:rPr>
                <w:rFonts w:ascii="GHEA Grapalat" w:hAnsi="GHEA Grapalat"/>
                <w:iCs/>
                <w:vertAlign w:val="superscript"/>
              </w:rPr>
            </w:pPr>
            <w:r w:rsidRPr="00B97A8E">
              <w:rPr>
                <w:rFonts w:ascii="GHEA Grapalat" w:hAnsi="GHEA Grapalat"/>
                <w:vertAlign w:val="superscript"/>
              </w:rPr>
              <w:t xml:space="preserve">подпись </w:t>
            </w:r>
          </w:p>
        </w:tc>
      </w:tr>
      <w:tr w:rsidR="00B97A8E" w:rsidRPr="00B97A8E" w14:paraId="7053BDCF" w14:textId="77777777" w:rsidTr="007A2020">
        <w:trPr>
          <w:trHeight w:val="503"/>
          <w:tblCellSpacing w:w="7" w:type="dxa"/>
          <w:jc w:val="center"/>
        </w:trPr>
        <w:tc>
          <w:tcPr>
            <w:tcW w:w="0" w:type="auto"/>
            <w:vAlign w:val="center"/>
          </w:tcPr>
          <w:p w14:paraId="0EB6818F" w14:textId="77777777" w:rsidR="0038400D" w:rsidRPr="00B97A8E" w:rsidRDefault="00196F14" w:rsidP="00B46D58">
            <w:pPr>
              <w:widowControl w:val="0"/>
              <w:jc w:val="center"/>
              <w:rPr>
                <w:rFonts w:ascii="GHEA Grapalat" w:hAnsi="GHEA Grapalat"/>
                <w:iCs/>
              </w:rPr>
            </w:pPr>
            <w:r w:rsidRPr="00B97A8E">
              <w:rPr>
                <w:rFonts w:ascii="GHEA Grapalat" w:hAnsi="GHEA Grapalat"/>
              </w:rPr>
              <w:t>_____________________</w:t>
            </w:r>
            <w:r w:rsidR="0038400D" w:rsidRPr="00B97A8E">
              <w:rPr>
                <w:rFonts w:ascii="GHEA Grapalat" w:hAnsi="GHEA Grapalat"/>
              </w:rPr>
              <w:t xml:space="preserve">_ </w:t>
            </w:r>
          </w:p>
          <w:p w14:paraId="0A9510F0" w14:textId="77777777" w:rsidR="0038400D" w:rsidRPr="00B97A8E" w:rsidRDefault="0038400D" w:rsidP="00B46D58">
            <w:pPr>
              <w:widowControl w:val="0"/>
              <w:spacing w:after="160"/>
              <w:jc w:val="center"/>
              <w:rPr>
                <w:rFonts w:ascii="GHEA Grapalat" w:hAnsi="GHEA Grapalat"/>
                <w:iCs/>
                <w:vertAlign w:val="superscript"/>
                <w:lang w:val="en-US"/>
              </w:rPr>
            </w:pPr>
            <w:r w:rsidRPr="00B97A8E">
              <w:rPr>
                <w:rFonts w:ascii="GHEA Grapalat" w:hAnsi="GHEA Grapalat"/>
                <w:vertAlign w:val="superscript"/>
              </w:rPr>
              <w:t>фамилия, имя</w:t>
            </w:r>
          </w:p>
        </w:tc>
        <w:tc>
          <w:tcPr>
            <w:tcW w:w="0" w:type="auto"/>
            <w:vAlign w:val="center"/>
          </w:tcPr>
          <w:p w14:paraId="13B76D54" w14:textId="77777777" w:rsidR="0038400D" w:rsidRPr="00B97A8E" w:rsidRDefault="00196F14" w:rsidP="00B46D58">
            <w:pPr>
              <w:widowControl w:val="0"/>
              <w:jc w:val="center"/>
              <w:rPr>
                <w:rFonts w:ascii="GHEA Grapalat" w:hAnsi="GHEA Grapalat"/>
                <w:iCs/>
              </w:rPr>
            </w:pPr>
            <w:r w:rsidRPr="00B97A8E">
              <w:rPr>
                <w:rFonts w:ascii="GHEA Grapalat" w:hAnsi="GHEA Grapalat"/>
              </w:rPr>
              <w:t>____</w:t>
            </w:r>
            <w:r w:rsidR="0038400D" w:rsidRPr="00B97A8E">
              <w:rPr>
                <w:rFonts w:ascii="GHEA Grapalat" w:hAnsi="GHEA Grapalat"/>
              </w:rPr>
              <w:t>___________________</w:t>
            </w:r>
          </w:p>
          <w:p w14:paraId="7EE9F472" w14:textId="77777777" w:rsidR="0038400D" w:rsidRPr="00B97A8E" w:rsidRDefault="0038400D" w:rsidP="00B46D58">
            <w:pPr>
              <w:widowControl w:val="0"/>
              <w:spacing w:after="160"/>
              <w:jc w:val="center"/>
              <w:rPr>
                <w:rFonts w:ascii="GHEA Grapalat" w:hAnsi="GHEA Grapalat"/>
                <w:iCs/>
                <w:vertAlign w:val="superscript"/>
              </w:rPr>
            </w:pPr>
            <w:r w:rsidRPr="00B97A8E">
              <w:rPr>
                <w:rFonts w:ascii="GHEA Grapalat" w:hAnsi="GHEA Grapalat"/>
                <w:vertAlign w:val="superscript"/>
              </w:rPr>
              <w:t>фамилия, имя</w:t>
            </w:r>
          </w:p>
        </w:tc>
      </w:tr>
      <w:tr w:rsidR="00B138F3" w:rsidRPr="00B97A8E" w14:paraId="7D0820CD" w14:textId="77777777" w:rsidTr="007A2020">
        <w:trPr>
          <w:trHeight w:val="281"/>
          <w:tblCellSpacing w:w="7" w:type="dxa"/>
          <w:jc w:val="center"/>
        </w:trPr>
        <w:tc>
          <w:tcPr>
            <w:tcW w:w="0" w:type="auto"/>
            <w:vAlign w:val="center"/>
          </w:tcPr>
          <w:p w14:paraId="57A5ACE7" w14:textId="77777777" w:rsidR="0038400D" w:rsidRPr="00B97A8E" w:rsidRDefault="0038400D" w:rsidP="00B46D58">
            <w:pPr>
              <w:widowControl w:val="0"/>
              <w:spacing w:after="160"/>
              <w:jc w:val="center"/>
              <w:rPr>
                <w:rFonts w:ascii="GHEA Grapalat" w:hAnsi="GHEA Grapalat"/>
                <w:iCs/>
                <w:sz w:val="20"/>
                <w:szCs w:val="20"/>
              </w:rPr>
            </w:pPr>
            <w:r w:rsidRPr="00B97A8E">
              <w:rPr>
                <w:rFonts w:ascii="GHEA Grapalat" w:hAnsi="GHEA Grapalat"/>
                <w:sz w:val="20"/>
                <w:szCs w:val="20"/>
              </w:rPr>
              <w:t>М. П.</w:t>
            </w:r>
          </w:p>
        </w:tc>
        <w:tc>
          <w:tcPr>
            <w:tcW w:w="0" w:type="auto"/>
            <w:vAlign w:val="center"/>
          </w:tcPr>
          <w:p w14:paraId="09E6F9C1" w14:textId="77777777" w:rsidR="0038400D" w:rsidRPr="00B97A8E" w:rsidRDefault="0038400D" w:rsidP="00B46D58">
            <w:pPr>
              <w:widowControl w:val="0"/>
              <w:spacing w:after="160"/>
              <w:jc w:val="center"/>
              <w:rPr>
                <w:rFonts w:ascii="GHEA Grapalat" w:hAnsi="GHEA Grapalat"/>
                <w:iCs/>
                <w:sz w:val="20"/>
                <w:szCs w:val="20"/>
              </w:rPr>
            </w:pPr>
            <w:r w:rsidRPr="00B97A8E">
              <w:rPr>
                <w:rFonts w:ascii="GHEA Grapalat" w:hAnsi="GHEA Grapalat"/>
                <w:sz w:val="20"/>
                <w:szCs w:val="20"/>
              </w:rPr>
              <w:t>М. П.</w:t>
            </w:r>
          </w:p>
        </w:tc>
      </w:tr>
    </w:tbl>
    <w:p w14:paraId="3E11C193" w14:textId="77777777" w:rsidR="00FE0FBF" w:rsidRPr="00B97A8E" w:rsidRDefault="00FE0FBF" w:rsidP="00FE0FBF">
      <w:pPr>
        <w:rPr>
          <w:rFonts w:ascii="GHEA Grapalat" w:hAnsi="GHEA Grapalat" w:cs="Sylfaen"/>
          <w:b/>
        </w:rPr>
      </w:pPr>
    </w:p>
    <w:p w14:paraId="6BED9207" w14:textId="77777777" w:rsidR="00287585" w:rsidRPr="00B97A8E" w:rsidRDefault="00FE0FBF" w:rsidP="00FE0FBF">
      <w:pPr>
        <w:widowControl w:val="0"/>
        <w:jc w:val="right"/>
        <w:rPr>
          <w:rFonts w:ascii="GHEA Grapalat" w:hAnsi="GHEA Grapalat" w:cs="Sylfaen"/>
          <w:b/>
        </w:rPr>
      </w:pPr>
      <w:r w:rsidRPr="00B97A8E">
        <w:rPr>
          <w:rFonts w:ascii="GHEA Grapalat" w:hAnsi="GHEA Grapalat" w:cs="Sylfaen"/>
          <w:b/>
        </w:rPr>
        <w:tab/>
      </w:r>
    </w:p>
    <w:p w14:paraId="23D3B142" w14:textId="0DDF0153" w:rsidR="00FE0FBF" w:rsidRPr="00B97A8E" w:rsidRDefault="00287585" w:rsidP="00287585">
      <w:pPr>
        <w:jc w:val="right"/>
        <w:rPr>
          <w:rFonts w:ascii="GHEA Grapalat" w:hAnsi="GHEA Grapalat" w:cs="Sylfaen"/>
          <w:i/>
          <w:sz w:val="22"/>
        </w:rPr>
      </w:pPr>
      <w:r w:rsidRPr="00B97A8E">
        <w:rPr>
          <w:rFonts w:ascii="GHEA Grapalat" w:hAnsi="GHEA Grapalat" w:cs="Sylfaen"/>
          <w:b/>
        </w:rPr>
        <w:br w:type="page"/>
      </w:r>
      <w:r w:rsidR="00FE0FBF" w:rsidRPr="00B97A8E">
        <w:rPr>
          <w:rFonts w:ascii="GHEA Grapalat" w:hAnsi="GHEA Grapalat"/>
          <w:i/>
          <w:sz w:val="22"/>
        </w:rPr>
        <w:lastRenderedPageBreak/>
        <w:t>Приложение № 3.1</w:t>
      </w:r>
    </w:p>
    <w:p w14:paraId="0B4405F3" w14:textId="4FDE7A37" w:rsidR="00FE0FBF" w:rsidRPr="00B97A8E" w:rsidRDefault="00FE0FBF" w:rsidP="00FE0FBF">
      <w:pPr>
        <w:widowControl w:val="0"/>
        <w:jc w:val="right"/>
        <w:rPr>
          <w:rFonts w:ascii="GHEA Grapalat" w:hAnsi="GHEA Grapalat" w:cs="Sylfaen"/>
          <w:i/>
          <w:sz w:val="22"/>
        </w:rPr>
      </w:pPr>
      <w:r w:rsidRPr="00B97A8E">
        <w:rPr>
          <w:rFonts w:ascii="GHEA Grapalat" w:hAnsi="GHEA Grapalat"/>
          <w:i/>
          <w:sz w:val="22"/>
        </w:rPr>
        <w:t xml:space="preserve">к Договору под кодом </w:t>
      </w:r>
      <w:r w:rsidR="00287585" w:rsidRPr="00B97A8E">
        <w:rPr>
          <w:rFonts w:ascii="GHEA Grapalat" w:hAnsi="GHEA Grapalat"/>
          <w:i/>
          <w:sz w:val="22"/>
          <w:lang w:val="en-US"/>
        </w:rPr>
        <w:t>ԿՀԳԿ</w:t>
      </w:r>
      <w:r w:rsidR="00287585" w:rsidRPr="00B97A8E">
        <w:rPr>
          <w:rFonts w:ascii="GHEA Grapalat" w:hAnsi="GHEA Grapalat"/>
          <w:i/>
          <w:sz w:val="22"/>
        </w:rPr>
        <w:t>-</w:t>
      </w:r>
      <w:r w:rsidR="00287585" w:rsidRPr="00B97A8E">
        <w:rPr>
          <w:rFonts w:ascii="GHEA Grapalat" w:hAnsi="GHEA Grapalat"/>
          <w:i/>
          <w:sz w:val="22"/>
          <w:lang w:val="en-US"/>
        </w:rPr>
        <w:t>ԳՀԱՊՁԲ</w:t>
      </w:r>
      <w:r w:rsidR="00287585" w:rsidRPr="00B97A8E">
        <w:rPr>
          <w:rFonts w:ascii="GHEA Grapalat" w:hAnsi="GHEA Grapalat"/>
          <w:i/>
          <w:sz w:val="22"/>
        </w:rPr>
        <w:t>-25/22</w:t>
      </w:r>
      <w:r w:rsidRPr="00B97A8E">
        <w:rPr>
          <w:rFonts w:ascii="GHEA Grapalat" w:hAnsi="GHEA Grapalat" w:cs="Sylfaen"/>
          <w:i/>
          <w:sz w:val="22"/>
        </w:rPr>
        <w:br/>
      </w:r>
      <w:r w:rsidRPr="00B97A8E">
        <w:rPr>
          <w:rFonts w:ascii="GHEA Grapalat" w:hAnsi="GHEA Grapalat"/>
          <w:i/>
          <w:sz w:val="22"/>
        </w:rPr>
        <w:t>заключенному "</w:t>
      </w:r>
      <w:r w:rsidRPr="00B97A8E">
        <w:rPr>
          <w:rFonts w:ascii="GHEA Grapalat" w:hAnsi="GHEA Grapalat"/>
          <w:i/>
          <w:sz w:val="22"/>
        </w:rPr>
        <w:tab/>
        <w:t xml:space="preserve">" </w:t>
      </w:r>
      <w:r w:rsidRPr="00B97A8E">
        <w:rPr>
          <w:rFonts w:ascii="GHEA Grapalat" w:hAnsi="GHEA Grapalat"/>
          <w:i/>
          <w:sz w:val="22"/>
        </w:rPr>
        <w:tab/>
        <w:t xml:space="preserve">20 </w:t>
      </w:r>
      <w:r w:rsidRPr="00B97A8E">
        <w:rPr>
          <w:rFonts w:ascii="GHEA Grapalat" w:hAnsi="GHEA Grapalat"/>
          <w:i/>
          <w:sz w:val="22"/>
        </w:rPr>
        <w:tab/>
        <w:t>г.</w:t>
      </w:r>
    </w:p>
    <w:p w14:paraId="42399649" w14:textId="5F048B57" w:rsidR="00FE0FBF" w:rsidRPr="00B97A8E" w:rsidRDefault="00FE0FBF" w:rsidP="00FE0FBF">
      <w:pPr>
        <w:tabs>
          <w:tab w:val="left" w:pos="3997"/>
        </w:tabs>
        <w:jc w:val="right"/>
        <w:rPr>
          <w:rFonts w:ascii="GHEA Grapalat" w:hAnsi="GHEA Grapalat" w:cs="Sylfaen"/>
          <w:b/>
          <w:bCs/>
          <w:sz w:val="22"/>
        </w:rPr>
      </w:pPr>
    </w:p>
    <w:p w14:paraId="26CD4124" w14:textId="77777777" w:rsidR="00FE0FBF" w:rsidRPr="00B97A8E" w:rsidRDefault="00FE0FBF" w:rsidP="00FE0FBF">
      <w:pPr>
        <w:tabs>
          <w:tab w:val="left" w:pos="3997"/>
        </w:tabs>
        <w:jc w:val="right"/>
        <w:rPr>
          <w:rFonts w:ascii="GHEA Grapalat" w:hAnsi="GHEA Grapalat" w:cs="Sylfaen"/>
          <w:b/>
          <w:bCs/>
          <w:sz w:val="22"/>
        </w:rPr>
      </w:pPr>
    </w:p>
    <w:p w14:paraId="364743F0" w14:textId="77777777" w:rsidR="00FE0FBF" w:rsidRPr="00B97A8E" w:rsidRDefault="00FE0FBF" w:rsidP="00FE0FBF">
      <w:pPr>
        <w:widowControl w:val="0"/>
        <w:jc w:val="center"/>
        <w:rPr>
          <w:rFonts w:ascii="GHEA Grapalat" w:hAnsi="GHEA Grapalat"/>
          <w:sz w:val="22"/>
        </w:rPr>
      </w:pPr>
      <w:r w:rsidRPr="00B97A8E">
        <w:rPr>
          <w:rFonts w:ascii="GHEA Grapalat" w:hAnsi="GHEA Grapalat"/>
          <w:sz w:val="22"/>
        </w:rPr>
        <w:t>АКТ №———</w:t>
      </w:r>
    </w:p>
    <w:p w14:paraId="67062AB9" w14:textId="77777777" w:rsidR="00FE0FBF" w:rsidRPr="00B97A8E" w:rsidRDefault="00FE0FBF" w:rsidP="00FE0FBF">
      <w:pPr>
        <w:widowControl w:val="0"/>
        <w:jc w:val="center"/>
        <w:rPr>
          <w:rFonts w:ascii="GHEA Grapalat" w:hAnsi="GHEA Grapalat" w:cs="Sylfaen"/>
          <w:bCs/>
          <w:sz w:val="22"/>
        </w:rPr>
      </w:pPr>
    </w:p>
    <w:p w14:paraId="72A1E18E" w14:textId="77777777" w:rsidR="00FE0FBF" w:rsidRPr="00B97A8E" w:rsidRDefault="00FE0FBF" w:rsidP="00FE0FBF">
      <w:pPr>
        <w:widowControl w:val="0"/>
        <w:jc w:val="center"/>
        <w:rPr>
          <w:rFonts w:ascii="GHEA Grapalat" w:hAnsi="GHEA Grapalat" w:cs="Sylfaen"/>
          <w:b/>
          <w:bCs/>
          <w:sz w:val="22"/>
        </w:rPr>
      </w:pPr>
      <w:r w:rsidRPr="00B97A8E">
        <w:rPr>
          <w:rFonts w:ascii="GHEA Grapalat" w:hAnsi="GHEA Grapalat"/>
          <w:sz w:val="22"/>
        </w:rPr>
        <w:t xml:space="preserve">относительно фиксирования факта передачи Покупателю результата договора </w:t>
      </w:r>
    </w:p>
    <w:p w14:paraId="4757096F" w14:textId="77777777" w:rsidR="00FE0FBF" w:rsidRPr="00B97A8E" w:rsidRDefault="00FE0FBF" w:rsidP="00FE0FBF">
      <w:pPr>
        <w:widowControl w:val="0"/>
        <w:tabs>
          <w:tab w:val="left" w:pos="360"/>
          <w:tab w:val="left" w:pos="540"/>
        </w:tabs>
        <w:jc w:val="center"/>
        <w:rPr>
          <w:rFonts w:ascii="GHEA Grapalat" w:hAnsi="GHEA Grapalat" w:cs="Sylfaen"/>
          <w:sz w:val="22"/>
        </w:rPr>
      </w:pPr>
    </w:p>
    <w:p w14:paraId="7111C31C" w14:textId="77777777" w:rsidR="00FE0FBF" w:rsidRPr="00B97A8E" w:rsidRDefault="00FE0FBF" w:rsidP="00FE0FBF">
      <w:pPr>
        <w:widowControl w:val="0"/>
        <w:ind w:firstLine="567"/>
        <w:jc w:val="both"/>
        <w:rPr>
          <w:rFonts w:ascii="GHEA Grapalat" w:hAnsi="GHEA Grapalat"/>
          <w:sz w:val="22"/>
        </w:rPr>
      </w:pPr>
      <w:r w:rsidRPr="00B97A8E">
        <w:rPr>
          <w:rFonts w:ascii="GHEA Grapalat" w:hAnsi="GHEA Grapalat"/>
          <w:sz w:val="22"/>
        </w:rPr>
        <w:t>Настоящим фиксируется, что в рамках договора закупки № _____</w:t>
      </w:r>
      <w:r w:rsidRPr="00B97A8E">
        <w:t xml:space="preserve"> </w:t>
      </w:r>
      <w:r w:rsidRPr="00B97A8E">
        <w:rPr>
          <w:rFonts w:ascii="GHEA Grapalat" w:hAnsi="GHEA Grapalat"/>
          <w:sz w:val="22"/>
        </w:rPr>
        <w:t>номер договора_____, заключенного ___ 20</w:t>
      </w:r>
      <w:r w:rsidRPr="00B97A8E">
        <w:rPr>
          <w:rFonts w:ascii="GHEA Grapalat" w:hAnsi="GHEA Grapalat"/>
          <w:sz w:val="22"/>
        </w:rPr>
        <w:tab/>
        <w:t>г.между ___</w:t>
      </w:r>
      <w:r w:rsidRPr="00B97A8E">
        <w:rPr>
          <w:rFonts w:ascii="GHEA Grapalat" w:hAnsi="GHEA Grapalat"/>
          <w:sz w:val="14"/>
        </w:rPr>
        <w:t xml:space="preserve">дата заключения договора </w:t>
      </w:r>
      <w:r w:rsidRPr="00B97A8E">
        <w:rPr>
          <w:rFonts w:ascii="GHEA Grapalat" w:hAnsi="GHEA Grapalat"/>
          <w:sz w:val="22"/>
        </w:rPr>
        <w:t>_ (далее — Покупатель) и _____</w:t>
      </w:r>
      <w:r w:rsidRPr="00B97A8E">
        <w:t xml:space="preserve"> </w:t>
      </w:r>
      <w:r w:rsidRPr="00B97A8E">
        <w:rPr>
          <w:rFonts w:ascii="GHEA Grapalat" w:hAnsi="GHEA Grapalat"/>
          <w:sz w:val="14"/>
        </w:rPr>
        <w:t>наименование Продавца</w:t>
      </w:r>
      <w:r w:rsidRPr="00B97A8E">
        <w:rPr>
          <w:rFonts w:ascii="GHEA Grapalat" w:hAnsi="GHEA Grapalat"/>
          <w:sz w:val="22"/>
        </w:rPr>
        <w:t>__ (далее — Продавец),  Продавец _______ 20г. передал с целью приема-передачи Покупателю нижеуказанные товары:</w:t>
      </w:r>
    </w:p>
    <w:tbl>
      <w:tblPr>
        <w:tblW w:w="96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3711"/>
      </w:tblGrid>
      <w:tr w:rsidR="00B97A8E" w:rsidRPr="00B97A8E" w14:paraId="5BDDFA02" w14:textId="77777777" w:rsidTr="002414AF">
        <w:trPr>
          <w:trHeight w:val="273"/>
          <w:jc w:val="center"/>
        </w:trPr>
        <w:tc>
          <w:tcPr>
            <w:tcW w:w="9625" w:type="dxa"/>
            <w:gridSpan w:val="3"/>
            <w:tcBorders>
              <w:top w:val="single" w:sz="4" w:space="0" w:color="000000"/>
              <w:left w:val="single" w:sz="4" w:space="0" w:color="000000"/>
              <w:bottom w:val="single" w:sz="4" w:space="0" w:color="000000"/>
              <w:right w:val="single" w:sz="4" w:space="0" w:color="000000"/>
            </w:tcBorders>
          </w:tcPr>
          <w:p w14:paraId="5176F691" w14:textId="77777777" w:rsidR="00FE0FBF" w:rsidRPr="00B97A8E" w:rsidRDefault="00FE0FBF" w:rsidP="00264E34">
            <w:pPr>
              <w:widowControl w:val="0"/>
              <w:jc w:val="center"/>
              <w:rPr>
                <w:rFonts w:ascii="GHEA Grapalat" w:hAnsi="GHEA Grapalat" w:cs="Sylfaen"/>
                <w:bCs/>
                <w:sz w:val="18"/>
                <w:szCs w:val="20"/>
              </w:rPr>
            </w:pPr>
            <w:r w:rsidRPr="00B97A8E">
              <w:rPr>
                <w:rFonts w:ascii="GHEA Grapalat" w:hAnsi="GHEA Grapalat"/>
                <w:sz w:val="18"/>
                <w:szCs w:val="20"/>
              </w:rPr>
              <w:t>Товар</w:t>
            </w:r>
          </w:p>
        </w:tc>
      </w:tr>
      <w:tr w:rsidR="00B97A8E" w:rsidRPr="00B97A8E" w14:paraId="7671694E" w14:textId="77777777" w:rsidTr="002414A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DCCF6B1" w14:textId="77777777" w:rsidR="00FE0FBF" w:rsidRPr="00B97A8E" w:rsidRDefault="00FE0FBF" w:rsidP="00264E34">
            <w:pPr>
              <w:widowControl w:val="0"/>
              <w:jc w:val="center"/>
              <w:rPr>
                <w:rFonts w:ascii="GHEA Grapalat" w:hAnsi="GHEA Grapalat"/>
                <w:sz w:val="18"/>
                <w:szCs w:val="20"/>
              </w:rPr>
            </w:pPr>
            <w:r w:rsidRPr="00B97A8E">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B20C794" w14:textId="77777777" w:rsidR="00FE0FBF" w:rsidRPr="00B97A8E" w:rsidRDefault="00FE0FBF" w:rsidP="00264E34">
            <w:pPr>
              <w:widowControl w:val="0"/>
              <w:jc w:val="center"/>
              <w:rPr>
                <w:rFonts w:ascii="GHEA Grapalat" w:hAnsi="GHEA Grapalat"/>
                <w:sz w:val="18"/>
                <w:szCs w:val="20"/>
              </w:rPr>
            </w:pPr>
            <w:r w:rsidRPr="00B97A8E">
              <w:rPr>
                <w:rFonts w:ascii="GHEA Grapalat" w:hAnsi="GHEA Grapalat"/>
                <w:sz w:val="18"/>
                <w:szCs w:val="20"/>
              </w:rPr>
              <w:t xml:space="preserve">единица измерения </w:t>
            </w:r>
          </w:p>
        </w:tc>
        <w:tc>
          <w:tcPr>
            <w:tcW w:w="3711" w:type="dxa"/>
            <w:tcBorders>
              <w:top w:val="single" w:sz="4" w:space="0" w:color="000000"/>
              <w:left w:val="single" w:sz="4" w:space="0" w:color="auto"/>
              <w:bottom w:val="single" w:sz="4" w:space="0" w:color="000000"/>
              <w:right w:val="single" w:sz="4" w:space="0" w:color="000000"/>
            </w:tcBorders>
            <w:vAlign w:val="center"/>
          </w:tcPr>
          <w:p w14:paraId="63956C87" w14:textId="77777777" w:rsidR="00FE0FBF" w:rsidRPr="00B97A8E" w:rsidRDefault="00FE0FBF" w:rsidP="00264E34">
            <w:pPr>
              <w:widowControl w:val="0"/>
              <w:jc w:val="center"/>
              <w:rPr>
                <w:rFonts w:ascii="GHEA Grapalat" w:hAnsi="GHEA Grapalat"/>
                <w:sz w:val="18"/>
                <w:szCs w:val="20"/>
              </w:rPr>
            </w:pPr>
            <w:r w:rsidRPr="00B97A8E">
              <w:rPr>
                <w:rFonts w:ascii="GHEA Grapalat" w:hAnsi="GHEA Grapalat"/>
                <w:sz w:val="18"/>
                <w:szCs w:val="20"/>
              </w:rPr>
              <w:t>объем (фактический)</w:t>
            </w:r>
          </w:p>
        </w:tc>
      </w:tr>
      <w:tr w:rsidR="00B97A8E" w:rsidRPr="00B97A8E" w14:paraId="1877675F" w14:textId="77777777" w:rsidTr="002414A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7E1D59C" w14:textId="77777777" w:rsidR="00FE0FBF" w:rsidRPr="00B97A8E" w:rsidRDefault="00FE0FBF" w:rsidP="00264E34">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CCC0AD" w14:textId="77777777" w:rsidR="00FE0FBF" w:rsidRPr="00B97A8E" w:rsidRDefault="00FE0FBF" w:rsidP="00264E34">
            <w:pPr>
              <w:widowControl w:val="0"/>
              <w:jc w:val="center"/>
              <w:rPr>
                <w:rFonts w:ascii="GHEA Grapalat" w:hAnsi="GHEA Grapalat" w:cs="Sylfaen"/>
                <w:sz w:val="18"/>
                <w:szCs w:val="20"/>
              </w:rPr>
            </w:pPr>
          </w:p>
        </w:tc>
        <w:tc>
          <w:tcPr>
            <w:tcW w:w="3711" w:type="dxa"/>
            <w:tcBorders>
              <w:top w:val="single" w:sz="4" w:space="0" w:color="000000"/>
              <w:left w:val="single" w:sz="4" w:space="0" w:color="auto"/>
              <w:bottom w:val="single" w:sz="4" w:space="0" w:color="000000"/>
              <w:right w:val="single" w:sz="4" w:space="0" w:color="000000"/>
            </w:tcBorders>
            <w:vAlign w:val="center"/>
          </w:tcPr>
          <w:p w14:paraId="23088231" w14:textId="77777777" w:rsidR="00FE0FBF" w:rsidRPr="00B97A8E" w:rsidRDefault="00FE0FBF" w:rsidP="00264E34">
            <w:pPr>
              <w:widowControl w:val="0"/>
              <w:jc w:val="center"/>
              <w:rPr>
                <w:rFonts w:ascii="GHEA Grapalat" w:hAnsi="GHEA Grapalat" w:cs="Sylfaen"/>
                <w:sz w:val="18"/>
                <w:szCs w:val="20"/>
              </w:rPr>
            </w:pPr>
          </w:p>
        </w:tc>
      </w:tr>
      <w:tr w:rsidR="00B97A8E" w:rsidRPr="00B97A8E" w14:paraId="52D2378E" w14:textId="77777777" w:rsidTr="002414A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7C56B9F" w14:textId="77777777" w:rsidR="00FE0FBF" w:rsidRPr="00B97A8E" w:rsidRDefault="00FE0FBF" w:rsidP="00264E34">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BBE90E0" w14:textId="77777777" w:rsidR="00FE0FBF" w:rsidRPr="00B97A8E" w:rsidRDefault="00FE0FBF" w:rsidP="00264E34">
            <w:pPr>
              <w:widowControl w:val="0"/>
              <w:jc w:val="center"/>
              <w:rPr>
                <w:rFonts w:ascii="GHEA Grapalat" w:hAnsi="GHEA Grapalat" w:cs="Sylfaen"/>
                <w:sz w:val="18"/>
                <w:szCs w:val="20"/>
              </w:rPr>
            </w:pPr>
          </w:p>
        </w:tc>
        <w:tc>
          <w:tcPr>
            <w:tcW w:w="3711" w:type="dxa"/>
            <w:tcBorders>
              <w:top w:val="single" w:sz="4" w:space="0" w:color="000000"/>
              <w:left w:val="single" w:sz="4" w:space="0" w:color="auto"/>
              <w:bottom w:val="single" w:sz="4" w:space="0" w:color="000000"/>
              <w:right w:val="single" w:sz="4" w:space="0" w:color="000000"/>
            </w:tcBorders>
            <w:vAlign w:val="center"/>
          </w:tcPr>
          <w:p w14:paraId="48C89A3F" w14:textId="77777777" w:rsidR="00FE0FBF" w:rsidRPr="00B97A8E" w:rsidRDefault="00FE0FBF" w:rsidP="00264E34">
            <w:pPr>
              <w:widowControl w:val="0"/>
              <w:jc w:val="center"/>
              <w:rPr>
                <w:rFonts w:ascii="GHEA Grapalat" w:hAnsi="GHEA Grapalat" w:cs="Sylfaen"/>
                <w:sz w:val="18"/>
                <w:szCs w:val="20"/>
              </w:rPr>
            </w:pPr>
          </w:p>
        </w:tc>
      </w:tr>
    </w:tbl>
    <w:p w14:paraId="65AA262A" w14:textId="77777777" w:rsidR="00FE0FBF" w:rsidRPr="00B97A8E" w:rsidRDefault="00FE0FBF" w:rsidP="00FE0FBF">
      <w:pPr>
        <w:widowControl w:val="0"/>
        <w:ind w:firstLine="567"/>
        <w:jc w:val="both"/>
        <w:rPr>
          <w:rFonts w:ascii="GHEA Grapalat" w:hAnsi="GHEA Grapalat" w:cs="Sylfaen"/>
          <w:sz w:val="22"/>
        </w:rPr>
      </w:pPr>
      <w:r w:rsidRPr="00B97A8E">
        <w:rPr>
          <w:rFonts w:ascii="GHEA Grapalat" w:hAnsi="GHEA Grapalat"/>
          <w:sz w:val="22"/>
        </w:rPr>
        <w:t>Настоящий акт составлен в 2 экземплярах, каждой из сторон предоставляется по одному экземпляру.</w:t>
      </w:r>
    </w:p>
    <w:p w14:paraId="4B870275" w14:textId="77777777" w:rsidR="00FE0FBF" w:rsidRPr="00B97A8E" w:rsidRDefault="00FE0FBF" w:rsidP="00FE0FBF">
      <w:pPr>
        <w:rPr>
          <w:rFonts w:ascii="GHEA Grapalat" w:hAnsi="GHEA Grapalat"/>
          <w:sz w:val="22"/>
        </w:rPr>
      </w:pPr>
      <w:r w:rsidRPr="00B97A8E">
        <w:rPr>
          <w:rFonts w:ascii="GHEA Grapalat" w:hAnsi="GHEA Grapalat"/>
          <w:sz w:val="22"/>
        </w:rPr>
        <w:t xml:space="preserve">                                                       </w:t>
      </w:r>
    </w:p>
    <w:p w14:paraId="15761D3F" w14:textId="77777777" w:rsidR="00FE0FBF" w:rsidRPr="00B97A8E" w:rsidRDefault="00FE0FBF" w:rsidP="00FE0FBF">
      <w:pPr>
        <w:rPr>
          <w:rFonts w:ascii="GHEA Grapalat" w:hAnsi="GHEA Grapalat"/>
          <w:sz w:val="22"/>
          <w:lang w:val="en-US"/>
        </w:rPr>
      </w:pPr>
      <w:r w:rsidRPr="00B97A8E">
        <w:rPr>
          <w:rFonts w:ascii="GHEA Grapalat" w:hAnsi="GHEA Grapalat"/>
          <w:sz w:val="22"/>
        </w:rPr>
        <w:t xml:space="preserve">                                                          СТОРОНЫ</w:t>
      </w:r>
    </w:p>
    <w:p w14:paraId="6F4CAC16" w14:textId="77777777" w:rsidR="00FE0FBF" w:rsidRPr="00B97A8E" w:rsidRDefault="00FE0FBF" w:rsidP="00FE0FBF">
      <w:pPr>
        <w:widowControl w:val="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B97A8E" w:rsidRPr="00B97A8E" w14:paraId="71B5D2EA" w14:textId="77777777" w:rsidTr="00264E34">
        <w:tc>
          <w:tcPr>
            <w:tcW w:w="4450" w:type="dxa"/>
          </w:tcPr>
          <w:p w14:paraId="6B72BCA7" w14:textId="77777777" w:rsidR="00FE0FBF" w:rsidRPr="00B97A8E" w:rsidRDefault="00FE0FBF" w:rsidP="00264E34">
            <w:pPr>
              <w:widowControl w:val="0"/>
              <w:tabs>
                <w:tab w:val="left" w:pos="360"/>
                <w:tab w:val="left" w:pos="540"/>
              </w:tabs>
              <w:jc w:val="center"/>
              <w:rPr>
                <w:rFonts w:ascii="GHEA Grapalat" w:hAnsi="GHEA Grapalat" w:cs="Sylfaen"/>
                <w:b/>
                <w:bCs/>
                <w:sz w:val="22"/>
              </w:rPr>
            </w:pPr>
            <w:r w:rsidRPr="00B97A8E">
              <w:rPr>
                <w:rFonts w:ascii="GHEA Grapalat" w:hAnsi="GHEA Grapalat"/>
                <w:b/>
                <w:sz w:val="22"/>
              </w:rPr>
              <w:t>Передал</w:t>
            </w:r>
          </w:p>
        </w:tc>
        <w:tc>
          <w:tcPr>
            <w:tcW w:w="4836" w:type="dxa"/>
          </w:tcPr>
          <w:p w14:paraId="2BBC4BD4" w14:textId="77777777" w:rsidR="00FE0FBF" w:rsidRPr="00B97A8E" w:rsidRDefault="00FE0FBF" w:rsidP="00264E34">
            <w:pPr>
              <w:widowControl w:val="0"/>
              <w:tabs>
                <w:tab w:val="left" w:pos="360"/>
                <w:tab w:val="left" w:pos="540"/>
              </w:tabs>
              <w:jc w:val="center"/>
              <w:rPr>
                <w:rFonts w:ascii="GHEA Grapalat" w:hAnsi="GHEA Grapalat" w:cs="Sylfaen"/>
                <w:b/>
                <w:bCs/>
                <w:sz w:val="22"/>
              </w:rPr>
            </w:pPr>
            <w:r w:rsidRPr="00B97A8E">
              <w:rPr>
                <w:rFonts w:ascii="GHEA Grapalat" w:hAnsi="GHEA Grapalat"/>
                <w:b/>
                <w:sz w:val="22"/>
              </w:rPr>
              <w:t>Принял</w:t>
            </w:r>
          </w:p>
        </w:tc>
      </w:tr>
    </w:tbl>
    <w:p w14:paraId="67693F1C" w14:textId="77777777" w:rsidR="00FE0FBF" w:rsidRPr="00B97A8E" w:rsidRDefault="00FE0FBF" w:rsidP="00FE0FBF">
      <w:pPr>
        <w:widowControl w:val="0"/>
        <w:tabs>
          <w:tab w:val="left" w:pos="360"/>
          <w:tab w:val="left" w:pos="540"/>
        </w:tabs>
        <w:jc w:val="right"/>
        <w:rPr>
          <w:rFonts w:ascii="GHEA Grapalat" w:hAnsi="GHEA Grapalat" w:cs="Sylfaen"/>
          <w:sz w:val="22"/>
        </w:rPr>
      </w:pPr>
      <w:r w:rsidRPr="00B97A8E">
        <w:rPr>
          <w:rFonts w:ascii="GHEA Grapalat" w:hAnsi="GHEA Grapalat"/>
          <w:sz w:val="22"/>
        </w:rPr>
        <w:t>представитель, спроектировавший заявку:</w:t>
      </w:r>
    </w:p>
    <w:p w14:paraId="4BA708C9" w14:textId="77777777" w:rsidR="00FE0FBF" w:rsidRPr="00B97A8E" w:rsidRDefault="00FE0FBF" w:rsidP="00FE0FBF">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97A8E" w:rsidRPr="00B97A8E" w14:paraId="7EE15698" w14:textId="77777777" w:rsidTr="00264E34">
        <w:trPr>
          <w:tblCellSpacing w:w="7" w:type="dxa"/>
          <w:jc w:val="center"/>
        </w:trPr>
        <w:tc>
          <w:tcPr>
            <w:tcW w:w="0" w:type="auto"/>
            <w:vAlign w:val="center"/>
          </w:tcPr>
          <w:p w14:paraId="6208EB46" w14:textId="77777777" w:rsidR="00FE0FBF" w:rsidRPr="00B97A8E" w:rsidRDefault="00FE0FBF" w:rsidP="00264E34">
            <w:pPr>
              <w:widowControl w:val="0"/>
              <w:jc w:val="center"/>
              <w:rPr>
                <w:rFonts w:ascii="GHEA Grapalat" w:hAnsi="GHEA Grapalat" w:cs="GHEA Grapalat"/>
                <w:sz w:val="22"/>
              </w:rPr>
            </w:pPr>
            <w:r w:rsidRPr="00B97A8E">
              <w:rPr>
                <w:rFonts w:ascii="GHEA Grapalat" w:hAnsi="GHEA Grapalat"/>
                <w:sz w:val="22"/>
              </w:rPr>
              <w:t xml:space="preserve">___________________________ </w:t>
            </w:r>
          </w:p>
          <w:p w14:paraId="0B36B79F" w14:textId="77777777" w:rsidR="00FE0FBF" w:rsidRPr="00B97A8E" w:rsidRDefault="00FE0FBF" w:rsidP="00264E34">
            <w:pPr>
              <w:widowControl w:val="0"/>
              <w:jc w:val="center"/>
              <w:rPr>
                <w:rFonts w:ascii="GHEA Grapalat" w:hAnsi="GHEA Grapalat" w:cs="GHEA Grapalat"/>
                <w:sz w:val="22"/>
                <w:vertAlign w:val="superscript"/>
              </w:rPr>
            </w:pPr>
            <w:r w:rsidRPr="00B97A8E">
              <w:rPr>
                <w:rFonts w:ascii="GHEA Grapalat" w:hAnsi="GHEA Grapalat"/>
                <w:sz w:val="22"/>
                <w:vertAlign w:val="superscript"/>
              </w:rPr>
              <w:t>фамилия, имя</w:t>
            </w:r>
          </w:p>
        </w:tc>
        <w:tc>
          <w:tcPr>
            <w:tcW w:w="0" w:type="auto"/>
            <w:vAlign w:val="center"/>
          </w:tcPr>
          <w:p w14:paraId="4D2F0469" w14:textId="77777777" w:rsidR="00FE0FBF" w:rsidRPr="00B97A8E" w:rsidRDefault="00FE0FBF" w:rsidP="00264E34">
            <w:pPr>
              <w:widowControl w:val="0"/>
              <w:jc w:val="center"/>
              <w:rPr>
                <w:rFonts w:ascii="GHEA Grapalat" w:hAnsi="GHEA Grapalat" w:cs="GHEA Grapalat"/>
                <w:sz w:val="22"/>
              </w:rPr>
            </w:pPr>
            <w:r w:rsidRPr="00B97A8E">
              <w:rPr>
                <w:rFonts w:ascii="GHEA Grapalat" w:hAnsi="GHEA Grapalat"/>
                <w:sz w:val="22"/>
              </w:rPr>
              <w:t>___________________________</w:t>
            </w:r>
          </w:p>
          <w:p w14:paraId="1FC90C15" w14:textId="77777777" w:rsidR="00FE0FBF" w:rsidRPr="00B97A8E" w:rsidRDefault="00FE0FBF" w:rsidP="00264E34">
            <w:pPr>
              <w:widowControl w:val="0"/>
              <w:jc w:val="center"/>
              <w:rPr>
                <w:rFonts w:ascii="GHEA Grapalat" w:hAnsi="GHEA Grapalat" w:cs="GHEA Grapalat"/>
                <w:sz w:val="22"/>
                <w:vertAlign w:val="superscript"/>
              </w:rPr>
            </w:pPr>
            <w:r w:rsidRPr="00B97A8E">
              <w:rPr>
                <w:rFonts w:ascii="GHEA Grapalat" w:hAnsi="GHEA Grapalat"/>
                <w:sz w:val="22"/>
                <w:vertAlign w:val="superscript"/>
              </w:rPr>
              <w:t>фамилия, имя</w:t>
            </w:r>
          </w:p>
        </w:tc>
      </w:tr>
      <w:tr w:rsidR="00FE0FBF" w:rsidRPr="00B97A8E" w14:paraId="180F1663" w14:textId="77777777" w:rsidTr="00264E34">
        <w:trPr>
          <w:tblCellSpacing w:w="7" w:type="dxa"/>
          <w:jc w:val="center"/>
        </w:trPr>
        <w:tc>
          <w:tcPr>
            <w:tcW w:w="0" w:type="auto"/>
            <w:vAlign w:val="center"/>
          </w:tcPr>
          <w:p w14:paraId="25C404AC" w14:textId="77777777" w:rsidR="00FE0FBF" w:rsidRPr="00B97A8E" w:rsidRDefault="00FE0FBF" w:rsidP="00264E34">
            <w:pPr>
              <w:widowControl w:val="0"/>
              <w:jc w:val="center"/>
              <w:rPr>
                <w:rFonts w:ascii="GHEA Grapalat" w:hAnsi="GHEA Grapalat" w:cs="GHEA Grapalat"/>
                <w:sz w:val="22"/>
              </w:rPr>
            </w:pPr>
            <w:r w:rsidRPr="00B97A8E">
              <w:rPr>
                <w:rFonts w:ascii="GHEA Grapalat" w:hAnsi="GHEA Grapalat"/>
                <w:sz w:val="22"/>
              </w:rPr>
              <w:t xml:space="preserve">___________________________ </w:t>
            </w:r>
          </w:p>
          <w:p w14:paraId="6BF41346" w14:textId="77777777" w:rsidR="00FE0FBF" w:rsidRPr="00B97A8E" w:rsidRDefault="00FE0FBF" w:rsidP="00264E34">
            <w:pPr>
              <w:widowControl w:val="0"/>
              <w:jc w:val="center"/>
              <w:rPr>
                <w:rFonts w:ascii="GHEA Grapalat" w:hAnsi="GHEA Grapalat" w:cs="GHEA Grapalat"/>
                <w:sz w:val="22"/>
                <w:vertAlign w:val="superscript"/>
              </w:rPr>
            </w:pPr>
            <w:r w:rsidRPr="00B97A8E">
              <w:rPr>
                <w:rFonts w:ascii="GHEA Grapalat" w:hAnsi="GHEA Grapalat"/>
                <w:sz w:val="22"/>
                <w:vertAlign w:val="superscript"/>
              </w:rPr>
              <w:t>подпись</w:t>
            </w:r>
          </w:p>
        </w:tc>
        <w:tc>
          <w:tcPr>
            <w:tcW w:w="0" w:type="auto"/>
            <w:vAlign w:val="center"/>
          </w:tcPr>
          <w:p w14:paraId="0D9447A3" w14:textId="77777777" w:rsidR="00FE0FBF" w:rsidRPr="00B97A8E" w:rsidRDefault="00FE0FBF" w:rsidP="00264E34">
            <w:pPr>
              <w:widowControl w:val="0"/>
              <w:jc w:val="center"/>
              <w:rPr>
                <w:rFonts w:ascii="GHEA Grapalat" w:hAnsi="GHEA Grapalat" w:cs="GHEA Grapalat"/>
                <w:sz w:val="22"/>
              </w:rPr>
            </w:pPr>
            <w:r w:rsidRPr="00B97A8E">
              <w:rPr>
                <w:rFonts w:ascii="GHEA Grapalat" w:hAnsi="GHEA Grapalat"/>
                <w:sz w:val="22"/>
              </w:rPr>
              <w:t>___________________________</w:t>
            </w:r>
          </w:p>
          <w:p w14:paraId="0C8CFE93" w14:textId="77777777" w:rsidR="00FE0FBF" w:rsidRPr="00B97A8E" w:rsidRDefault="00FE0FBF" w:rsidP="00264E34">
            <w:pPr>
              <w:widowControl w:val="0"/>
              <w:jc w:val="center"/>
              <w:rPr>
                <w:rFonts w:ascii="GHEA Grapalat" w:hAnsi="GHEA Grapalat" w:cs="GHEA Grapalat"/>
                <w:sz w:val="22"/>
                <w:vertAlign w:val="superscript"/>
              </w:rPr>
            </w:pPr>
            <w:r w:rsidRPr="00B97A8E">
              <w:rPr>
                <w:rFonts w:ascii="GHEA Grapalat" w:hAnsi="GHEA Grapalat"/>
                <w:sz w:val="22"/>
                <w:vertAlign w:val="superscript"/>
              </w:rPr>
              <w:t>подпись</w:t>
            </w:r>
          </w:p>
        </w:tc>
      </w:tr>
    </w:tbl>
    <w:p w14:paraId="15DA844C" w14:textId="77777777" w:rsidR="00FE0FBF" w:rsidRPr="00B97A8E" w:rsidRDefault="00FE0FBF" w:rsidP="00FE0FBF">
      <w:pPr>
        <w:widowControl w:val="0"/>
        <w:ind w:left="-142" w:firstLine="142"/>
        <w:jc w:val="center"/>
        <w:rPr>
          <w:rFonts w:ascii="GHEA Grapalat" w:hAnsi="GHEA Grapalat" w:cs="Sylfaen"/>
          <w:b/>
          <w:sz w:val="22"/>
        </w:rPr>
      </w:pPr>
    </w:p>
    <w:p w14:paraId="47D1E963" w14:textId="60E0005D" w:rsidR="00FE0FBF" w:rsidRPr="00B97A8E" w:rsidRDefault="00FE0FBF">
      <w:pPr>
        <w:rPr>
          <w:rFonts w:ascii="GHEA Grapalat" w:hAnsi="GHEA Grapalat" w:cs="Sylfaen"/>
          <w:b/>
        </w:rPr>
      </w:pPr>
      <w:r w:rsidRPr="00B97A8E">
        <w:rPr>
          <w:rFonts w:ascii="GHEA Grapalat" w:hAnsi="GHEA Grapalat" w:cs="Sylfaen"/>
          <w:b/>
        </w:rPr>
        <w:br w:type="page"/>
      </w:r>
    </w:p>
    <w:p w14:paraId="69008470" w14:textId="77777777" w:rsidR="00FE0FBF" w:rsidRPr="00B97A8E" w:rsidRDefault="00FE0FBF" w:rsidP="00FE0FBF">
      <w:pPr>
        <w:widowControl w:val="0"/>
        <w:jc w:val="right"/>
        <w:rPr>
          <w:rFonts w:ascii="GHEA Grapalat" w:hAnsi="GHEA Grapalat" w:cs="Sylfaen"/>
          <w:i/>
        </w:rPr>
      </w:pPr>
      <w:r w:rsidRPr="00B97A8E">
        <w:rPr>
          <w:rFonts w:ascii="GHEA Grapalat" w:hAnsi="GHEA Grapalat"/>
          <w:i/>
        </w:rPr>
        <w:lastRenderedPageBreak/>
        <w:t>Приложение № 4</w:t>
      </w:r>
    </w:p>
    <w:p w14:paraId="53E5A3A4" w14:textId="118ED17A" w:rsidR="00FE0FBF" w:rsidRPr="00B97A8E" w:rsidRDefault="00FE0FBF" w:rsidP="00FE0FBF">
      <w:pPr>
        <w:widowControl w:val="0"/>
        <w:jc w:val="right"/>
        <w:rPr>
          <w:rFonts w:ascii="GHEA Grapalat" w:hAnsi="GHEA Grapalat" w:cs="Sylfaen"/>
          <w:i/>
        </w:rPr>
      </w:pPr>
      <w:r w:rsidRPr="00B97A8E">
        <w:rPr>
          <w:rFonts w:ascii="GHEA Grapalat" w:hAnsi="GHEA Grapalat"/>
          <w:i/>
        </w:rPr>
        <w:t>к Договору под кодом</w:t>
      </w:r>
      <w:r w:rsidRPr="00B97A8E">
        <w:rPr>
          <w:rFonts w:ascii="GHEA Grapalat" w:hAnsi="GHEA Grapalat"/>
          <w:i/>
          <w:lang w:val="hy-AM"/>
        </w:rPr>
        <w:t xml:space="preserve"> </w:t>
      </w:r>
      <w:r w:rsidR="00287585" w:rsidRPr="00B97A8E">
        <w:rPr>
          <w:rFonts w:ascii="GHEA Grapalat" w:hAnsi="GHEA Grapalat"/>
          <w:i/>
          <w:sz w:val="22"/>
          <w:lang w:val="en-US"/>
        </w:rPr>
        <w:t>ԿՀԳԿ</w:t>
      </w:r>
      <w:r w:rsidR="00287585" w:rsidRPr="00B97A8E">
        <w:rPr>
          <w:rFonts w:ascii="GHEA Grapalat" w:hAnsi="GHEA Grapalat"/>
          <w:i/>
          <w:sz w:val="22"/>
        </w:rPr>
        <w:t>-</w:t>
      </w:r>
      <w:r w:rsidR="00287585" w:rsidRPr="00B97A8E">
        <w:rPr>
          <w:rFonts w:ascii="GHEA Grapalat" w:hAnsi="GHEA Grapalat"/>
          <w:i/>
          <w:sz w:val="22"/>
          <w:lang w:val="en-US"/>
        </w:rPr>
        <w:t>ԳՀԱՊՁԲ</w:t>
      </w:r>
      <w:r w:rsidR="00287585" w:rsidRPr="00B97A8E">
        <w:rPr>
          <w:rFonts w:ascii="GHEA Grapalat" w:hAnsi="GHEA Grapalat"/>
          <w:i/>
          <w:sz w:val="22"/>
        </w:rPr>
        <w:t>-25/22</w:t>
      </w:r>
      <w:r w:rsidRPr="00B97A8E">
        <w:rPr>
          <w:rFonts w:ascii="GHEA Grapalat" w:hAnsi="GHEA Grapalat"/>
          <w:i/>
        </w:rPr>
        <w:t xml:space="preserve"> </w:t>
      </w:r>
      <w:r w:rsidRPr="00B97A8E">
        <w:rPr>
          <w:rFonts w:ascii="GHEA Grapalat" w:hAnsi="GHEA Grapalat" w:cs="Sylfaen"/>
          <w:i/>
        </w:rPr>
        <w:br/>
      </w:r>
      <w:r w:rsidRPr="00B97A8E">
        <w:rPr>
          <w:rFonts w:ascii="GHEA Grapalat" w:hAnsi="GHEA Grapalat"/>
          <w:i/>
        </w:rPr>
        <w:t>заключенному "</w:t>
      </w:r>
      <w:r w:rsidRPr="00B97A8E">
        <w:rPr>
          <w:rFonts w:ascii="GHEA Grapalat" w:hAnsi="GHEA Grapalat"/>
          <w:i/>
        </w:rPr>
        <w:tab/>
        <w:t xml:space="preserve"> "</w:t>
      </w:r>
      <w:r w:rsidRPr="00B97A8E">
        <w:rPr>
          <w:rFonts w:ascii="GHEA Grapalat" w:hAnsi="GHEA Grapalat"/>
          <w:i/>
        </w:rPr>
        <w:tab/>
        <w:t>2</w:t>
      </w:r>
      <w:r w:rsidR="008F2F58" w:rsidRPr="00B97A8E">
        <w:rPr>
          <w:rFonts w:ascii="GHEA Grapalat" w:hAnsi="GHEA Grapalat"/>
          <w:i/>
        </w:rPr>
        <w:t>025</w:t>
      </w:r>
      <w:r w:rsidRPr="00B97A8E">
        <w:rPr>
          <w:rFonts w:ascii="GHEA Grapalat" w:hAnsi="GHEA Grapalat"/>
          <w:i/>
        </w:rPr>
        <w:t>г.</w:t>
      </w:r>
    </w:p>
    <w:p w14:paraId="2BC3AB16" w14:textId="7784698B" w:rsidR="00FE0FBF" w:rsidRPr="00B97A8E" w:rsidRDefault="00FE0FBF" w:rsidP="00FE0FBF">
      <w:pPr>
        <w:jc w:val="center"/>
        <w:rPr>
          <w:rFonts w:ascii="GHEA Grapalat" w:hAnsi="GHEA Grapalat" w:cs="GHEA Grapalat"/>
        </w:rPr>
      </w:pPr>
    </w:p>
    <w:p w14:paraId="2DD1E159" w14:textId="77777777" w:rsidR="00155484" w:rsidRPr="00B97A8E" w:rsidRDefault="00155484" w:rsidP="00FE0FBF">
      <w:pPr>
        <w:jc w:val="center"/>
        <w:rPr>
          <w:ins w:id="28" w:author="Inesa Kocharyan" w:date="2025-02-07T10:36:00Z"/>
          <w:rFonts w:ascii="GHEA Grapalat" w:hAnsi="GHEA Grapalat" w:cs="GHEA Grapalat"/>
        </w:rPr>
      </w:pPr>
    </w:p>
    <w:p w14:paraId="0C874309" w14:textId="77777777" w:rsidR="00FE0FBF" w:rsidRPr="00B97A8E" w:rsidRDefault="00FE0FBF" w:rsidP="00FE0FBF">
      <w:pPr>
        <w:jc w:val="center"/>
        <w:rPr>
          <w:rFonts w:ascii="GHEA Grapalat" w:hAnsi="GHEA Grapalat" w:cs="GHEA Grapalat"/>
        </w:rPr>
      </w:pPr>
      <w:r w:rsidRPr="00B97A8E">
        <w:rPr>
          <w:rFonts w:ascii="GHEA Grapalat" w:hAnsi="GHEA Grapalat" w:cs="GHEA Grapalat"/>
        </w:rPr>
        <w:t>УВЕДОМЛЕНИЕ</w:t>
      </w:r>
    </w:p>
    <w:p w14:paraId="3C237428" w14:textId="77777777" w:rsidR="00FE0FBF" w:rsidRPr="00B97A8E" w:rsidRDefault="00FE0FBF" w:rsidP="00FE0FBF">
      <w:pPr>
        <w:jc w:val="center"/>
        <w:rPr>
          <w:rFonts w:ascii="GHEA Grapalat" w:hAnsi="GHEA Grapalat" w:cs="GHEA Grapalat"/>
          <w:lang w:val="hy-AM"/>
        </w:rPr>
      </w:pPr>
    </w:p>
    <w:p w14:paraId="372BEBBD" w14:textId="77777777" w:rsidR="00FE0FBF" w:rsidRPr="00B97A8E" w:rsidRDefault="00FE0FBF" w:rsidP="00FE0FBF">
      <w:pPr>
        <w:ind w:firstLine="270"/>
        <w:rPr>
          <w:rFonts w:ascii="GHEA Grapalat" w:hAnsi="GHEA Grapalat" w:cs="Arial"/>
          <w:sz w:val="20"/>
          <w:szCs w:val="20"/>
          <w:lang w:val="es-ES"/>
        </w:rPr>
      </w:pPr>
      <w:r w:rsidRPr="00B97A8E">
        <w:rPr>
          <w:rFonts w:ascii="GHEA Grapalat" w:hAnsi="GHEA Grapalat"/>
          <w:u w:val="single"/>
          <w:lang w:val="es-ES"/>
        </w:rPr>
        <w:tab/>
      </w:r>
      <w:r w:rsidRPr="00B97A8E">
        <w:rPr>
          <w:rFonts w:ascii="GHEA Grapalat" w:hAnsi="GHEA Grapalat"/>
          <w:u w:val="single"/>
          <w:lang w:val="es-ES"/>
        </w:rPr>
        <w:tab/>
        <w:t xml:space="preserve">                                       </w:t>
      </w:r>
      <w:r w:rsidRPr="00B97A8E">
        <w:rPr>
          <w:rFonts w:ascii="GHEA Grapalat" w:hAnsi="GHEA Grapalat"/>
          <w:u w:val="single"/>
          <w:lang w:val="es-ES"/>
        </w:rPr>
        <w:tab/>
      </w:r>
      <w:r w:rsidRPr="00B97A8E">
        <w:rPr>
          <w:rFonts w:ascii="GHEA Grapalat" w:hAnsi="GHEA Grapalat"/>
          <w:u w:val="single"/>
          <w:lang w:val="es-ES"/>
        </w:rPr>
        <w:tab/>
        <w:t xml:space="preserve">       </w:t>
      </w:r>
      <w:r w:rsidRPr="00B97A8E">
        <w:rPr>
          <w:rFonts w:ascii="GHEA Grapalat" w:hAnsi="GHEA Grapalat"/>
          <w:lang w:val="es-ES"/>
        </w:rPr>
        <w:t xml:space="preserve"> </w:t>
      </w:r>
      <w:r w:rsidRPr="00B97A8E">
        <w:rPr>
          <w:rFonts w:ascii="GHEA Grapalat" w:hAnsi="GHEA Grapalat"/>
        </w:rPr>
        <w:t>з</w:t>
      </w:r>
      <w:r w:rsidRPr="00B97A8E">
        <w:rPr>
          <w:rFonts w:ascii="GHEA Grapalat" w:hAnsi="GHEA Grapalat" w:cs="Sylfaen"/>
          <w:sz w:val="20"/>
          <w:szCs w:val="20"/>
        </w:rPr>
        <w:t>аявляет, что</w:t>
      </w:r>
      <w:r w:rsidRPr="00B97A8E">
        <w:rPr>
          <w:rFonts w:ascii="GHEA Grapalat" w:hAnsi="GHEA Grapalat" w:cs="Arial"/>
          <w:sz w:val="20"/>
          <w:szCs w:val="20"/>
        </w:rPr>
        <w:t>:</w:t>
      </w:r>
      <w:r w:rsidRPr="00B97A8E">
        <w:rPr>
          <w:rFonts w:ascii="GHEA Grapalat" w:hAnsi="GHEA Grapalat" w:cs="Arial"/>
          <w:sz w:val="20"/>
          <w:szCs w:val="20"/>
          <w:lang w:val="es-ES"/>
        </w:rPr>
        <w:t xml:space="preserve">  </w:t>
      </w:r>
    </w:p>
    <w:p w14:paraId="2AFF76E5" w14:textId="77777777" w:rsidR="00FE0FBF" w:rsidRPr="00B97A8E" w:rsidRDefault="00FE0FBF" w:rsidP="00FE0FBF">
      <w:pPr>
        <w:ind w:firstLine="270"/>
        <w:rPr>
          <w:rFonts w:ascii="GHEA Grapalat" w:hAnsi="GHEA Grapalat" w:cs="Arial"/>
          <w:vertAlign w:val="superscript"/>
          <w:lang w:val="es-ES"/>
        </w:rPr>
      </w:pPr>
      <w:r w:rsidRPr="00B97A8E">
        <w:rPr>
          <w:rFonts w:ascii="GHEA Grapalat" w:hAnsi="GHEA Grapalat"/>
          <w:vertAlign w:val="superscript"/>
          <w:lang w:val="es-ES"/>
        </w:rPr>
        <w:tab/>
        <w:t xml:space="preserve">               </w:t>
      </w:r>
      <w:r w:rsidRPr="00B97A8E">
        <w:rPr>
          <w:rFonts w:ascii="GHEA Grapalat" w:hAnsi="GHEA Grapalat"/>
          <w:lang w:val="es-ES"/>
        </w:rPr>
        <w:t xml:space="preserve">     </w:t>
      </w:r>
      <w:r w:rsidRPr="00B97A8E">
        <w:rPr>
          <w:rFonts w:ascii="GHEA Grapalat" w:hAnsi="GHEA Grapalat" w:cs="Sylfaen"/>
          <w:vertAlign w:val="superscript"/>
        </w:rPr>
        <w:t>название</w:t>
      </w:r>
      <w:r w:rsidRPr="00B97A8E">
        <w:rPr>
          <w:rFonts w:ascii="GHEA Grapalat" w:hAnsi="GHEA Grapalat" w:cs="Sylfaen"/>
          <w:vertAlign w:val="superscript"/>
          <w:lang w:val="es-ES"/>
        </w:rPr>
        <w:t xml:space="preserve"> финансового агента</w:t>
      </w:r>
    </w:p>
    <w:p w14:paraId="258102BD" w14:textId="77777777" w:rsidR="00FE0FBF" w:rsidRPr="00B97A8E" w:rsidRDefault="00FE0FBF" w:rsidP="00FE0FBF">
      <w:pPr>
        <w:pStyle w:val="ListParagraph"/>
        <w:numPr>
          <w:ilvl w:val="0"/>
          <w:numId w:val="34"/>
        </w:numPr>
        <w:ind w:left="180" w:firstLine="540"/>
        <w:contextualSpacing/>
        <w:jc w:val="both"/>
        <w:rPr>
          <w:rFonts w:ascii="GHEA Grapalat" w:hAnsi="GHEA Grapalat"/>
          <w:u w:val="single"/>
          <w:lang w:val="es-ES"/>
        </w:rPr>
      </w:pPr>
      <w:r w:rsidRPr="00B97A8E">
        <w:rPr>
          <w:rFonts w:ascii="GHEA Grapalat" w:hAnsi="GHEA Grapalat"/>
          <w:sz w:val="20"/>
          <w:szCs w:val="20"/>
        </w:rPr>
        <w:t>В рамках заключенного между</w:t>
      </w:r>
      <w:r w:rsidRPr="00B97A8E">
        <w:rPr>
          <w:rFonts w:ascii="GHEA Grapalat" w:hAnsi="GHEA Grapalat"/>
        </w:rPr>
        <w:t xml:space="preserve">   --</w:t>
      </w:r>
      <w:r w:rsidRPr="00B97A8E">
        <w:rPr>
          <w:rFonts w:ascii="GHEA Grapalat" w:hAnsi="GHEA Grapalat" w:cs="Sylfaen"/>
          <w:vertAlign w:val="superscript"/>
        </w:rPr>
        <w:t xml:space="preserve"> название</w:t>
      </w:r>
      <w:r w:rsidRPr="00B97A8E">
        <w:rPr>
          <w:rFonts w:ascii="GHEA Grapalat" w:hAnsi="GHEA Grapalat" w:cs="Sylfaen"/>
          <w:vertAlign w:val="superscript"/>
          <w:lang w:val="es-ES"/>
        </w:rPr>
        <w:t xml:space="preserve"> </w:t>
      </w:r>
      <w:r w:rsidRPr="00B97A8E">
        <w:rPr>
          <w:rFonts w:ascii="GHEA Grapalat" w:hAnsi="GHEA Grapalat" w:cs="Sylfaen"/>
          <w:vertAlign w:val="superscript"/>
        </w:rPr>
        <w:t>покупателя</w:t>
      </w:r>
      <w:r w:rsidRPr="00B97A8E">
        <w:rPr>
          <w:rFonts w:ascii="GHEA Grapalat" w:hAnsi="GHEA Grapalat"/>
        </w:rPr>
        <w:t xml:space="preserve"> ---</w:t>
      </w:r>
      <w:r w:rsidRPr="00B97A8E">
        <w:rPr>
          <w:rFonts w:ascii="GHEA Grapalat" w:hAnsi="GHEA Grapalat"/>
          <w:lang w:val="hy-AM"/>
        </w:rPr>
        <w:t xml:space="preserve"> </w:t>
      </w:r>
      <w:r w:rsidRPr="00B97A8E">
        <w:rPr>
          <w:rFonts w:ascii="GHEA Grapalat" w:hAnsi="GHEA Grapalat"/>
          <w:sz w:val="20"/>
          <w:szCs w:val="20"/>
        </w:rPr>
        <w:t>- ом   и</w:t>
      </w:r>
      <w:r w:rsidRPr="00B97A8E">
        <w:rPr>
          <w:rFonts w:ascii="GHEA Grapalat" w:hAnsi="GHEA Grapalat"/>
        </w:rPr>
        <w:t xml:space="preserve"> ---</w:t>
      </w:r>
      <w:r w:rsidRPr="00B97A8E">
        <w:rPr>
          <w:rFonts w:ascii="GHEA Grapalat" w:hAnsi="GHEA Grapalat" w:cs="Sylfaen"/>
          <w:vertAlign w:val="superscript"/>
        </w:rPr>
        <w:t xml:space="preserve"> название</w:t>
      </w:r>
      <w:r w:rsidRPr="00B97A8E">
        <w:rPr>
          <w:rFonts w:ascii="GHEA Grapalat" w:hAnsi="GHEA Grapalat" w:cs="Sylfaen"/>
          <w:vertAlign w:val="superscript"/>
          <w:lang w:val="es-ES"/>
        </w:rPr>
        <w:t xml:space="preserve"> </w:t>
      </w:r>
      <w:r w:rsidRPr="00B97A8E">
        <w:rPr>
          <w:rFonts w:ascii="GHEA Grapalat" w:hAnsi="GHEA Grapalat" w:cs="Sylfaen"/>
          <w:vertAlign w:val="superscript"/>
        </w:rPr>
        <w:t>покупателя</w:t>
      </w:r>
      <w:r w:rsidRPr="00B97A8E">
        <w:rPr>
          <w:rFonts w:ascii="GHEA Grapalat" w:hAnsi="GHEA Grapalat"/>
        </w:rPr>
        <w:t xml:space="preserve"> –</w:t>
      </w:r>
      <w:r w:rsidRPr="00B97A8E">
        <w:rPr>
          <w:rFonts w:ascii="GHEA Grapalat" w:hAnsi="GHEA Grapalat"/>
          <w:sz w:val="20"/>
          <w:szCs w:val="20"/>
        </w:rPr>
        <w:t>ом</w:t>
      </w:r>
      <w:r w:rsidRPr="00B97A8E">
        <w:rPr>
          <w:rFonts w:ascii="GHEA Grapalat" w:hAnsi="GHEA Grapalat"/>
        </w:rPr>
        <w:t>.</w:t>
      </w:r>
    </w:p>
    <w:p w14:paraId="6152D471" w14:textId="77777777" w:rsidR="00FE0FBF" w:rsidRPr="00B97A8E" w:rsidRDefault="00FE0FBF" w:rsidP="00FE0FBF">
      <w:pPr>
        <w:ind w:firstLine="270"/>
        <w:rPr>
          <w:rFonts w:ascii="GHEA Grapalat" w:hAnsi="GHEA Grapalat" w:cs="Sylfaen"/>
          <w:vertAlign w:val="superscript"/>
        </w:rPr>
      </w:pPr>
      <w:r w:rsidRPr="00B97A8E">
        <w:rPr>
          <w:rFonts w:ascii="GHEA Grapalat" w:hAnsi="GHEA Grapalat" w:cs="Sylfaen"/>
          <w:sz w:val="20"/>
          <w:szCs w:val="20"/>
          <w:lang w:val="es-ES"/>
        </w:rPr>
        <w:t xml:space="preserve">   «--»</w:t>
      </w:r>
      <w:r w:rsidRPr="00B97A8E">
        <w:rPr>
          <w:rFonts w:ascii="GHEA Grapalat" w:hAnsi="GHEA Grapalat" w:cs="Sylfaen"/>
          <w:sz w:val="20"/>
          <w:szCs w:val="20"/>
        </w:rPr>
        <w:t xml:space="preserve"> </w:t>
      </w:r>
      <w:r w:rsidRPr="00B97A8E">
        <w:rPr>
          <w:rFonts w:ascii="GHEA Grapalat" w:hAnsi="GHEA Grapalat" w:cs="Sylfaen"/>
          <w:sz w:val="20"/>
          <w:szCs w:val="20"/>
          <w:lang w:val="es-ES"/>
        </w:rPr>
        <w:t>20</w:t>
      </w:r>
      <w:r w:rsidRPr="00B97A8E">
        <w:rPr>
          <w:rFonts w:ascii="GHEA Grapalat" w:hAnsi="GHEA Grapalat" w:cs="Sylfaen"/>
          <w:sz w:val="20"/>
          <w:szCs w:val="20"/>
        </w:rPr>
        <w:t>г</w:t>
      </w:r>
      <w:r w:rsidRPr="00B97A8E">
        <w:rPr>
          <w:rFonts w:ascii="GHEA Grapalat" w:hAnsi="GHEA Grapalat" w:cs="Sylfaen"/>
          <w:sz w:val="20"/>
          <w:szCs w:val="20"/>
          <w:lang w:val="es-ES"/>
        </w:rPr>
        <w:t>.</w:t>
      </w:r>
      <w:r w:rsidRPr="00B97A8E">
        <w:rPr>
          <w:rFonts w:ascii="GHEA Grapalat" w:hAnsi="GHEA Grapalat" w:cs="Sylfaen"/>
          <w:sz w:val="20"/>
          <w:szCs w:val="20"/>
        </w:rPr>
        <w:t xml:space="preserve">договора под кодом </w:t>
      </w:r>
      <w:r w:rsidRPr="00B97A8E">
        <w:rPr>
          <w:rFonts w:ascii="GHEA Grapalat" w:hAnsi="GHEA Grapalat" w:cs="Sylfaen"/>
          <w:sz w:val="20"/>
          <w:szCs w:val="20"/>
          <w:lang w:val="es-ES"/>
        </w:rPr>
        <w:t xml:space="preserve"> </w:t>
      </w:r>
      <w:r w:rsidRPr="00B97A8E">
        <w:rPr>
          <w:rFonts w:ascii="GHEA Grapalat" w:hAnsi="GHEA Grapalat"/>
          <w:i/>
          <w:sz w:val="20"/>
          <w:szCs w:val="20"/>
          <w:lang w:val="af-ZA"/>
        </w:rPr>
        <w:t>___</w:t>
      </w:r>
      <w:r w:rsidRPr="00B97A8E">
        <w:rPr>
          <w:rFonts w:ascii="GHEA Grapalat" w:hAnsi="GHEA Grapalat" w:cs="Arial"/>
          <w:i/>
          <w:sz w:val="20"/>
          <w:szCs w:val="20"/>
          <w:shd w:val="clear" w:color="auto" w:fill="FFFFFF"/>
          <w:lang w:val="hy-AM"/>
        </w:rPr>
        <w:t>«________»</w:t>
      </w:r>
      <w:r w:rsidRPr="00B97A8E">
        <w:rPr>
          <w:rFonts w:ascii="GHEA Grapalat" w:hAnsi="GHEA Grapalat"/>
          <w:i/>
          <w:sz w:val="20"/>
          <w:szCs w:val="20"/>
          <w:u w:val="single"/>
        </w:rPr>
        <w:t xml:space="preserve">__ </w:t>
      </w:r>
      <w:r w:rsidRPr="00B97A8E">
        <w:rPr>
          <w:rFonts w:ascii="GHEA Grapalat" w:hAnsi="GHEA Grapalat"/>
          <w:sz w:val="20"/>
          <w:szCs w:val="20"/>
        </w:rPr>
        <w:t>(</w:t>
      </w:r>
      <w:r w:rsidRPr="00B97A8E">
        <w:rPr>
          <w:rFonts w:ascii="GHEA Grapalat" w:hAnsi="GHEA Grapalat" w:cs="Sylfaen"/>
          <w:sz w:val="20"/>
          <w:szCs w:val="20"/>
        </w:rPr>
        <w:t>далее-Договор</w:t>
      </w:r>
      <w:r w:rsidRPr="00B97A8E">
        <w:rPr>
          <w:rFonts w:ascii="GHEA Grapalat" w:hAnsi="GHEA Grapalat" w:cs="Sylfaen"/>
          <w:sz w:val="20"/>
          <w:szCs w:val="20"/>
          <w:lang w:val="es-ES"/>
        </w:rPr>
        <w:t>)</w:t>
      </w:r>
      <w:r w:rsidRPr="00B97A8E">
        <w:rPr>
          <w:rFonts w:ascii="GHEA Grapalat" w:hAnsi="GHEA Grapalat" w:cs="Sylfaen"/>
          <w:sz w:val="20"/>
          <w:szCs w:val="20"/>
        </w:rPr>
        <w:t xml:space="preserve">, между мной </w:t>
      </w:r>
      <w:r w:rsidRPr="00B97A8E">
        <w:rPr>
          <w:rFonts w:ascii="GHEA Grapalat" w:hAnsi="GHEA Grapalat" w:cs="Sylfaen"/>
          <w:sz w:val="20"/>
          <w:szCs w:val="20"/>
          <w:lang w:val="hy-AM"/>
        </w:rPr>
        <w:t xml:space="preserve"> </w:t>
      </w:r>
      <w:r w:rsidRPr="00B97A8E">
        <w:rPr>
          <w:rFonts w:ascii="GHEA Grapalat" w:hAnsi="GHEA Grapalat" w:cs="Sylfaen"/>
          <w:sz w:val="20"/>
          <w:szCs w:val="20"/>
        </w:rPr>
        <w:t>и ---</w:t>
      </w:r>
      <w:r w:rsidRPr="00B97A8E">
        <w:rPr>
          <w:rFonts w:ascii="GHEA Grapalat" w:hAnsi="GHEA Grapalat" w:cs="Sylfaen"/>
          <w:vertAlign w:val="superscript"/>
        </w:rPr>
        <w:t>название</w:t>
      </w:r>
      <w:r w:rsidRPr="00B97A8E">
        <w:rPr>
          <w:rFonts w:ascii="GHEA Grapalat" w:hAnsi="GHEA Grapalat" w:cs="Sylfaen"/>
          <w:vertAlign w:val="superscript"/>
          <w:lang w:val="es-ES"/>
        </w:rPr>
        <w:t xml:space="preserve"> </w:t>
      </w:r>
      <w:r w:rsidRPr="00B97A8E">
        <w:rPr>
          <w:rFonts w:ascii="GHEA Grapalat" w:hAnsi="GHEA Grapalat" w:cs="Sylfaen"/>
          <w:vertAlign w:val="superscript"/>
        </w:rPr>
        <w:t>продавца</w:t>
      </w:r>
      <w:r w:rsidRPr="00B97A8E">
        <w:rPr>
          <w:rFonts w:ascii="GHEA Grapalat" w:hAnsi="GHEA Grapalat" w:cs="Sylfaen"/>
          <w:sz w:val="20"/>
          <w:szCs w:val="20"/>
        </w:rPr>
        <w:t xml:space="preserve"> ----- - ом</w:t>
      </w:r>
    </w:p>
    <w:p w14:paraId="41ACCD57" w14:textId="77777777" w:rsidR="00FE0FBF" w:rsidRPr="00B97A8E" w:rsidRDefault="00FE0FBF" w:rsidP="00FE0FBF">
      <w:pPr>
        <w:ind w:firstLine="270"/>
        <w:jc w:val="center"/>
        <w:rPr>
          <w:rFonts w:ascii="GHEA Grapalat" w:hAnsi="GHEA Grapalat" w:cs="Sylfaen"/>
          <w:sz w:val="20"/>
          <w:szCs w:val="20"/>
          <w:lang w:val="es-ES"/>
        </w:rPr>
      </w:pPr>
      <w:r w:rsidRPr="00B97A8E">
        <w:rPr>
          <w:rFonts w:ascii="GHEA Grapalat" w:hAnsi="GHEA Grapalat" w:cs="Sylfaen"/>
          <w:sz w:val="20"/>
          <w:szCs w:val="20"/>
          <w:lang w:val="es-ES"/>
        </w:rPr>
        <w:t xml:space="preserve">«--»   20  </w:t>
      </w:r>
      <w:r w:rsidRPr="00B97A8E">
        <w:rPr>
          <w:rFonts w:ascii="GHEA Grapalat" w:hAnsi="GHEA Grapalat" w:cs="Sylfaen"/>
          <w:sz w:val="20"/>
          <w:szCs w:val="20"/>
        </w:rPr>
        <w:t xml:space="preserve">года </w:t>
      </w:r>
      <w:r w:rsidRPr="00B97A8E">
        <w:rPr>
          <w:rFonts w:ascii="GHEA Grapalat" w:hAnsi="GHEA Grapalat" w:cs="Sylfaen"/>
          <w:sz w:val="20"/>
          <w:szCs w:val="20"/>
          <w:lang w:val="es-ES"/>
        </w:rPr>
        <w:t xml:space="preserve"> </w:t>
      </w:r>
      <w:r w:rsidRPr="00B97A8E">
        <w:rPr>
          <w:rFonts w:ascii="GHEA Grapalat" w:hAnsi="GHEA Grapalat"/>
          <w:sz w:val="20"/>
          <w:szCs w:val="20"/>
        </w:rPr>
        <w:t>заключен</w:t>
      </w:r>
      <w:r w:rsidRPr="00B97A8E">
        <w:rPr>
          <w:rFonts w:ascii="GHEA Grapalat" w:hAnsi="GHEA Grapalat" w:cs="Sylfaen"/>
          <w:sz w:val="20"/>
          <w:szCs w:val="20"/>
          <w:lang w:val="es-ES"/>
        </w:rPr>
        <w:t xml:space="preserve"> </w:t>
      </w:r>
      <w:r w:rsidRPr="00B97A8E">
        <w:rPr>
          <w:rFonts w:ascii="GHEA Grapalat" w:hAnsi="GHEA Grapalat" w:cs="Sylfaen"/>
          <w:sz w:val="20"/>
          <w:szCs w:val="20"/>
        </w:rPr>
        <w:t xml:space="preserve">договор факторинга под кодом </w:t>
      </w:r>
      <w:r w:rsidRPr="00B97A8E">
        <w:rPr>
          <w:rFonts w:ascii="GHEA Grapalat" w:hAnsi="GHEA Grapalat"/>
          <w:lang w:val="es-ES"/>
        </w:rPr>
        <w:t>«</w:t>
      </w:r>
      <w:r w:rsidRPr="00B97A8E">
        <w:rPr>
          <w:rFonts w:ascii="GHEA Grapalat" w:hAnsi="GHEA Grapalat"/>
          <w:sz w:val="20"/>
          <w:szCs w:val="20"/>
          <w:lang w:val="es-ES"/>
        </w:rPr>
        <w:t>---</w:t>
      </w:r>
      <w:r w:rsidRPr="00B97A8E">
        <w:rPr>
          <w:rFonts w:ascii="GHEA Grapalat" w:hAnsi="GHEA Grapalat" w:cs="Sylfaen"/>
          <w:sz w:val="20"/>
          <w:szCs w:val="20"/>
          <w:lang w:val="es-ES"/>
        </w:rPr>
        <w:t>------------------</w:t>
      </w:r>
      <w:r w:rsidRPr="00B97A8E">
        <w:rPr>
          <w:rFonts w:ascii="GHEA Grapalat" w:hAnsi="GHEA Grapalat"/>
          <w:lang w:val="es-ES"/>
        </w:rPr>
        <w:t>»</w:t>
      </w:r>
      <w:r w:rsidRPr="00B97A8E">
        <w:rPr>
          <w:rFonts w:ascii="GHEA Grapalat" w:hAnsi="GHEA Grapalat"/>
        </w:rPr>
        <w:t>.</w:t>
      </w:r>
    </w:p>
    <w:p w14:paraId="1D4E57BA" w14:textId="77777777" w:rsidR="00FE0FBF" w:rsidRPr="00B97A8E" w:rsidRDefault="00FE0FBF" w:rsidP="00FE0FBF">
      <w:pPr>
        <w:ind w:firstLine="270"/>
        <w:rPr>
          <w:rFonts w:ascii="GHEA Grapalat" w:hAnsi="GHEA Grapalat" w:cs="Sylfaen"/>
          <w:sz w:val="20"/>
          <w:szCs w:val="20"/>
          <w:lang w:val="es-ES"/>
        </w:rPr>
      </w:pPr>
    </w:p>
    <w:p w14:paraId="61883B3B" w14:textId="77777777" w:rsidR="00FE0FBF" w:rsidRPr="00B97A8E" w:rsidRDefault="00FE0FBF" w:rsidP="00FE0FBF">
      <w:pPr>
        <w:pStyle w:val="ListParagraph"/>
        <w:numPr>
          <w:ilvl w:val="0"/>
          <w:numId w:val="34"/>
        </w:numPr>
        <w:ind w:firstLine="270"/>
        <w:contextualSpacing/>
        <w:jc w:val="both"/>
        <w:rPr>
          <w:rFonts w:ascii="GHEA Grapalat" w:hAnsi="GHEA Grapalat" w:cs="Sylfaen"/>
          <w:sz w:val="20"/>
          <w:szCs w:val="20"/>
        </w:rPr>
      </w:pPr>
      <w:r w:rsidRPr="00B97A8E">
        <w:rPr>
          <w:rFonts w:ascii="GHEA Grapalat" w:hAnsi="GHEA Grapalat" w:cs="Sylfaen"/>
          <w:sz w:val="20"/>
          <w:szCs w:val="20"/>
        </w:rPr>
        <w:t>Согласен с условиями изложенными в пункте 8.12 .</w:t>
      </w:r>
    </w:p>
    <w:p w14:paraId="42553D45" w14:textId="77777777" w:rsidR="00FE0FBF" w:rsidRPr="00B97A8E" w:rsidRDefault="00FE0FBF" w:rsidP="00FE0FBF">
      <w:pPr>
        <w:ind w:firstLine="270"/>
        <w:jc w:val="center"/>
        <w:rPr>
          <w:rFonts w:ascii="GHEA Grapalat" w:hAnsi="GHEA Grapalat" w:cs="GHEA Grapalat"/>
          <w:lang w:val="es-ES"/>
        </w:rPr>
      </w:pPr>
    </w:p>
    <w:p w14:paraId="5B1C5D0D" w14:textId="77777777" w:rsidR="00FE0FBF" w:rsidRPr="00B97A8E" w:rsidRDefault="00FE0FBF" w:rsidP="00FE0FBF">
      <w:pPr>
        <w:ind w:firstLine="270"/>
        <w:jc w:val="center"/>
        <w:rPr>
          <w:rFonts w:ascii="GHEA Grapalat" w:hAnsi="GHEA Grapalat" w:cs="Sylfaen"/>
          <w:b/>
          <w:lang w:val="es-ES"/>
        </w:rPr>
      </w:pPr>
    </w:p>
    <w:p w14:paraId="6A2AA585" w14:textId="77777777" w:rsidR="00FE0FBF" w:rsidRPr="00B97A8E" w:rsidRDefault="00FE0FBF" w:rsidP="00FE0FBF">
      <w:pPr>
        <w:ind w:left="720" w:firstLine="270"/>
        <w:rPr>
          <w:rFonts w:ascii="GHEA Grapalat" w:hAnsi="GHEA Grapalat"/>
          <w:sz w:val="20"/>
          <w:lang w:val="hy-AM"/>
        </w:rPr>
      </w:pPr>
      <w:r w:rsidRPr="00B97A8E">
        <w:rPr>
          <w:rFonts w:ascii="GHEA Grapalat" w:hAnsi="GHEA Grapalat"/>
          <w:sz w:val="20"/>
          <w:lang w:val="es-ES"/>
        </w:rPr>
        <w:t xml:space="preserve">     </w:t>
      </w:r>
      <w:r w:rsidRPr="00B97A8E">
        <w:rPr>
          <w:rFonts w:ascii="GHEA Grapalat" w:hAnsi="GHEA Grapalat"/>
          <w:sz w:val="20"/>
          <w:lang w:val="hy-AM"/>
        </w:rPr>
        <w:t xml:space="preserve">___________________________________________ </w:t>
      </w:r>
      <w:r w:rsidRPr="00B97A8E">
        <w:rPr>
          <w:rFonts w:ascii="GHEA Grapalat" w:hAnsi="GHEA Grapalat"/>
          <w:sz w:val="20"/>
          <w:lang w:val="hy-AM"/>
        </w:rPr>
        <w:tab/>
        <w:t xml:space="preserve">        </w:t>
      </w:r>
      <w:r w:rsidRPr="00B97A8E">
        <w:rPr>
          <w:rFonts w:ascii="GHEA Grapalat" w:hAnsi="GHEA Grapalat"/>
          <w:sz w:val="20"/>
          <w:lang w:val="es-ES"/>
        </w:rPr>
        <w:t xml:space="preserve">      </w:t>
      </w:r>
      <w:r w:rsidRPr="00B97A8E">
        <w:rPr>
          <w:rFonts w:ascii="GHEA Grapalat" w:hAnsi="GHEA Grapalat"/>
          <w:sz w:val="20"/>
          <w:lang w:val="hy-AM"/>
        </w:rPr>
        <w:t xml:space="preserve">_____________ </w:t>
      </w:r>
    </w:p>
    <w:p w14:paraId="011CCB71" w14:textId="77777777" w:rsidR="00FE0FBF" w:rsidRPr="00B97A8E" w:rsidRDefault="00FE0FBF" w:rsidP="00FE0FBF">
      <w:pPr>
        <w:ind w:firstLine="270"/>
        <w:rPr>
          <w:rFonts w:ascii="GHEA Grapalat" w:hAnsi="GHEA Grapalat"/>
          <w:sz w:val="20"/>
          <w:vertAlign w:val="superscript"/>
          <w:lang w:val="hy-AM"/>
        </w:rPr>
      </w:pPr>
      <w:r w:rsidRPr="00B97A8E">
        <w:rPr>
          <w:rFonts w:ascii="GHEA Grapalat" w:hAnsi="GHEA Grapalat"/>
          <w:sz w:val="20"/>
          <w:vertAlign w:val="superscript"/>
        </w:rPr>
        <w:t xml:space="preserve">                                                </w:t>
      </w:r>
      <w:r w:rsidRPr="00B97A8E">
        <w:rPr>
          <w:rFonts w:ascii="GHEA Grapalat" w:hAnsi="GHEA Grapalat"/>
          <w:sz w:val="20"/>
          <w:vertAlign w:val="superscript"/>
          <w:lang w:val="hy-AM"/>
        </w:rPr>
        <w:t>название финансового агента (должность руководителя, имя, фамилия)</w:t>
      </w:r>
      <w:r w:rsidRPr="00B97A8E">
        <w:rPr>
          <w:rFonts w:ascii="GHEA Grapalat" w:hAnsi="GHEA Grapalat"/>
          <w:sz w:val="20"/>
          <w:vertAlign w:val="superscript"/>
        </w:rPr>
        <w:t xml:space="preserve">                                                         подпись</w:t>
      </w:r>
      <w:r w:rsidRPr="00B97A8E">
        <w:rPr>
          <w:rFonts w:ascii="GHEA Grapalat" w:hAnsi="GHEA Grapalat"/>
          <w:sz w:val="20"/>
          <w:vertAlign w:val="superscript"/>
          <w:lang w:val="hy-AM"/>
        </w:rPr>
        <w:t xml:space="preserve">                                                                                                                                                                                                                       </w:t>
      </w:r>
    </w:p>
    <w:p w14:paraId="48B565A6" w14:textId="77777777" w:rsidR="00FE0FBF" w:rsidRPr="00B97A8E" w:rsidRDefault="00FE0FBF" w:rsidP="00FE0FBF">
      <w:pPr>
        <w:ind w:firstLine="270"/>
        <w:jc w:val="right"/>
        <w:rPr>
          <w:rFonts w:ascii="GHEA Grapalat" w:hAnsi="GHEA Grapalat"/>
          <w:sz w:val="20"/>
          <w:lang w:val="hy-AM"/>
        </w:rPr>
      </w:pPr>
      <w:r w:rsidRPr="00B97A8E">
        <w:rPr>
          <w:rFonts w:ascii="GHEA Grapalat" w:hAnsi="GHEA Grapalat"/>
          <w:sz w:val="20"/>
          <w:lang w:val="hy-AM"/>
        </w:rPr>
        <w:t xml:space="preserve">    </w:t>
      </w:r>
    </w:p>
    <w:p w14:paraId="7209629A" w14:textId="77777777" w:rsidR="00FE0FBF" w:rsidRPr="00B97A8E" w:rsidRDefault="00FE0FBF" w:rsidP="00FE0FBF">
      <w:pPr>
        <w:ind w:firstLine="270"/>
        <w:jc w:val="center"/>
        <w:rPr>
          <w:rFonts w:ascii="GHEA Grapalat" w:hAnsi="GHEA Grapalat" w:cs="Sylfaen"/>
          <w:sz w:val="16"/>
          <w:szCs w:val="16"/>
          <w:lang w:val="es-ES"/>
        </w:rPr>
      </w:pPr>
      <w:r w:rsidRPr="00B97A8E">
        <w:rPr>
          <w:rFonts w:ascii="GHEA Grapalat" w:hAnsi="GHEA Grapalat"/>
          <w:sz w:val="16"/>
          <w:szCs w:val="16"/>
        </w:rPr>
        <w:t xml:space="preserve">                                                                                                      М. П.</w:t>
      </w:r>
      <w:r w:rsidRPr="00B97A8E">
        <w:rPr>
          <w:rFonts w:ascii="GHEA Grapalat" w:hAnsi="GHEA Grapalat" w:cs="Sylfaen"/>
          <w:sz w:val="16"/>
          <w:szCs w:val="16"/>
          <w:lang w:val="es-ES"/>
        </w:rPr>
        <w:t xml:space="preserve"> (</w:t>
      </w:r>
      <w:r w:rsidRPr="00B97A8E">
        <w:rPr>
          <w:rFonts w:ascii="GHEA Grapalat" w:hAnsi="GHEA Grapalat" w:cs="Sylfaen"/>
          <w:sz w:val="16"/>
          <w:szCs w:val="16"/>
        </w:rPr>
        <w:t>при наличии</w:t>
      </w:r>
      <w:r w:rsidRPr="00B97A8E">
        <w:rPr>
          <w:rFonts w:ascii="GHEA Grapalat" w:hAnsi="GHEA Grapalat" w:cs="Sylfaen"/>
          <w:sz w:val="16"/>
          <w:szCs w:val="16"/>
          <w:lang w:val="es-ES"/>
        </w:rPr>
        <w:t>)</w:t>
      </w:r>
    </w:p>
    <w:p w14:paraId="6D189651" w14:textId="77777777" w:rsidR="00FE0FBF" w:rsidRPr="00B97A8E" w:rsidRDefault="00FE0FBF" w:rsidP="00FE0FBF">
      <w:pPr>
        <w:jc w:val="center"/>
        <w:rPr>
          <w:rFonts w:ascii="GHEA Grapalat" w:hAnsi="GHEA Grapalat" w:cs="Sylfaen"/>
          <w:sz w:val="16"/>
          <w:szCs w:val="16"/>
          <w:lang w:val="es-ES"/>
        </w:rPr>
      </w:pPr>
      <w:r w:rsidRPr="00B97A8E">
        <w:rPr>
          <w:rFonts w:ascii="GHEA Grapalat" w:hAnsi="GHEA Grapalat" w:cs="Sylfaen"/>
          <w:sz w:val="16"/>
          <w:szCs w:val="16"/>
          <w:lang w:val="es-ES"/>
        </w:rPr>
        <w:t xml:space="preserve">                                               </w:t>
      </w:r>
    </w:p>
    <w:p w14:paraId="634BA2AD" w14:textId="77777777" w:rsidR="00FE0FBF" w:rsidRPr="00B97A8E" w:rsidRDefault="00FE0FBF" w:rsidP="00FE0FBF">
      <w:pPr>
        <w:jc w:val="center"/>
        <w:rPr>
          <w:rFonts w:ascii="GHEA Grapalat" w:hAnsi="GHEA Grapalat" w:cs="Sylfaen"/>
          <w:sz w:val="16"/>
          <w:szCs w:val="16"/>
          <w:lang w:val="es-ES"/>
        </w:rPr>
      </w:pPr>
    </w:p>
    <w:p w14:paraId="3AE43B81" w14:textId="45B07F73" w:rsidR="00AA0F9A" w:rsidRPr="00B97A8E" w:rsidRDefault="00AA0F9A" w:rsidP="00FE0FBF">
      <w:pPr>
        <w:widowControl w:val="0"/>
        <w:jc w:val="right"/>
        <w:rPr>
          <w:rFonts w:ascii="GHEA Grapalat" w:hAnsi="GHEA Grapalat" w:cs="Sylfaen"/>
          <w:b/>
        </w:rPr>
      </w:pPr>
    </w:p>
    <w:p w14:paraId="1F162DAE" w14:textId="30E329F4" w:rsidR="009E7E76" w:rsidRPr="00B97A8E" w:rsidRDefault="009E7E76" w:rsidP="00FE0FBF">
      <w:pPr>
        <w:widowControl w:val="0"/>
        <w:jc w:val="right"/>
        <w:rPr>
          <w:rFonts w:ascii="GHEA Grapalat" w:hAnsi="GHEA Grapalat" w:cs="Sylfaen"/>
          <w:b/>
        </w:rPr>
      </w:pPr>
    </w:p>
    <w:p w14:paraId="15CD42E5" w14:textId="77777777" w:rsidR="009E7E76" w:rsidRPr="00B97A8E" w:rsidRDefault="009E7E76" w:rsidP="00FE0FBF">
      <w:pPr>
        <w:widowControl w:val="0"/>
        <w:jc w:val="right"/>
        <w:rPr>
          <w:rFonts w:ascii="GHEA Grapalat" w:hAnsi="GHEA Grapalat" w:cs="Sylfaen"/>
          <w:b/>
        </w:rPr>
      </w:pPr>
    </w:p>
    <w:sectPr w:rsidR="009E7E76" w:rsidRPr="00B97A8E" w:rsidSect="004A6E6F">
      <w:pgSz w:w="11906" w:h="16838" w:code="9"/>
      <w:pgMar w:top="360" w:right="836"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29534" w14:textId="77777777" w:rsidR="00CA5588" w:rsidRDefault="00CA5588">
      <w:r>
        <w:separator/>
      </w:r>
    </w:p>
  </w:endnote>
  <w:endnote w:type="continuationSeparator" w:id="0">
    <w:p w14:paraId="29F2F57C" w14:textId="77777777" w:rsidR="00CA5588" w:rsidRDefault="00CA5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FC4B1" w14:textId="788AEFE4" w:rsidR="00924527" w:rsidRDefault="00924527" w:rsidP="00924527">
    <w:pPr>
      <w:pStyle w:val="Footer"/>
      <w:jc w:val="both"/>
    </w:pPr>
    <w:r w:rsidRPr="001E7FBE">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762F" w14:textId="77777777" w:rsidR="003F1E76" w:rsidRDefault="003F1E76" w:rsidP="003F1E76">
    <w:pPr>
      <w:pStyle w:val="Footer"/>
      <w:jc w:val="both"/>
    </w:pPr>
    <w:r w:rsidRPr="001E7FBE">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B4301" w14:textId="77777777" w:rsidR="00CA5588" w:rsidRDefault="00CA5588">
      <w:r>
        <w:separator/>
      </w:r>
    </w:p>
  </w:footnote>
  <w:footnote w:type="continuationSeparator" w:id="0">
    <w:p w14:paraId="671D4706" w14:textId="77777777" w:rsidR="00CA5588" w:rsidRDefault="00CA5588">
      <w:r>
        <w:continuationSeparator/>
      </w:r>
    </w:p>
  </w:footnote>
  <w:footnote w:id="1">
    <w:p w14:paraId="166D3CF2" w14:textId="77777777" w:rsidR="006D2CDF" w:rsidRPr="004A6E6F" w:rsidRDefault="006D2CDF" w:rsidP="000811C1">
      <w:pPr>
        <w:pStyle w:val="BodyTextIndent"/>
        <w:widowControl w:val="0"/>
        <w:spacing w:after="160" w:line="240" w:lineRule="auto"/>
        <w:ind w:firstLine="0"/>
        <w:jc w:val="left"/>
        <w:rPr>
          <w:rFonts w:ascii="GHEA Grapalat" w:hAnsi="GHEA Grapalat"/>
          <w:u w:val="single"/>
        </w:rPr>
      </w:pPr>
      <w:r w:rsidRPr="004A6E6F">
        <w:rPr>
          <w:rStyle w:val="FootnoteReference"/>
          <w:rFonts w:ascii="GHEA Grapalat" w:hAnsi="GHEA Grapalat"/>
        </w:rPr>
        <w:t>14</w:t>
      </w:r>
      <w:r w:rsidRPr="004A6E6F">
        <w:rPr>
          <w:rFonts w:ascii="GHEA Grapalat" w:hAnsi="GHEA Grapalat"/>
        </w:rPr>
        <w:t xml:space="preserve"> Настоящий пункт редактируется согласно соответствующему заказчику</w:t>
      </w:r>
    </w:p>
    <w:p w14:paraId="77C7D8E4" w14:textId="77777777" w:rsidR="006D2CDF" w:rsidRPr="000811C1" w:rsidRDefault="006D2CDF" w:rsidP="0027573B">
      <w:pPr>
        <w:pStyle w:val="FootnoteText"/>
        <w:rPr>
          <w:rFonts w:ascii="Sylfaen" w:hAnsi="Sylfaen"/>
          <w:sz w:val="18"/>
          <w:szCs w:val="18"/>
        </w:rPr>
      </w:pPr>
    </w:p>
  </w:footnote>
  <w:footnote w:id="2">
    <w:p w14:paraId="0F612240" w14:textId="5208CA43" w:rsidR="00DD3151" w:rsidRPr="00DD3151" w:rsidRDefault="00DD3151" w:rsidP="00DD3151">
      <w:pPr>
        <w:pStyle w:val="FootnoteText"/>
        <w:ind w:firstLine="450"/>
        <w:jc w:val="both"/>
        <w:rPr>
          <w:rFonts w:ascii="GHEA Grapalat" w:hAnsi="GHEA Grapalat"/>
          <w:i/>
          <w:sz w:val="16"/>
          <w:szCs w:val="16"/>
        </w:rPr>
      </w:pPr>
      <w:r w:rsidRPr="00DD3151">
        <w:rPr>
          <w:rFonts w:ascii="GHEA Grapalat" w:hAnsi="GHEA Grapalat"/>
          <w:i/>
          <w:sz w:val="16"/>
          <w:szCs w:val="16"/>
          <w:vertAlign w:val="superscript"/>
        </w:rPr>
        <w:t>18</w:t>
      </w:r>
      <w:r w:rsidRPr="00DD3151">
        <w:rPr>
          <w:rFonts w:ascii="GHEA Grapalat" w:hAnsi="GHEA Grapalat"/>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C6BA268" w14:textId="77777777" w:rsidR="00DD3151" w:rsidRPr="00DD3151" w:rsidRDefault="00DD3151" w:rsidP="00DD3151">
      <w:pPr>
        <w:ind w:firstLine="450"/>
        <w:jc w:val="both"/>
        <w:rPr>
          <w:rFonts w:ascii="GHEA Grapalat" w:hAnsi="GHEA Grapalat"/>
          <w:i/>
          <w:sz w:val="16"/>
          <w:szCs w:val="16"/>
        </w:rPr>
      </w:pPr>
      <w:r w:rsidRPr="00DD3151">
        <w:rPr>
          <w:rFonts w:ascii="GHEA Grapalat" w:hAnsi="GHEA Grapalat"/>
          <w:sz w:val="16"/>
          <w:szCs w:val="16"/>
        </w:rPr>
        <w:t>**</w:t>
      </w:r>
      <w:r w:rsidRPr="00DD3151">
        <w:rPr>
          <w:rFonts w:ascii="GHEA Grapalat" w:hAnsi="GHEA Grapalat"/>
          <w:i/>
          <w:sz w:val="16"/>
          <w:szCs w:val="16"/>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D35624D" w14:textId="1FB8E6AD" w:rsidR="00DD3151" w:rsidRPr="004A6E6F" w:rsidRDefault="00DD3151" w:rsidP="004A6E6F">
      <w:pPr>
        <w:ind w:firstLine="450"/>
        <w:jc w:val="both"/>
        <w:rPr>
          <w:rFonts w:ascii="GHEA Grapalat" w:hAnsi="GHEA Grapalat"/>
          <w:i/>
          <w:sz w:val="16"/>
          <w:szCs w:val="16"/>
        </w:rPr>
      </w:pPr>
      <w:r w:rsidRPr="00DD3151">
        <w:rPr>
          <w:rFonts w:ascii="GHEA Grapalat" w:hAnsi="GHEA Grapalat"/>
          <w:i/>
          <w:sz w:val="16"/>
          <w:szCs w:val="16"/>
        </w:rPr>
        <w:t xml:space="preserve">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footnote>
  <w:footnote w:id="3">
    <w:p w14:paraId="0A6F0D23" w14:textId="77777777" w:rsidR="006D2CDF" w:rsidRPr="00AC0B07" w:rsidRDefault="006D2CDF" w:rsidP="00AC0B07">
      <w:pPr>
        <w:widowControl w:val="0"/>
        <w:ind w:right="309" w:firstLine="360"/>
        <w:jc w:val="both"/>
        <w:rPr>
          <w:rFonts w:ascii="GHEA Grapalat" w:hAnsi="GHEA Grapalat"/>
          <w:i/>
          <w:sz w:val="20"/>
          <w:szCs w:val="20"/>
          <w:lang w:val="es-ES"/>
        </w:rPr>
      </w:pPr>
      <w:r w:rsidRPr="00AC0B07">
        <w:rPr>
          <w:rStyle w:val="FootnoteReference"/>
          <w:rFonts w:ascii="GHEA Grapalat" w:hAnsi="GHEA Grapalat"/>
          <w:sz w:val="20"/>
          <w:szCs w:val="20"/>
        </w:rPr>
        <w:t>**</w:t>
      </w:r>
      <w:r w:rsidRPr="00AC0B07">
        <w:rPr>
          <w:rFonts w:ascii="GHEA Grapalat" w:hAnsi="GHEA Grapalat"/>
          <w:sz w:val="20"/>
          <w:szCs w:val="20"/>
        </w:rPr>
        <w:t xml:space="preserve"> </w:t>
      </w:r>
      <w:r w:rsidRPr="00AC0B07">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157A259" w14:textId="77777777" w:rsidR="006D2CDF" w:rsidRPr="00FB2E35" w:rsidRDefault="006D2CDF">
      <w:pPr>
        <w:pStyle w:val="FootnoteText"/>
      </w:pPr>
    </w:p>
  </w:footnote>
  <w:footnote w:id="4">
    <w:p w14:paraId="5ABDD1D7" w14:textId="77777777" w:rsidR="00A73B1B" w:rsidRPr="008842CE" w:rsidRDefault="00A73B1B" w:rsidP="00A73B1B">
      <w:pPr>
        <w:pStyle w:val="FootnoteText"/>
        <w:jc w:val="both"/>
      </w:pPr>
    </w:p>
  </w:footnote>
  <w:footnote w:id="5">
    <w:p w14:paraId="1802A3E6" w14:textId="77777777" w:rsidR="00A73B1B" w:rsidRPr="008842CE" w:rsidRDefault="00A73B1B" w:rsidP="00A73B1B">
      <w:pPr>
        <w:pStyle w:val="FootnoteText"/>
        <w:jc w:val="both"/>
      </w:pPr>
    </w:p>
  </w:footnote>
  <w:footnote w:id="6">
    <w:p w14:paraId="50B7D68C" w14:textId="77777777" w:rsidR="006D2CDF" w:rsidRDefault="006D2CDF" w:rsidP="00D3436F">
      <w:pPr>
        <w:pStyle w:val="FootnoteText"/>
        <w:widowControl w:val="0"/>
        <w:jc w:val="both"/>
        <w:rPr>
          <w:ins w:id="2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7AE88A9" w14:textId="77777777" w:rsidR="006D2CDF" w:rsidRPr="00F21C0D" w:rsidRDefault="006D2CDF" w:rsidP="00D3436F">
      <w:pPr>
        <w:pStyle w:val="FootnoteText"/>
        <w:widowControl w:val="0"/>
        <w:jc w:val="both"/>
        <w:rPr>
          <w:lang w:val="hy-AM"/>
        </w:rPr>
      </w:pPr>
    </w:p>
  </w:footnote>
  <w:footnote w:id="7">
    <w:p w14:paraId="6F5A365F"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2E4C86E"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DEA0FC8" w14:textId="77777777" w:rsidR="006D2CDF" w:rsidRPr="00D3436F" w:rsidRDefault="006D2CDF">
      <w:pPr>
        <w:pStyle w:val="FootnoteText"/>
        <w:rPr>
          <w:lang w:val="hy-AM"/>
        </w:rPr>
      </w:pPr>
    </w:p>
  </w:footnote>
  <w:footnote w:id="8">
    <w:p w14:paraId="7BCFF328"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73B036D3"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A341FC8" w14:textId="77777777" w:rsidR="006D2CDF" w:rsidRPr="00D3436F" w:rsidRDefault="006D2CDF">
      <w:pPr>
        <w:pStyle w:val="FootnoteText"/>
        <w:rPr>
          <w:lang w:val="hy-AM"/>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39ED2" w14:textId="3FD2E282" w:rsidR="00924527" w:rsidRPr="00924527" w:rsidRDefault="00924527" w:rsidP="00924527">
    <w:pPr>
      <w:ind w:firstLine="562"/>
      <w:contextualSpacing/>
      <w:jc w:val="right"/>
      <w:rPr>
        <w:rFonts w:ascii="GHEA Grapalat" w:hAnsi="GHEA Grapalat"/>
        <w:i/>
        <w:sz w:val="18"/>
      </w:rPr>
    </w:pPr>
    <w:r w:rsidRPr="00192EB1">
      <w:rPr>
        <w:rFonts w:ascii="GHEA Grapalat" w:hAnsi="GHEA Grapalat"/>
        <w:i/>
        <w:sz w:val="18"/>
      </w:rPr>
      <w:t>Неофициальный перевод*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D541C49"/>
    <w:multiLevelType w:val="hybridMultilevel"/>
    <w:tmpl w:val="DF823222"/>
    <w:lvl w:ilvl="0" w:tplc="8B026FA8">
      <w:numFmt w:val="bullet"/>
      <w:lvlText w:val="-"/>
      <w:lvlJc w:val="left"/>
      <w:pPr>
        <w:ind w:left="720" w:hanging="360"/>
      </w:pPr>
      <w:rPr>
        <w:rFonts w:ascii="GHEA Grapalat" w:eastAsia="Times New Roman" w:hAnsi="GHEA Grapalat" w:cs="Sylfaen" w:hint="default"/>
        <w:i/>
        <w:sz w:val="16"/>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42A5EBB"/>
    <w:multiLevelType w:val="hybridMultilevel"/>
    <w:tmpl w:val="F878D6BC"/>
    <w:lvl w:ilvl="0" w:tplc="042B0001">
      <w:start w:val="1"/>
      <w:numFmt w:val="bullet"/>
      <w:lvlText w:val=""/>
      <w:lvlJc w:val="left"/>
      <w:pPr>
        <w:ind w:left="720" w:hanging="360"/>
      </w:pPr>
      <w:rPr>
        <w:rFonts w:ascii="Symbol" w:hAnsi="Symbol" w:hint="default"/>
        <w:sz w:val="20"/>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6" w15:restartNumberingAfterBreak="0">
    <w:nsid w:val="36687703"/>
    <w:multiLevelType w:val="hybridMultilevel"/>
    <w:tmpl w:val="E19E0788"/>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4E47792"/>
    <w:multiLevelType w:val="hybridMultilevel"/>
    <w:tmpl w:val="CB54028A"/>
    <w:lvl w:ilvl="0" w:tplc="9A6002B2">
      <w:start w:val="3"/>
      <w:numFmt w:val="bullet"/>
      <w:lvlText w:val="-"/>
      <w:lvlJc w:val="left"/>
      <w:pPr>
        <w:ind w:left="1440" w:hanging="360"/>
      </w:pPr>
      <w:rPr>
        <w:rFonts w:ascii="GHEA Grapalat" w:eastAsia="Times New Roman" w:hAnsi="GHEA Grapalat" w:cs="Sylfaen" w:hint="default"/>
        <w:i/>
        <w:sz w:val="16"/>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06E067D"/>
    <w:multiLevelType w:val="hybridMultilevel"/>
    <w:tmpl w:val="7F7AD670"/>
    <w:lvl w:ilvl="0" w:tplc="70525F4E">
      <w:numFmt w:val="bullet"/>
      <w:lvlText w:val="-"/>
      <w:lvlJc w:val="left"/>
      <w:pPr>
        <w:ind w:left="720" w:hanging="360"/>
      </w:pPr>
      <w:rPr>
        <w:rFonts w:ascii="GHEA Grapalat" w:eastAsia="Times New Roman" w:hAnsi="GHEA Grapalat" w:cs="Times New Roman" w:hint="default"/>
        <w:sz w:val="20"/>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7F70AA8"/>
    <w:multiLevelType w:val="multilevel"/>
    <w:tmpl w:val="229033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0"/>
  </w:num>
  <w:num w:numId="3">
    <w:abstractNumId w:val="23"/>
  </w:num>
  <w:num w:numId="4">
    <w:abstractNumId w:val="18"/>
  </w:num>
  <w:num w:numId="5">
    <w:abstractNumId w:val="28"/>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8"/>
  </w:num>
  <w:num w:numId="12">
    <w:abstractNumId w:val="34"/>
  </w:num>
  <w:num w:numId="13">
    <w:abstractNumId w:val="30"/>
  </w:num>
  <w:num w:numId="14">
    <w:abstractNumId w:val="12"/>
  </w:num>
  <w:num w:numId="15">
    <w:abstractNumId w:val="32"/>
  </w:num>
  <w:num w:numId="16">
    <w:abstractNumId w:val="17"/>
  </w:num>
  <w:num w:numId="17">
    <w:abstractNumId w:val="6"/>
  </w:num>
  <w:num w:numId="18">
    <w:abstractNumId w:val="1"/>
  </w:num>
  <w:num w:numId="19">
    <w:abstractNumId w:val="19"/>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
  </w:num>
  <w:num w:numId="35">
    <w:abstractNumId w:val="16"/>
  </w:num>
  <w:num w:numId="36">
    <w:abstractNumId w:val="13"/>
  </w:num>
  <w:num w:numId="37">
    <w:abstractNumId w:val="31"/>
  </w:num>
  <w:num w:numId="38">
    <w:abstractNumId w:val="15"/>
  </w:num>
  <w:num w:numId="39">
    <w:abstractNumId w:val="22"/>
  </w:num>
  <w:num w:numId="40">
    <w:abstractNumId w:val="3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78C"/>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B70"/>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E8D"/>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027"/>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899"/>
    <w:rsid w:val="000B2CFA"/>
    <w:rsid w:val="000B33B2"/>
    <w:rsid w:val="000B3864"/>
    <w:rsid w:val="000B5664"/>
    <w:rsid w:val="000B6A70"/>
    <w:rsid w:val="000B700B"/>
    <w:rsid w:val="000B751B"/>
    <w:rsid w:val="000B7641"/>
    <w:rsid w:val="000B7C54"/>
    <w:rsid w:val="000C0454"/>
    <w:rsid w:val="000C062F"/>
    <w:rsid w:val="000C0A9D"/>
    <w:rsid w:val="000C165F"/>
    <w:rsid w:val="000C264F"/>
    <w:rsid w:val="000C324B"/>
    <w:rsid w:val="000C36C6"/>
    <w:rsid w:val="000C3F69"/>
    <w:rsid w:val="000C5529"/>
    <w:rsid w:val="000C5A09"/>
    <w:rsid w:val="000C6BA1"/>
    <w:rsid w:val="000C6E1C"/>
    <w:rsid w:val="000C6F81"/>
    <w:rsid w:val="000C74CE"/>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2D2"/>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6C91"/>
    <w:rsid w:val="000E7612"/>
    <w:rsid w:val="000E79BD"/>
    <w:rsid w:val="000F109E"/>
    <w:rsid w:val="000F2653"/>
    <w:rsid w:val="000F31EB"/>
    <w:rsid w:val="000F332D"/>
    <w:rsid w:val="000F338E"/>
    <w:rsid w:val="000F35AE"/>
    <w:rsid w:val="000F3939"/>
    <w:rsid w:val="000F3B31"/>
    <w:rsid w:val="000F3B62"/>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32"/>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BDB"/>
    <w:rsid w:val="00146FC5"/>
    <w:rsid w:val="00147CD0"/>
    <w:rsid w:val="00147F14"/>
    <w:rsid w:val="001514D1"/>
    <w:rsid w:val="001515DE"/>
    <w:rsid w:val="001516B2"/>
    <w:rsid w:val="001522CE"/>
    <w:rsid w:val="00152564"/>
    <w:rsid w:val="00152788"/>
    <w:rsid w:val="00153A85"/>
    <w:rsid w:val="00153B9F"/>
    <w:rsid w:val="00153C87"/>
    <w:rsid w:val="00155484"/>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75C"/>
    <w:rsid w:val="00163324"/>
    <w:rsid w:val="001647D2"/>
    <w:rsid w:val="001649C8"/>
    <w:rsid w:val="00164BBC"/>
    <w:rsid w:val="0016519F"/>
    <w:rsid w:val="001679A6"/>
    <w:rsid w:val="00167A49"/>
    <w:rsid w:val="00171E80"/>
    <w:rsid w:val="001721CE"/>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6E93"/>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1E5"/>
    <w:rsid w:val="00184D18"/>
    <w:rsid w:val="00184F17"/>
    <w:rsid w:val="00185684"/>
    <w:rsid w:val="0018591C"/>
    <w:rsid w:val="00185DF9"/>
    <w:rsid w:val="00186559"/>
    <w:rsid w:val="001878F0"/>
    <w:rsid w:val="00190792"/>
    <w:rsid w:val="00191085"/>
    <w:rsid w:val="00191855"/>
    <w:rsid w:val="00191D27"/>
    <w:rsid w:val="00191D5F"/>
    <w:rsid w:val="001925CB"/>
    <w:rsid w:val="00192606"/>
    <w:rsid w:val="001926B2"/>
    <w:rsid w:val="00192A1C"/>
    <w:rsid w:val="001932A7"/>
    <w:rsid w:val="00193871"/>
    <w:rsid w:val="00194598"/>
    <w:rsid w:val="00194804"/>
    <w:rsid w:val="00195F24"/>
    <w:rsid w:val="00196487"/>
    <w:rsid w:val="00196F14"/>
    <w:rsid w:val="001A070B"/>
    <w:rsid w:val="001A0A3E"/>
    <w:rsid w:val="001A23A6"/>
    <w:rsid w:val="001A2579"/>
    <w:rsid w:val="001A2F72"/>
    <w:rsid w:val="001A3FEC"/>
    <w:rsid w:val="001A43A4"/>
    <w:rsid w:val="001A4EF7"/>
    <w:rsid w:val="001A5BC8"/>
    <w:rsid w:val="001A5C02"/>
    <w:rsid w:val="001A5D0D"/>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88E"/>
    <w:rsid w:val="001C3D83"/>
    <w:rsid w:val="001C3F6C"/>
    <w:rsid w:val="001C4DAD"/>
    <w:rsid w:val="001C565F"/>
    <w:rsid w:val="001C6688"/>
    <w:rsid w:val="001C7110"/>
    <w:rsid w:val="001C76F7"/>
    <w:rsid w:val="001D0249"/>
    <w:rsid w:val="001D129F"/>
    <w:rsid w:val="001D1D00"/>
    <w:rsid w:val="001D209D"/>
    <w:rsid w:val="001D21E5"/>
    <w:rsid w:val="001D2398"/>
    <w:rsid w:val="001D2471"/>
    <w:rsid w:val="001D2D62"/>
    <w:rsid w:val="001D49E4"/>
    <w:rsid w:val="001D5785"/>
    <w:rsid w:val="001D5FF7"/>
    <w:rsid w:val="001D6531"/>
    <w:rsid w:val="001D7228"/>
    <w:rsid w:val="001D74FA"/>
    <w:rsid w:val="001D78C5"/>
    <w:rsid w:val="001E0216"/>
    <w:rsid w:val="001E06D6"/>
    <w:rsid w:val="001E0BC2"/>
    <w:rsid w:val="001E0F03"/>
    <w:rsid w:val="001E1D4C"/>
    <w:rsid w:val="001E2794"/>
    <w:rsid w:val="001E2814"/>
    <w:rsid w:val="001E2F07"/>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1F7C28"/>
    <w:rsid w:val="002004DB"/>
    <w:rsid w:val="00200932"/>
    <w:rsid w:val="002017CB"/>
    <w:rsid w:val="00201DA0"/>
    <w:rsid w:val="00201F2E"/>
    <w:rsid w:val="00202F4D"/>
    <w:rsid w:val="002032CE"/>
    <w:rsid w:val="00203917"/>
    <w:rsid w:val="002039EF"/>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3222"/>
    <w:rsid w:val="002238EF"/>
    <w:rsid w:val="002240AB"/>
    <w:rsid w:val="002250D8"/>
    <w:rsid w:val="0022515E"/>
    <w:rsid w:val="002252CD"/>
    <w:rsid w:val="00226412"/>
    <w:rsid w:val="00226DBB"/>
    <w:rsid w:val="002273AD"/>
    <w:rsid w:val="0022770A"/>
    <w:rsid w:val="00227C9F"/>
    <w:rsid w:val="00230970"/>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4AF"/>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D52"/>
    <w:rsid w:val="00277F14"/>
    <w:rsid w:val="00280E91"/>
    <w:rsid w:val="00281D16"/>
    <w:rsid w:val="00282865"/>
    <w:rsid w:val="00283198"/>
    <w:rsid w:val="00283E26"/>
    <w:rsid w:val="00283F0A"/>
    <w:rsid w:val="002845EA"/>
    <w:rsid w:val="002846B1"/>
    <w:rsid w:val="00286CDB"/>
    <w:rsid w:val="00286D44"/>
    <w:rsid w:val="0028726A"/>
    <w:rsid w:val="00287585"/>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2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5CC"/>
    <w:rsid w:val="002C36A0"/>
    <w:rsid w:val="002C3CAA"/>
    <w:rsid w:val="002C4DBF"/>
    <w:rsid w:val="002C605B"/>
    <w:rsid w:val="002C6CF7"/>
    <w:rsid w:val="002C7037"/>
    <w:rsid w:val="002C7EE0"/>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529A"/>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514"/>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58B9"/>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1BB"/>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E7DA5"/>
    <w:rsid w:val="003F1E76"/>
    <w:rsid w:val="003F1EEA"/>
    <w:rsid w:val="003F208A"/>
    <w:rsid w:val="003F22D8"/>
    <w:rsid w:val="003F264A"/>
    <w:rsid w:val="003F2899"/>
    <w:rsid w:val="003F28B2"/>
    <w:rsid w:val="003F28E4"/>
    <w:rsid w:val="003F300B"/>
    <w:rsid w:val="003F4583"/>
    <w:rsid w:val="003F4C0E"/>
    <w:rsid w:val="003F4C5E"/>
    <w:rsid w:val="003F6081"/>
    <w:rsid w:val="003F63E2"/>
    <w:rsid w:val="003F66A5"/>
    <w:rsid w:val="003F6CF8"/>
    <w:rsid w:val="003F6ED1"/>
    <w:rsid w:val="003F762C"/>
    <w:rsid w:val="003F7952"/>
    <w:rsid w:val="003F7B41"/>
    <w:rsid w:val="003F7F2F"/>
    <w:rsid w:val="0040112D"/>
    <w:rsid w:val="00401B30"/>
    <w:rsid w:val="00401BA5"/>
    <w:rsid w:val="0040279E"/>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0F6C"/>
    <w:rsid w:val="004110AC"/>
    <w:rsid w:val="0041124D"/>
    <w:rsid w:val="004116A0"/>
    <w:rsid w:val="00411A25"/>
    <w:rsid w:val="00411D9D"/>
    <w:rsid w:val="0041252E"/>
    <w:rsid w:val="00413390"/>
    <w:rsid w:val="00413595"/>
    <w:rsid w:val="004160B9"/>
    <w:rsid w:val="00416F1E"/>
    <w:rsid w:val="0041739A"/>
    <w:rsid w:val="004175B6"/>
    <w:rsid w:val="00417E48"/>
    <w:rsid w:val="00417F33"/>
    <w:rsid w:val="00421AEB"/>
    <w:rsid w:val="00422009"/>
    <w:rsid w:val="004223F6"/>
    <w:rsid w:val="00422802"/>
    <w:rsid w:val="00423120"/>
    <w:rsid w:val="004250DA"/>
    <w:rsid w:val="00425BAB"/>
    <w:rsid w:val="004265CE"/>
    <w:rsid w:val="00427EAA"/>
    <w:rsid w:val="004300C2"/>
    <w:rsid w:val="00431998"/>
    <w:rsid w:val="004320F2"/>
    <w:rsid w:val="004334A4"/>
    <w:rsid w:val="00434D1C"/>
    <w:rsid w:val="0043503A"/>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07B"/>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3E2F"/>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6333"/>
    <w:rsid w:val="004A6E6F"/>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10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89B"/>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419"/>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51B"/>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794"/>
    <w:rsid w:val="0052594C"/>
    <w:rsid w:val="00525BD2"/>
    <w:rsid w:val="0052601D"/>
    <w:rsid w:val="00526C15"/>
    <w:rsid w:val="00530C17"/>
    <w:rsid w:val="00530DA1"/>
    <w:rsid w:val="00530F97"/>
    <w:rsid w:val="0053262C"/>
    <w:rsid w:val="00532EDD"/>
    <w:rsid w:val="00532F40"/>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AF9"/>
    <w:rsid w:val="00562BC7"/>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3ACD"/>
    <w:rsid w:val="005744FC"/>
    <w:rsid w:val="00575C75"/>
    <w:rsid w:val="00576B25"/>
    <w:rsid w:val="00576D5D"/>
    <w:rsid w:val="00577582"/>
    <w:rsid w:val="00580E55"/>
    <w:rsid w:val="00580E96"/>
    <w:rsid w:val="00580F33"/>
    <w:rsid w:val="00581057"/>
    <w:rsid w:val="0058169B"/>
    <w:rsid w:val="00581D74"/>
    <w:rsid w:val="0058271E"/>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F1C"/>
    <w:rsid w:val="005A1236"/>
    <w:rsid w:val="005A221E"/>
    <w:rsid w:val="005A2C85"/>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A12"/>
    <w:rsid w:val="005B598A"/>
    <w:rsid w:val="005B6B3E"/>
    <w:rsid w:val="005B6B51"/>
    <w:rsid w:val="005B6DCF"/>
    <w:rsid w:val="005B6F10"/>
    <w:rsid w:val="005C0666"/>
    <w:rsid w:val="005C0A77"/>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069"/>
    <w:rsid w:val="005D71EF"/>
    <w:rsid w:val="005D7469"/>
    <w:rsid w:val="005D7731"/>
    <w:rsid w:val="005D7A61"/>
    <w:rsid w:val="005D7FA6"/>
    <w:rsid w:val="005E0725"/>
    <w:rsid w:val="005E0E50"/>
    <w:rsid w:val="005E1F72"/>
    <w:rsid w:val="005E221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19F"/>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D5"/>
    <w:rsid w:val="00644CE2"/>
    <w:rsid w:val="006452C2"/>
    <w:rsid w:val="00645596"/>
    <w:rsid w:val="00646B97"/>
    <w:rsid w:val="00647AC1"/>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B8E"/>
    <w:rsid w:val="00667C83"/>
    <w:rsid w:val="0067066B"/>
    <w:rsid w:val="0067102D"/>
    <w:rsid w:val="00671624"/>
    <w:rsid w:val="00671A82"/>
    <w:rsid w:val="006735A4"/>
    <w:rsid w:val="0067389F"/>
    <w:rsid w:val="0067392B"/>
    <w:rsid w:val="00673BD3"/>
    <w:rsid w:val="00673D0A"/>
    <w:rsid w:val="00675740"/>
    <w:rsid w:val="0067579A"/>
    <w:rsid w:val="00676178"/>
    <w:rsid w:val="006771A4"/>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842"/>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14B"/>
    <w:rsid w:val="006B0566"/>
    <w:rsid w:val="006B2F02"/>
    <w:rsid w:val="006B3AE3"/>
    <w:rsid w:val="006B3B3D"/>
    <w:rsid w:val="006B3E56"/>
    <w:rsid w:val="006B3E66"/>
    <w:rsid w:val="006B4238"/>
    <w:rsid w:val="006B4DB6"/>
    <w:rsid w:val="006B50F3"/>
    <w:rsid w:val="006B5588"/>
    <w:rsid w:val="006B572D"/>
    <w:rsid w:val="006B5849"/>
    <w:rsid w:val="006B5893"/>
    <w:rsid w:val="006B58AD"/>
    <w:rsid w:val="006B5E18"/>
    <w:rsid w:val="006B6337"/>
    <w:rsid w:val="006B6951"/>
    <w:rsid w:val="006B6D05"/>
    <w:rsid w:val="006C08B6"/>
    <w:rsid w:val="006C1293"/>
    <w:rsid w:val="006C12EC"/>
    <w:rsid w:val="006C15CD"/>
    <w:rsid w:val="006C1D25"/>
    <w:rsid w:val="006C229E"/>
    <w:rsid w:val="006C2673"/>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654A"/>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6F6DA7"/>
    <w:rsid w:val="00700053"/>
    <w:rsid w:val="00700C81"/>
    <w:rsid w:val="00701157"/>
    <w:rsid w:val="007017E0"/>
    <w:rsid w:val="007019EA"/>
    <w:rsid w:val="00702A06"/>
    <w:rsid w:val="007032AC"/>
    <w:rsid w:val="007035C9"/>
    <w:rsid w:val="00704643"/>
    <w:rsid w:val="00704898"/>
    <w:rsid w:val="00705492"/>
    <w:rsid w:val="00705706"/>
    <w:rsid w:val="007072C5"/>
    <w:rsid w:val="0070731F"/>
    <w:rsid w:val="00707B86"/>
    <w:rsid w:val="00707CAE"/>
    <w:rsid w:val="0071071C"/>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548C"/>
    <w:rsid w:val="00736959"/>
    <w:rsid w:val="00736A43"/>
    <w:rsid w:val="00736B32"/>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739"/>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84E"/>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88F"/>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027F"/>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7B2"/>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08D8"/>
    <w:rsid w:val="008B1233"/>
    <w:rsid w:val="008B12AF"/>
    <w:rsid w:val="008B1605"/>
    <w:rsid w:val="008B276C"/>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2E28"/>
    <w:rsid w:val="008D352C"/>
    <w:rsid w:val="008D374D"/>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3D4E"/>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2F58"/>
    <w:rsid w:val="008F4DE4"/>
    <w:rsid w:val="008F527F"/>
    <w:rsid w:val="008F6B74"/>
    <w:rsid w:val="00900517"/>
    <w:rsid w:val="00902D0C"/>
    <w:rsid w:val="00903382"/>
    <w:rsid w:val="00903898"/>
    <w:rsid w:val="00903A1A"/>
    <w:rsid w:val="00903D4D"/>
    <w:rsid w:val="009044CC"/>
    <w:rsid w:val="009044F1"/>
    <w:rsid w:val="0090481C"/>
    <w:rsid w:val="00904926"/>
    <w:rsid w:val="00904B94"/>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27"/>
    <w:rsid w:val="009245F8"/>
    <w:rsid w:val="00926875"/>
    <w:rsid w:val="00927888"/>
    <w:rsid w:val="0093162E"/>
    <w:rsid w:val="00931A1F"/>
    <w:rsid w:val="00932115"/>
    <w:rsid w:val="0093221F"/>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2AF"/>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67A22"/>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2885"/>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DB7"/>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1FE"/>
    <w:rsid w:val="009A2838"/>
    <w:rsid w:val="009A2FDE"/>
    <w:rsid w:val="009A3C00"/>
    <w:rsid w:val="009A4C67"/>
    <w:rsid w:val="009A5190"/>
    <w:rsid w:val="009A6301"/>
    <w:rsid w:val="009A73D5"/>
    <w:rsid w:val="009A73EA"/>
    <w:rsid w:val="009A796C"/>
    <w:rsid w:val="009B0273"/>
    <w:rsid w:val="009B0824"/>
    <w:rsid w:val="009B0D22"/>
    <w:rsid w:val="009B0DA1"/>
    <w:rsid w:val="009B110C"/>
    <w:rsid w:val="009B127B"/>
    <w:rsid w:val="009B13C3"/>
    <w:rsid w:val="009B13FB"/>
    <w:rsid w:val="009B18AF"/>
    <w:rsid w:val="009B2EA5"/>
    <w:rsid w:val="009B3BF8"/>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E7E76"/>
    <w:rsid w:val="009F0660"/>
    <w:rsid w:val="009F06BA"/>
    <w:rsid w:val="009F0AB3"/>
    <w:rsid w:val="009F0E95"/>
    <w:rsid w:val="009F10E4"/>
    <w:rsid w:val="009F175A"/>
    <w:rsid w:val="009F18D0"/>
    <w:rsid w:val="009F1FF7"/>
    <w:rsid w:val="009F2C5D"/>
    <w:rsid w:val="009F30E4"/>
    <w:rsid w:val="009F337A"/>
    <w:rsid w:val="009F3BF6"/>
    <w:rsid w:val="009F3E70"/>
    <w:rsid w:val="009F4638"/>
    <w:rsid w:val="009F5D9B"/>
    <w:rsid w:val="009F64A7"/>
    <w:rsid w:val="009F7683"/>
    <w:rsid w:val="009F7BD5"/>
    <w:rsid w:val="009F7C54"/>
    <w:rsid w:val="009F7D78"/>
    <w:rsid w:val="00A00A1F"/>
    <w:rsid w:val="00A00BCA"/>
    <w:rsid w:val="00A00E74"/>
    <w:rsid w:val="00A01157"/>
    <w:rsid w:val="00A01260"/>
    <w:rsid w:val="00A0285A"/>
    <w:rsid w:val="00A02BF9"/>
    <w:rsid w:val="00A03791"/>
    <w:rsid w:val="00A03FEC"/>
    <w:rsid w:val="00A04202"/>
    <w:rsid w:val="00A04DB0"/>
    <w:rsid w:val="00A052C7"/>
    <w:rsid w:val="00A068A8"/>
    <w:rsid w:val="00A06CC8"/>
    <w:rsid w:val="00A0752B"/>
    <w:rsid w:val="00A1004D"/>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920"/>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60D"/>
    <w:rsid w:val="00A70E4C"/>
    <w:rsid w:val="00A7178B"/>
    <w:rsid w:val="00A71BBC"/>
    <w:rsid w:val="00A731B5"/>
    <w:rsid w:val="00A738F6"/>
    <w:rsid w:val="00A73B1B"/>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4FA3"/>
    <w:rsid w:val="00AB5AF2"/>
    <w:rsid w:val="00AB5D5B"/>
    <w:rsid w:val="00AB5E50"/>
    <w:rsid w:val="00AB64C0"/>
    <w:rsid w:val="00AB65DB"/>
    <w:rsid w:val="00AB6E69"/>
    <w:rsid w:val="00AB77E2"/>
    <w:rsid w:val="00AB7D2E"/>
    <w:rsid w:val="00AC0541"/>
    <w:rsid w:val="00AC082E"/>
    <w:rsid w:val="00AC0B07"/>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3876"/>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3C28"/>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D7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231F"/>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87A04"/>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97A8E"/>
    <w:rsid w:val="00BA17C2"/>
    <w:rsid w:val="00BA20A0"/>
    <w:rsid w:val="00BA249F"/>
    <w:rsid w:val="00BA2853"/>
    <w:rsid w:val="00BA2ED7"/>
    <w:rsid w:val="00BA3554"/>
    <w:rsid w:val="00BA4AEC"/>
    <w:rsid w:val="00BA504A"/>
    <w:rsid w:val="00BA632C"/>
    <w:rsid w:val="00BA6773"/>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348"/>
    <w:rsid w:val="00BC1555"/>
    <w:rsid w:val="00BC1804"/>
    <w:rsid w:val="00BC2255"/>
    <w:rsid w:val="00BC256B"/>
    <w:rsid w:val="00BC2E4D"/>
    <w:rsid w:val="00BC354F"/>
    <w:rsid w:val="00BC37B4"/>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00"/>
    <w:rsid w:val="00BD4AEE"/>
    <w:rsid w:val="00BD50E7"/>
    <w:rsid w:val="00BD5575"/>
    <w:rsid w:val="00BD572E"/>
    <w:rsid w:val="00BD587C"/>
    <w:rsid w:val="00BD5A80"/>
    <w:rsid w:val="00BD5F94"/>
    <w:rsid w:val="00BD6BF7"/>
    <w:rsid w:val="00BD72E6"/>
    <w:rsid w:val="00BE01AE"/>
    <w:rsid w:val="00BE0C42"/>
    <w:rsid w:val="00BE1C5E"/>
    <w:rsid w:val="00BE2236"/>
    <w:rsid w:val="00BE2572"/>
    <w:rsid w:val="00BE319F"/>
    <w:rsid w:val="00BE40B1"/>
    <w:rsid w:val="00BE439E"/>
    <w:rsid w:val="00BE45B6"/>
    <w:rsid w:val="00BE4CFA"/>
    <w:rsid w:val="00BE5135"/>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864"/>
    <w:rsid w:val="00BF3E44"/>
    <w:rsid w:val="00BF46D6"/>
    <w:rsid w:val="00BF4D4C"/>
    <w:rsid w:val="00BF4E90"/>
    <w:rsid w:val="00BF4FFD"/>
    <w:rsid w:val="00BF5421"/>
    <w:rsid w:val="00BF603D"/>
    <w:rsid w:val="00BF720A"/>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1490"/>
    <w:rsid w:val="00C122A6"/>
    <w:rsid w:val="00C132F1"/>
    <w:rsid w:val="00C13B79"/>
    <w:rsid w:val="00C143D2"/>
    <w:rsid w:val="00C14561"/>
    <w:rsid w:val="00C14D56"/>
    <w:rsid w:val="00C14F1A"/>
    <w:rsid w:val="00C156C3"/>
    <w:rsid w:val="00C15BC3"/>
    <w:rsid w:val="00C16602"/>
    <w:rsid w:val="00C16F3F"/>
    <w:rsid w:val="00C17414"/>
    <w:rsid w:val="00C17ED6"/>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960"/>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2E2"/>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006"/>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97F49"/>
    <w:rsid w:val="00CA0015"/>
    <w:rsid w:val="00CA0A33"/>
    <w:rsid w:val="00CA11F2"/>
    <w:rsid w:val="00CA169D"/>
    <w:rsid w:val="00CA1747"/>
    <w:rsid w:val="00CA1C11"/>
    <w:rsid w:val="00CA1F39"/>
    <w:rsid w:val="00CA2207"/>
    <w:rsid w:val="00CA27AF"/>
    <w:rsid w:val="00CA2B01"/>
    <w:rsid w:val="00CA364F"/>
    <w:rsid w:val="00CA4510"/>
    <w:rsid w:val="00CA485E"/>
    <w:rsid w:val="00CA4AB2"/>
    <w:rsid w:val="00CA5588"/>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4F7E"/>
    <w:rsid w:val="00CB5290"/>
    <w:rsid w:val="00CB5764"/>
    <w:rsid w:val="00CB68EF"/>
    <w:rsid w:val="00CB759C"/>
    <w:rsid w:val="00CB79A4"/>
    <w:rsid w:val="00CC0326"/>
    <w:rsid w:val="00CC06A8"/>
    <w:rsid w:val="00CC0851"/>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004"/>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222A"/>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525"/>
    <w:rsid w:val="00D25A2A"/>
    <w:rsid w:val="00D26FCF"/>
    <w:rsid w:val="00D27019"/>
    <w:rsid w:val="00D273E6"/>
    <w:rsid w:val="00D27476"/>
    <w:rsid w:val="00D27B1C"/>
    <w:rsid w:val="00D27C21"/>
    <w:rsid w:val="00D27E5C"/>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5B72"/>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E04"/>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482"/>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151"/>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619"/>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C06"/>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1A"/>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6A6"/>
    <w:rsid w:val="00ED2352"/>
    <w:rsid w:val="00ED2462"/>
    <w:rsid w:val="00ED3BA4"/>
    <w:rsid w:val="00ED4AE3"/>
    <w:rsid w:val="00ED4C1D"/>
    <w:rsid w:val="00ED587E"/>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4C8"/>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71C"/>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C04"/>
    <w:rsid w:val="00FA0E41"/>
    <w:rsid w:val="00FA0EEA"/>
    <w:rsid w:val="00FA2B47"/>
    <w:rsid w:val="00FA2BFA"/>
    <w:rsid w:val="00FA2DBA"/>
    <w:rsid w:val="00FA2F7C"/>
    <w:rsid w:val="00FA2FB6"/>
    <w:rsid w:val="00FA35BA"/>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2E35"/>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50A"/>
    <w:rsid w:val="00FD7772"/>
    <w:rsid w:val="00FE0FBF"/>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4E6"/>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E06C57"/>
  <w15:docId w15:val="{7D3B0965-BA31-4AD6-9B46-6698E381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9"/>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CommentTextChar">
    <w:name w:val="Comment Text Char"/>
    <w:link w:val="CommentText"/>
    <w:semiHidden/>
    <w:rsid w:val="0046007B"/>
    <w:rPr>
      <w:rFonts w:ascii="Times Armenian" w:hAnsi="Times Armenian"/>
    </w:rPr>
  </w:style>
  <w:style w:type="character" w:styleId="UnresolvedMention">
    <w:name w:val="Unresolved Mention"/>
    <w:basedOn w:val="DefaultParagraphFont"/>
    <w:uiPriority w:val="99"/>
    <w:semiHidden/>
    <w:unhideWhenUsed/>
    <w:rsid w:val="004A6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hayrapetyan@promotio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07D08-0EAF-49AC-BF05-E6F8C0B78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62</Pages>
  <Words>22827</Words>
  <Characters>130117</Characters>
  <Application>Microsoft Office Word</Application>
  <DocSecurity>0</DocSecurity>
  <Lines>1084</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152639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Laura Hayrapetyan</cp:lastModifiedBy>
  <cp:revision>155</cp:revision>
  <cp:lastPrinted>2018-02-16T07:12:00Z</cp:lastPrinted>
  <dcterms:created xsi:type="dcterms:W3CDTF">2025-03-17T12:30:00Z</dcterms:created>
  <dcterms:modified xsi:type="dcterms:W3CDTF">2025-12-18T14:31:00Z</dcterms:modified>
</cp:coreProperties>
</file>